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02D86" w14:textId="77777777" w:rsidR="00C650FD" w:rsidRPr="00785543" w:rsidRDefault="00C81A92" w:rsidP="007933F1">
      <w:pPr>
        <w:spacing w:after="0" w:line="240" w:lineRule="auto"/>
        <w:rPr>
          <w:rFonts w:ascii="Times New Roman" w:hAnsi="Times New Roman" w:cs="Times New Roman"/>
          <w:b/>
        </w:rPr>
      </w:pPr>
      <w:r w:rsidRPr="00785543">
        <w:rPr>
          <w:rFonts w:ascii="Times New Roman" w:eastAsia="Times New Roman" w:hAnsi="Times New Roman" w:cs="Times New Roman"/>
          <w:noProof/>
          <w:lang w:val="en-US"/>
        </w:rPr>
        <w:drawing>
          <wp:anchor distT="0" distB="0" distL="114300" distR="114300" simplePos="0" relativeHeight="251657728" behindDoc="0" locked="0" layoutInCell="1" allowOverlap="1" wp14:anchorId="0B57C1AF" wp14:editId="40AE0A80">
            <wp:simplePos x="0" y="0"/>
            <wp:positionH relativeFrom="column">
              <wp:posOffset>-4445</wp:posOffset>
            </wp:positionH>
            <wp:positionV relativeFrom="paragraph">
              <wp:posOffset>54610</wp:posOffset>
            </wp:positionV>
            <wp:extent cx="685800" cy="4572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457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785543">
        <w:rPr>
          <w:rFonts w:ascii="Times New Roman" w:hAnsi="Times New Roman" w:cs="Times New Roman"/>
          <w:b/>
        </w:rPr>
        <w:t xml:space="preserve">                                                                                                                 </w:t>
      </w:r>
      <w:r w:rsidRPr="00785543">
        <w:rPr>
          <w:rFonts w:ascii="Times New Roman" w:eastAsia="Times New Roman" w:hAnsi="Times New Roman" w:cs="Times New Roman"/>
          <w:b/>
          <w:noProof/>
          <w:lang w:val="en-US"/>
        </w:rPr>
        <w:drawing>
          <wp:inline distT="0" distB="0" distL="0" distR="0" wp14:anchorId="6FD5A59E" wp14:editId="723F856C">
            <wp:extent cx="990600" cy="8096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809625"/>
                    </a:xfrm>
                    <a:prstGeom prst="rect">
                      <a:avLst/>
                    </a:prstGeom>
                    <a:noFill/>
                    <a:ln>
                      <a:noFill/>
                    </a:ln>
                  </pic:spPr>
                </pic:pic>
              </a:graphicData>
            </a:graphic>
          </wp:inline>
        </w:drawing>
      </w:r>
    </w:p>
    <w:p w14:paraId="06CF499F" w14:textId="77777777" w:rsidR="00C81A92" w:rsidRPr="00785543" w:rsidRDefault="00C81A92" w:rsidP="007933F1">
      <w:pPr>
        <w:spacing w:after="0" w:line="240" w:lineRule="auto"/>
        <w:jc w:val="right"/>
        <w:rPr>
          <w:rFonts w:ascii="Times New Roman" w:hAnsi="Times New Roman" w:cs="Times New Roman"/>
          <w:b/>
        </w:rPr>
      </w:pPr>
    </w:p>
    <w:tbl>
      <w:tblPr>
        <w:tblW w:w="0" w:type="auto"/>
        <w:tblBorders>
          <w:top w:val="single" w:sz="8" w:space="0" w:color="auto"/>
          <w:left w:val="single" w:sz="8" w:space="0" w:color="auto"/>
          <w:bottom w:val="single" w:sz="8" w:space="0" w:color="auto"/>
          <w:right w:val="single" w:sz="8" w:space="0" w:color="auto"/>
        </w:tblBorders>
        <w:shd w:val="clear" w:color="auto" w:fill="CCCCCC"/>
        <w:tblLook w:val="0000" w:firstRow="0" w:lastRow="0" w:firstColumn="0" w:lastColumn="0" w:noHBand="0" w:noVBand="0"/>
      </w:tblPr>
      <w:tblGrid>
        <w:gridCol w:w="9336"/>
      </w:tblGrid>
      <w:tr w:rsidR="00C81A92" w:rsidRPr="00785543" w14:paraId="3B4F7A3D" w14:textId="77777777" w:rsidTr="00D95DF1">
        <w:tc>
          <w:tcPr>
            <w:tcW w:w="9572" w:type="dxa"/>
            <w:shd w:val="clear" w:color="auto" w:fill="CCCCCC"/>
          </w:tcPr>
          <w:p w14:paraId="5948075E" w14:textId="77777777" w:rsidR="00C81A92" w:rsidRPr="00785543" w:rsidRDefault="00C81A92" w:rsidP="007933F1">
            <w:pPr>
              <w:spacing w:after="0" w:line="240" w:lineRule="auto"/>
              <w:jc w:val="center"/>
              <w:rPr>
                <w:rFonts w:ascii="Times New Roman" w:eastAsia="Times New Roman" w:hAnsi="Times New Roman" w:cs="Times New Roman"/>
                <w:b/>
                <w:bCs/>
                <w:lang w:val="gsw-FR" w:eastAsia="sk-SK"/>
              </w:rPr>
            </w:pPr>
            <w:r w:rsidRPr="00785543">
              <w:rPr>
                <w:rFonts w:ascii="Times New Roman" w:eastAsia="Times New Roman" w:hAnsi="Times New Roman" w:cs="Times New Roman"/>
                <w:b/>
                <w:bCs/>
                <w:lang w:val="gsw-FR" w:eastAsia="sk-SK"/>
              </w:rPr>
              <w:t>PROGRAMUL OPERAȚIONAL INFRASTRUCTURĂ MARE</w:t>
            </w:r>
          </w:p>
        </w:tc>
      </w:tr>
    </w:tbl>
    <w:p w14:paraId="73114EDF" w14:textId="77777777" w:rsidR="00C81A92" w:rsidRPr="00785543" w:rsidRDefault="00C81A92" w:rsidP="007933F1">
      <w:pPr>
        <w:spacing w:after="0" w:line="240" w:lineRule="auto"/>
        <w:jc w:val="center"/>
        <w:rPr>
          <w:rFonts w:ascii="Times New Roman" w:eastAsia="Times New Roman" w:hAnsi="Times New Roman" w:cs="Times New Roman"/>
          <w:b/>
          <w:bCs/>
          <w:lang w:val="gsw-FR" w:eastAsia="sk-SK"/>
        </w:rPr>
      </w:pPr>
    </w:p>
    <w:p w14:paraId="7A0BC39C" w14:textId="77777777" w:rsidR="00C81A92" w:rsidRPr="00785543"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p w14:paraId="305C2897" w14:textId="77777777" w:rsidR="00C81A92" w:rsidRPr="00785543"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346"/>
      </w:tblGrid>
      <w:tr w:rsidR="00C81A92" w:rsidRPr="00785543" w14:paraId="138349ED" w14:textId="77777777" w:rsidTr="00C81A92">
        <w:tc>
          <w:tcPr>
            <w:tcW w:w="10062" w:type="dxa"/>
            <w:shd w:val="clear" w:color="auto" w:fill="CCCCCC"/>
          </w:tcPr>
          <w:p w14:paraId="5A8DF881" w14:textId="77777777" w:rsidR="00C81A92" w:rsidRPr="00785543" w:rsidRDefault="00C81A92" w:rsidP="007933F1">
            <w:pPr>
              <w:spacing w:after="0" w:line="240" w:lineRule="auto"/>
              <w:jc w:val="center"/>
              <w:rPr>
                <w:rFonts w:ascii="Times New Roman" w:eastAsia="Times New Roman" w:hAnsi="Times New Roman" w:cs="Times New Roman"/>
                <w:b/>
                <w:bCs/>
                <w:lang w:val="gsw-FR" w:eastAsia="sk-SK"/>
              </w:rPr>
            </w:pPr>
            <w:r w:rsidRPr="00785543">
              <w:rPr>
                <w:rFonts w:ascii="Times New Roman" w:eastAsia="Times New Roman" w:hAnsi="Times New Roman" w:cs="Times New Roman"/>
                <w:b/>
                <w:bCs/>
                <w:lang w:val="gsw-FR" w:eastAsia="sk-SK"/>
              </w:rPr>
              <w:t xml:space="preserve">FORMULARUL </w:t>
            </w:r>
            <w:r w:rsidR="00F42B6D" w:rsidRPr="00785543">
              <w:rPr>
                <w:rFonts w:ascii="Times New Roman" w:eastAsia="Times New Roman" w:hAnsi="Times New Roman" w:cs="Times New Roman"/>
                <w:b/>
                <w:bCs/>
                <w:lang w:val="gsw-FR" w:eastAsia="sk-SK"/>
              </w:rPr>
              <w:t>CERERE</w:t>
            </w:r>
            <w:r w:rsidRPr="00785543">
              <w:rPr>
                <w:rFonts w:ascii="Times New Roman" w:eastAsia="Times New Roman" w:hAnsi="Times New Roman" w:cs="Times New Roman"/>
                <w:b/>
                <w:bCs/>
                <w:lang w:val="gsw-FR" w:eastAsia="sk-SK"/>
              </w:rPr>
              <w:t xml:space="preserve"> DE FINANŢARE</w:t>
            </w:r>
          </w:p>
        </w:tc>
      </w:tr>
    </w:tbl>
    <w:p w14:paraId="2EB7D381" w14:textId="77777777" w:rsidR="00C81A92" w:rsidRPr="00785543" w:rsidRDefault="00C81A92" w:rsidP="007933F1">
      <w:pPr>
        <w:spacing w:before="120" w:after="120" w:line="240" w:lineRule="auto"/>
        <w:ind w:right="567"/>
        <w:jc w:val="center"/>
        <w:rPr>
          <w:rFonts w:ascii="Times New Roman" w:eastAsia="Times New Roman" w:hAnsi="Times New Roman" w:cs="Times New Roman"/>
          <w:lang w:val="gsw-FR" w:eastAsia="sk-SK"/>
        </w:rPr>
      </w:pPr>
    </w:p>
    <w:p w14:paraId="5D39BD80" w14:textId="77777777" w:rsidR="00C81A92" w:rsidRPr="00785543" w:rsidRDefault="00C81A92" w:rsidP="007933F1">
      <w:pPr>
        <w:spacing w:before="120" w:after="120" w:line="240" w:lineRule="auto"/>
        <w:ind w:right="567"/>
        <w:jc w:val="center"/>
        <w:rPr>
          <w:rFonts w:ascii="Times New Roman" w:eastAsia="Times New Roman" w:hAnsi="Times New Roman" w:cs="Times New Roman"/>
          <w:lang w:val="gsw-FR" w:eastAsia="sk-SK"/>
        </w:rPr>
      </w:pPr>
    </w:p>
    <w:p w14:paraId="0B27B5D7" w14:textId="77777777" w:rsidR="00C81A92" w:rsidRPr="00785543" w:rsidRDefault="00C81A92" w:rsidP="007933F1">
      <w:pPr>
        <w:spacing w:before="120" w:after="120" w:line="240" w:lineRule="auto"/>
        <w:ind w:right="567"/>
        <w:jc w:val="center"/>
        <w:rPr>
          <w:rFonts w:ascii="Times New Roman" w:eastAsia="Times New Roman" w:hAnsi="Times New Roman" w:cs="Times New Roman"/>
          <w:lang w:val="gsw-FR" w:eastAsia="sk-SK"/>
        </w:rPr>
      </w:pP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p>
    <w:p w14:paraId="0D77A085" w14:textId="77777777" w:rsidR="00C81A92" w:rsidRPr="00785543" w:rsidRDefault="00C81A92" w:rsidP="007933F1">
      <w:pPr>
        <w:spacing w:before="120" w:after="120" w:line="240" w:lineRule="auto"/>
        <w:ind w:right="567"/>
        <w:jc w:val="center"/>
        <w:rPr>
          <w:rFonts w:ascii="Times New Roman" w:eastAsia="Times New Roman" w:hAnsi="Times New Roman" w:cs="Times New Roman"/>
          <w:lang w:val="gsw-FR" w:eastAsia="sk-SK"/>
        </w:rPr>
      </w:pPr>
    </w:p>
    <w:p w14:paraId="4155D69F" w14:textId="77777777" w:rsidR="00C81A92" w:rsidRPr="00785543" w:rsidRDefault="00913DC6" w:rsidP="00913DC6">
      <w:pPr>
        <w:tabs>
          <w:tab w:val="left" w:pos="7140"/>
        </w:tabs>
        <w:spacing w:before="120" w:after="120" w:line="240" w:lineRule="auto"/>
        <w:ind w:right="567"/>
        <w:rPr>
          <w:rFonts w:ascii="Times New Roman" w:eastAsia="Times New Roman" w:hAnsi="Times New Roman" w:cs="Times New Roman"/>
          <w:lang w:val="gsw-FR" w:eastAsia="sk-SK"/>
        </w:rPr>
      </w:pPr>
      <w:r w:rsidRPr="00785543">
        <w:rPr>
          <w:rFonts w:ascii="Times New Roman" w:eastAsia="Times New Roman" w:hAnsi="Times New Roman" w:cs="Times New Roman"/>
          <w:lang w:val="gsw-FR" w:eastAsia="sk-SK"/>
        </w:rPr>
        <w:tab/>
      </w:r>
    </w:p>
    <w:p w14:paraId="15177678" w14:textId="77777777" w:rsidR="00C81A92" w:rsidRPr="00785543" w:rsidRDefault="00C81A92" w:rsidP="007933F1">
      <w:pPr>
        <w:spacing w:after="0" w:line="240" w:lineRule="auto"/>
        <w:jc w:val="center"/>
        <w:rPr>
          <w:rFonts w:ascii="Times New Roman" w:eastAsia="Times New Roman" w:hAnsi="Times New Roman" w:cs="Times New Roman"/>
          <w:b/>
          <w:bCs/>
          <w:lang w:eastAsia="sk-SK"/>
        </w:rPr>
      </w:pPr>
      <w:bookmarkStart w:id="0" w:name="_Toc418092073"/>
      <w:bookmarkStart w:id="1" w:name="_Toc418092640"/>
      <w:r w:rsidRPr="00785543">
        <w:rPr>
          <w:rFonts w:ascii="Times New Roman" w:eastAsia="Times New Roman" w:hAnsi="Times New Roman" w:cs="Times New Roman"/>
          <w:b/>
          <w:bCs/>
          <w:lang w:eastAsia="sk-SK"/>
        </w:rPr>
        <w:t>Axa Prioritară</w:t>
      </w:r>
      <w:bookmarkEnd w:id="0"/>
      <w:bookmarkEnd w:id="1"/>
      <w:r w:rsidRPr="00785543">
        <w:rPr>
          <w:rFonts w:ascii="Times New Roman" w:eastAsia="Times New Roman" w:hAnsi="Times New Roman" w:cs="Times New Roman"/>
          <w:b/>
          <w:bCs/>
          <w:lang w:eastAsia="sk-SK"/>
        </w:rPr>
        <w:t xml:space="preserve"> 3</w:t>
      </w:r>
    </w:p>
    <w:p w14:paraId="402891DD" w14:textId="77777777" w:rsidR="00C81A92" w:rsidRPr="00785543" w:rsidRDefault="00C81A92" w:rsidP="007933F1">
      <w:pPr>
        <w:tabs>
          <w:tab w:val="left" w:pos="270"/>
        </w:tabs>
        <w:spacing w:after="0" w:line="240" w:lineRule="auto"/>
        <w:ind w:left="270"/>
        <w:jc w:val="center"/>
        <w:rPr>
          <w:rFonts w:ascii="Times New Roman" w:eastAsia="Times New Roman" w:hAnsi="Times New Roman" w:cs="Times New Roman"/>
          <w:b/>
          <w:lang w:eastAsia="sk-SK"/>
        </w:rPr>
      </w:pPr>
      <w:r w:rsidRPr="00785543">
        <w:rPr>
          <w:rFonts w:ascii="Times New Roman" w:eastAsia="Times New Roman" w:hAnsi="Times New Roman" w:cs="Times New Roman"/>
          <w:lang w:eastAsia="sk-SK"/>
        </w:rPr>
        <w:t>Dezvoltarea infrastructurii de mediu în condiții de management eficient al resurselor</w:t>
      </w:r>
    </w:p>
    <w:p w14:paraId="6F70B4EE" w14:textId="77777777" w:rsidR="00C81A92" w:rsidRPr="00785543" w:rsidRDefault="00C81A92" w:rsidP="007933F1">
      <w:pPr>
        <w:tabs>
          <w:tab w:val="left" w:pos="270"/>
        </w:tabs>
        <w:spacing w:after="0" w:line="240" w:lineRule="auto"/>
        <w:ind w:left="270"/>
        <w:jc w:val="center"/>
        <w:rPr>
          <w:rFonts w:ascii="Times New Roman" w:eastAsia="Times New Roman" w:hAnsi="Times New Roman" w:cs="Times New Roman"/>
          <w:b/>
          <w:lang w:eastAsia="sk-SK"/>
        </w:rPr>
      </w:pPr>
    </w:p>
    <w:p w14:paraId="51DA1302" w14:textId="77777777" w:rsidR="00C81A92" w:rsidRPr="00785543" w:rsidRDefault="00564991" w:rsidP="007933F1">
      <w:pPr>
        <w:tabs>
          <w:tab w:val="left" w:pos="270"/>
        </w:tabs>
        <w:spacing w:after="0" w:line="240" w:lineRule="auto"/>
        <w:ind w:left="270"/>
        <w:jc w:val="center"/>
        <w:rPr>
          <w:rFonts w:ascii="Times New Roman" w:eastAsia="Times New Roman" w:hAnsi="Times New Roman" w:cs="Times New Roman"/>
          <w:b/>
          <w:lang w:eastAsia="sk-SK"/>
        </w:rPr>
      </w:pPr>
      <w:r>
        <w:rPr>
          <w:rFonts w:ascii="Times New Roman" w:eastAsia="Times New Roman" w:hAnsi="Times New Roman" w:cs="Times New Roman"/>
          <w:b/>
          <w:lang w:eastAsia="sk-SK"/>
        </w:rPr>
        <w:t>Obiectivul Specific  3.1</w:t>
      </w:r>
    </w:p>
    <w:p w14:paraId="36181A01" w14:textId="77777777" w:rsidR="00C81A92" w:rsidRPr="00785543" w:rsidRDefault="00564991" w:rsidP="007933F1">
      <w:pPr>
        <w:spacing w:after="0" w:line="240" w:lineRule="auto"/>
        <w:jc w:val="center"/>
        <w:rPr>
          <w:rFonts w:ascii="Times New Roman" w:eastAsia="Times New Roman" w:hAnsi="Times New Roman" w:cs="Times New Roman"/>
          <w:b/>
          <w:lang w:eastAsia="sk-SK"/>
        </w:rPr>
      </w:pPr>
      <w:r w:rsidRPr="00564991">
        <w:rPr>
          <w:rFonts w:ascii="Times New Roman" w:eastAsia="Times New Roman" w:hAnsi="Times New Roman" w:cs="Times New Roman"/>
          <w:lang w:eastAsia="sk-SK"/>
        </w:rPr>
        <w:t>Reducerea numărului depozitelor neconforme şi creşterea gradului de pregătire pentru reciclare a deşeurilor în România</w:t>
      </w:r>
    </w:p>
    <w:p w14:paraId="55AA6FE1" w14:textId="77777777" w:rsidR="00C81A92" w:rsidRPr="00785543" w:rsidRDefault="00C81A92" w:rsidP="007933F1">
      <w:pPr>
        <w:spacing w:before="120" w:after="120" w:line="240" w:lineRule="auto"/>
        <w:ind w:right="567"/>
        <w:jc w:val="center"/>
        <w:rPr>
          <w:rFonts w:ascii="Times New Roman" w:eastAsia="Times New Roman" w:hAnsi="Times New Roman" w:cs="Times New Roman"/>
          <w:lang w:val="gsw-FR" w:eastAsia="sk-SK"/>
        </w:rPr>
      </w:pPr>
    </w:p>
    <w:p w14:paraId="0692EA93" w14:textId="77777777" w:rsidR="00C81A92" w:rsidRPr="00785543" w:rsidRDefault="00C81A92" w:rsidP="007933F1">
      <w:pPr>
        <w:spacing w:before="120" w:after="120" w:line="240" w:lineRule="auto"/>
        <w:ind w:right="567"/>
        <w:jc w:val="center"/>
        <w:rPr>
          <w:rFonts w:ascii="Times New Roman" w:eastAsia="Times New Roman" w:hAnsi="Times New Roman" w:cs="Times New Roman"/>
          <w:lang w:val="gsw-FR" w:eastAsia="sk-SK"/>
        </w:rPr>
      </w:pPr>
    </w:p>
    <w:p w14:paraId="4D3DC917" w14:textId="77777777" w:rsidR="00C81A92" w:rsidRPr="000637F5" w:rsidRDefault="00C81A92" w:rsidP="007933F1">
      <w:pPr>
        <w:spacing w:before="120" w:after="120" w:line="240" w:lineRule="auto"/>
        <w:ind w:right="567"/>
        <w:jc w:val="center"/>
        <w:rPr>
          <w:rFonts w:ascii="Times New Roman" w:eastAsia="Times New Roman" w:hAnsi="Times New Roman" w:cs="Times New Roman"/>
          <w:b/>
          <w:lang w:eastAsia="sk-SK"/>
        </w:rPr>
      </w:pPr>
      <w:r w:rsidRPr="000637F5">
        <w:rPr>
          <w:rFonts w:ascii="Times New Roman" w:eastAsia="Times New Roman" w:hAnsi="Times New Roman" w:cs="Times New Roman"/>
          <w:b/>
          <w:lang w:eastAsia="sk-SK"/>
        </w:rPr>
        <w:t>Titlul Proiectului</w:t>
      </w:r>
    </w:p>
    <w:p w14:paraId="56586054" w14:textId="77777777" w:rsidR="00C81A92" w:rsidRPr="00785543" w:rsidRDefault="000637F5" w:rsidP="007933F1">
      <w:pPr>
        <w:spacing w:before="120" w:after="120" w:line="240" w:lineRule="auto"/>
        <w:ind w:right="567"/>
        <w:jc w:val="center"/>
        <w:rPr>
          <w:rFonts w:ascii="Times New Roman" w:eastAsia="Times New Roman" w:hAnsi="Times New Roman" w:cs="Times New Roman"/>
          <w:b/>
          <w:lang w:val="gsw-FR" w:eastAsia="sk-SK"/>
        </w:rPr>
      </w:pPr>
      <w:r>
        <w:rPr>
          <w:rFonts w:ascii="Times New Roman" w:eastAsia="Times New Roman" w:hAnsi="Times New Roman" w:cs="Times New Roman"/>
          <w:b/>
          <w:caps/>
          <w:lang w:val="es-ES" w:eastAsia="sk-SK"/>
        </w:rPr>
        <w:t>……………………………………………</w:t>
      </w:r>
    </w:p>
    <w:p w14:paraId="177462B7" w14:textId="77777777" w:rsidR="000637F5" w:rsidRDefault="000637F5" w:rsidP="007933F1">
      <w:pPr>
        <w:spacing w:before="120" w:after="120" w:line="240" w:lineRule="auto"/>
        <w:ind w:right="567"/>
        <w:jc w:val="center"/>
        <w:rPr>
          <w:rFonts w:ascii="Times New Roman" w:eastAsia="Times New Roman" w:hAnsi="Times New Roman" w:cs="Times New Roman"/>
          <w:b/>
          <w:lang w:val="gsw-FR" w:eastAsia="sk-SK"/>
        </w:rPr>
      </w:pPr>
    </w:p>
    <w:p w14:paraId="66FBC50B" w14:textId="77777777" w:rsidR="000637F5" w:rsidRDefault="000637F5" w:rsidP="007933F1">
      <w:pPr>
        <w:spacing w:before="120" w:after="120" w:line="240" w:lineRule="auto"/>
        <w:ind w:right="567"/>
        <w:jc w:val="center"/>
        <w:rPr>
          <w:rFonts w:ascii="Times New Roman" w:eastAsia="Times New Roman" w:hAnsi="Times New Roman" w:cs="Times New Roman"/>
          <w:b/>
          <w:lang w:val="gsw-FR" w:eastAsia="sk-SK"/>
        </w:rPr>
      </w:pPr>
    </w:p>
    <w:p w14:paraId="63C32A89" w14:textId="77777777" w:rsidR="00C81A92" w:rsidRPr="00785543"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785543">
        <w:rPr>
          <w:rFonts w:ascii="Times New Roman" w:eastAsia="Times New Roman" w:hAnsi="Times New Roman" w:cs="Times New Roman"/>
          <w:b/>
          <w:lang w:val="gsw-FR" w:eastAsia="sk-SK"/>
        </w:rPr>
        <w:t>Solicitant</w:t>
      </w:r>
    </w:p>
    <w:p w14:paraId="5143A70E" w14:textId="77777777" w:rsidR="00C81A92" w:rsidRPr="00785543"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785543">
        <w:rPr>
          <w:rFonts w:ascii="Times New Roman" w:eastAsia="Times New Roman" w:hAnsi="Times New Roman" w:cs="Times New Roman"/>
          <w:b/>
          <w:lang w:val="gsw-FR" w:eastAsia="sk-SK"/>
        </w:rPr>
        <w:t>......................................................................</w:t>
      </w:r>
    </w:p>
    <w:p w14:paraId="2B6CA365" w14:textId="77777777" w:rsidR="00C81A92" w:rsidRPr="00785543" w:rsidRDefault="00C81A92" w:rsidP="007933F1">
      <w:pPr>
        <w:spacing w:before="120" w:after="120" w:line="240" w:lineRule="auto"/>
        <w:jc w:val="center"/>
        <w:rPr>
          <w:rFonts w:ascii="Times New Roman" w:eastAsia="Times New Roman" w:hAnsi="Times New Roman" w:cs="Times New Roman"/>
          <w:b/>
          <w:lang w:val="gsw-FR" w:eastAsia="sk-SK"/>
        </w:rPr>
      </w:pPr>
    </w:p>
    <w:p w14:paraId="01C53555" w14:textId="77777777" w:rsidR="00C81A92" w:rsidRPr="00785543" w:rsidRDefault="00C81A92" w:rsidP="007933F1">
      <w:pPr>
        <w:spacing w:before="120" w:after="120" w:line="240" w:lineRule="auto"/>
        <w:jc w:val="center"/>
        <w:rPr>
          <w:rFonts w:ascii="Times New Roman" w:eastAsia="Times New Roman" w:hAnsi="Times New Roman" w:cs="Times New Roman"/>
          <w:b/>
          <w:lang w:val="gsw-FR" w:eastAsia="sk-SK"/>
        </w:rPr>
      </w:pPr>
    </w:p>
    <w:p w14:paraId="059BB6FA" w14:textId="77777777" w:rsidR="00C81A92" w:rsidRPr="00785543" w:rsidRDefault="00C81A92" w:rsidP="007933F1">
      <w:pPr>
        <w:autoSpaceDE w:val="0"/>
        <w:autoSpaceDN w:val="0"/>
        <w:adjustRightInd w:val="0"/>
        <w:spacing w:after="0" w:line="240" w:lineRule="auto"/>
        <w:jc w:val="both"/>
        <w:rPr>
          <w:rFonts w:ascii="Times New Roman" w:eastAsia="Times New Roman" w:hAnsi="Times New Roman" w:cs="Times New Roman"/>
          <w:i/>
          <w:iCs/>
          <w:color w:val="FF0000"/>
          <w:lang w:val="gsw-FR"/>
        </w:rPr>
      </w:pPr>
      <w:r w:rsidRPr="00785543">
        <w:rPr>
          <w:rFonts w:ascii="Times New Roman" w:eastAsia="Times New Roman" w:hAnsi="Times New Roman" w:cs="Times New Roman"/>
          <w:i/>
          <w:iCs/>
          <w:color w:val="FF0000"/>
          <w:lang w:val="gsw-FR"/>
        </w:rPr>
        <w:t>(</w:t>
      </w:r>
      <w:r w:rsidRPr="00785543">
        <w:rPr>
          <w:rFonts w:ascii="Times New Roman" w:eastAsia="Times New Roman" w:hAnsi="Times New Roman" w:cs="Times New Roman"/>
          <w:b/>
          <w:i/>
          <w:iCs/>
          <w:color w:val="FF0000"/>
          <w:lang w:val="gsw-FR"/>
        </w:rPr>
        <w:t>NOTĂ:</w:t>
      </w:r>
      <w:r w:rsidRPr="00785543">
        <w:rPr>
          <w:rFonts w:ascii="Times New Roman" w:eastAsia="Times New Roman" w:hAnsi="Times New Roman" w:cs="Times New Roman"/>
          <w:i/>
          <w:iCs/>
          <w:color w:val="FF000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1C75809" w14:textId="77777777" w:rsidR="00C81A92" w:rsidRPr="00785543" w:rsidRDefault="00C81A92" w:rsidP="007933F1">
      <w:pPr>
        <w:spacing w:after="0" w:line="240" w:lineRule="auto"/>
        <w:rPr>
          <w:rFonts w:ascii="Times New Roman" w:eastAsia="Times New Roman" w:hAnsi="Times New Roman" w:cs="Times New Roman"/>
          <w:b/>
          <w:lang w:val="gsw-FR" w:eastAsia="sk-SK"/>
        </w:rPr>
      </w:pPr>
    </w:p>
    <w:p w14:paraId="1789191F" w14:textId="77777777" w:rsidR="00C81A92" w:rsidRPr="00785543" w:rsidRDefault="00C81A92" w:rsidP="007933F1">
      <w:pPr>
        <w:spacing w:after="0" w:line="240" w:lineRule="auto"/>
        <w:rPr>
          <w:rFonts w:ascii="Times New Roman" w:eastAsia="Times New Roman" w:hAnsi="Times New Roman" w:cs="Times New Roman"/>
          <w:b/>
          <w:lang w:val="gsw-FR" w:eastAsia="sk-SK"/>
        </w:rPr>
      </w:pPr>
    </w:p>
    <w:p w14:paraId="019565E0" w14:textId="77777777" w:rsidR="00C650FD"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br w:type="page"/>
      </w:r>
    </w:p>
    <w:sdt>
      <w:sdtPr>
        <w:rPr>
          <w:rFonts w:ascii="Times New Roman" w:eastAsiaTheme="minorHAnsi" w:hAnsi="Times New Roman" w:cs="Times New Roman"/>
          <w:b w:val="0"/>
          <w:bCs w:val="0"/>
          <w:color w:val="auto"/>
          <w:sz w:val="22"/>
          <w:szCs w:val="22"/>
          <w:lang w:val="ro-RO" w:eastAsia="en-US"/>
        </w:rPr>
        <w:id w:val="-485247721"/>
        <w:docPartObj>
          <w:docPartGallery w:val="Table of Contents"/>
          <w:docPartUnique/>
        </w:docPartObj>
      </w:sdtPr>
      <w:sdtEndPr>
        <w:rPr>
          <w:noProof/>
        </w:rPr>
      </w:sdtEndPr>
      <w:sdtContent>
        <w:p w14:paraId="5B71EAE9" w14:textId="77777777" w:rsidR="00C650FD" w:rsidRPr="00785543" w:rsidRDefault="00E10591" w:rsidP="007933F1">
          <w:pPr>
            <w:pStyle w:val="TOCHeading"/>
            <w:spacing w:line="240" w:lineRule="auto"/>
            <w:rPr>
              <w:rFonts w:ascii="Times New Roman" w:hAnsi="Times New Roman" w:cs="Times New Roman"/>
              <w:sz w:val="22"/>
              <w:szCs w:val="22"/>
            </w:rPr>
          </w:pPr>
          <w:r w:rsidRPr="00785543">
            <w:rPr>
              <w:rFonts w:ascii="Times New Roman" w:hAnsi="Times New Roman" w:cs="Times New Roman"/>
              <w:sz w:val="22"/>
              <w:szCs w:val="22"/>
            </w:rPr>
            <w:t xml:space="preserve">Cuprins </w:t>
          </w:r>
        </w:p>
        <w:p w14:paraId="3C4DD0C0" w14:textId="77777777" w:rsidR="00997AF7" w:rsidRPr="00785543" w:rsidRDefault="00C650FD">
          <w:pPr>
            <w:pStyle w:val="TOC1"/>
            <w:tabs>
              <w:tab w:val="right" w:leader="dot" w:pos="9346"/>
            </w:tabs>
            <w:rPr>
              <w:rFonts w:eastAsiaTheme="minorEastAsia"/>
              <w:noProof/>
              <w:lang w:eastAsia="ro-RO"/>
            </w:rPr>
          </w:pPr>
          <w:r w:rsidRPr="00785543">
            <w:rPr>
              <w:rFonts w:ascii="Times New Roman" w:hAnsi="Times New Roman" w:cs="Times New Roman"/>
            </w:rPr>
            <w:fldChar w:fldCharType="begin"/>
          </w:r>
          <w:r w:rsidRPr="00785543">
            <w:rPr>
              <w:rFonts w:ascii="Times New Roman" w:hAnsi="Times New Roman" w:cs="Times New Roman"/>
            </w:rPr>
            <w:instrText xml:space="preserve"> TOC \o "1-3" \h \z \u </w:instrText>
          </w:r>
          <w:r w:rsidRPr="00785543">
            <w:rPr>
              <w:rFonts w:ascii="Times New Roman" w:hAnsi="Times New Roman" w:cs="Times New Roman"/>
            </w:rPr>
            <w:fldChar w:fldCharType="separate"/>
          </w:r>
          <w:hyperlink w:anchor="_Toc446079459" w:history="1">
            <w:r w:rsidR="00997AF7" w:rsidRPr="00785543">
              <w:rPr>
                <w:rStyle w:val="Hyperlink"/>
                <w:rFonts w:ascii="Times New Roman" w:hAnsi="Times New Roman" w:cs="Times New Roman"/>
                <w:noProof/>
              </w:rPr>
              <w:t>1. Solicitant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_Toc446079459 \h </w:instrText>
            </w:r>
            <w:r w:rsidR="00997AF7" w:rsidRPr="00785543">
              <w:rPr>
                <w:noProof/>
                <w:webHidden/>
              </w:rPr>
            </w:r>
            <w:r w:rsidR="00997AF7" w:rsidRPr="00785543">
              <w:rPr>
                <w:noProof/>
                <w:webHidden/>
              </w:rPr>
              <w:fldChar w:fldCharType="separate"/>
            </w:r>
            <w:r w:rsidR="00785543">
              <w:rPr>
                <w:noProof/>
                <w:webHidden/>
              </w:rPr>
              <w:t>3</w:t>
            </w:r>
            <w:r w:rsidR="00997AF7" w:rsidRPr="00785543">
              <w:rPr>
                <w:noProof/>
                <w:webHidden/>
              </w:rPr>
              <w:fldChar w:fldCharType="end"/>
            </w:r>
          </w:hyperlink>
        </w:p>
        <w:p w14:paraId="104E2E78" w14:textId="77777777" w:rsidR="00997AF7" w:rsidRPr="00785543" w:rsidRDefault="00CC06D4">
          <w:pPr>
            <w:pStyle w:val="TOC1"/>
            <w:tabs>
              <w:tab w:val="right" w:leader="dot" w:pos="9346"/>
            </w:tabs>
            <w:rPr>
              <w:rFonts w:eastAsiaTheme="minorEastAsia"/>
              <w:noProof/>
              <w:lang w:eastAsia="ro-RO"/>
            </w:rPr>
          </w:pPr>
          <w:hyperlink w:anchor="_Toc446079460" w:history="1">
            <w:r w:rsidR="00997AF7" w:rsidRPr="00785543">
              <w:rPr>
                <w:rStyle w:val="Hyperlink"/>
                <w:rFonts w:ascii="Times New Roman" w:hAnsi="Times New Roman" w:cs="Times New Roman"/>
                <w:noProof/>
              </w:rPr>
              <w:t>2. Atribute proiect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_Toc446079460 \h </w:instrText>
            </w:r>
            <w:r w:rsidR="00997AF7" w:rsidRPr="00785543">
              <w:rPr>
                <w:noProof/>
                <w:webHidden/>
              </w:rPr>
            </w:r>
            <w:r w:rsidR="00997AF7" w:rsidRPr="00785543">
              <w:rPr>
                <w:noProof/>
                <w:webHidden/>
              </w:rPr>
              <w:fldChar w:fldCharType="separate"/>
            </w:r>
            <w:r w:rsidR="00785543">
              <w:rPr>
                <w:noProof/>
                <w:webHidden/>
              </w:rPr>
              <w:t>5</w:t>
            </w:r>
            <w:r w:rsidR="00997AF7" w:rsidRPr="00785543">
              <w:rPr>
                <w:noProof/>
                <w:webHidden/>
              </w:rPr>
              <w:fldChar w:fldCharType="end"/>
            </w:r>
          </w:hyperlink>
        </w:p>
        <w:p w14:paraId="22596778" w14:textId="77777777" w:rsidR="00997AF7" w:rsidRPr="00785543" w:rsidRDefault="00CC06D4">
          <w:pPr>
            <w:pStyle w:val="TOC1"/>
            <w:tabs>
              <w:tab w:val="right" w:leader="dot" w:pos="9346"/>
            </w:tabs>
            <w:rPr>
              <w:rFonts w:eastAsiaTheme="minorEastAsia"/>
              <w:noProof/>
              <w:lang w:eastAsia="ro-RO"/>
            </w:rPr>
          </w:pPr>
          <w:hyperlink w:anchor="_Toc446079461" w:history="1">
            <w:r w:rsidR="00997AF7" w:rsidRPr="00785543">
              <w:rPr>
                <w:rStyle w:val="Hyperlink"/>
                <w:rFonts w:ascii="Times New Roman" w:hAnsi="Times New Roman" w:cs="Times New Roman"/>
                <w:noProof/>
              </w:rPr>
              <w:t>3. Complementaritatea finanțării anterioare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_Toc446079461 \h </w:instrText>
            </w:r>
            <w:r w:rsidR="00997AF7" w:rsidRPr="00785543">
              <w:rPr>
                <w:noProof/>
                <w:webHidden/>
              </w:rPr>
            </w:r>
            <w:r w:rsidR="00997AF7" w:rsidRPr="00785543">
              <w:rPr>
                <w:noProof/>
                <w:webHidden/>
              </w:rPr>
              <w:fldChar w:fldCharType="separate"/>
            </w:r>
            <w:r w:rsidR="00785543">
              <w:rPr>
                <w:noProof/>
                <w:webHidden/>
              </w:rPr>
              <w:t>6</w:t>
            </w:r>
            <w:r w:rsidR="00997AF7" w:rsidRPr="00785543">
              <w:rPr>
                <w:noProof/>
                <w:webHidden/>
              </w:rPr>
              <w:fldChar w:fldCharType="end"/>
            </w:r>
          </w:hyperlink>
        </w:p>
        <w:p w14:paraId="5AE33112" w14:textId="77777777" w:rsidR="00997AF7" w:rsidRPr="00785543" w:rsidRDefault="00CC06D4">
          <w:pPr>
            <w:pStyle w:val="TOC1"/>
            <w:tabs>
              <w:tab w:val="right" w:leader="dot" w:pos="9346"/>
            </w:tabs>
            <w:rPr>
              <w:rFonts w:eastAsiaTheme="minorEastAsia"/>
              <w:noProof/>
              <w:lang w:eastAsia="ro-RO"/>
            </w:rPr>
          </w:pPr>
          <w:hyperlink w:anchor="_Toc446079462" w:history="1">
            <w:r w:rsidR="00997AF7" w:rsidRPr="00785543">
              <w:rPr>
                <w:rStyle w:val="Hyperlink"/>
                <w:rFonts w:ascii="Times New Roman" w:hAnsi="Times New Roman" w:cs="Times New Roman"/>
                <w:noProof/>
              </w:rPr>
              <w:t>4. Responsabil de proiect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_Toc446079462 \h </w:instrText>
            </w:r>
            <w:r w:rsidR="00997AF7" w:rsidRPr="00785543">
              <w:rPr>
                <w:noProof/>
                <w:webHidden/>
              </w:rPr>
            </w:r>
            <w:r w:rsidR="00997AF7" w:rsidRPr="00785543">
              <w:rPr>
                <w:noProof/>
                <w:webHidden/>
              </w:rPr>
              <w:fldChar w:fldCharType="separate"/>
            </w:r>
            <w:r w:rsidR="00785543">
              <w:rPr>
                <w:noProof/>
                <w:webHidden/>
              </w:rPr>
              <w:t>6</w:t>
            </w:r>
            <w:r w:rsidR="00997AF7" w:rsidRPr="00785543">
              <w:rPr>
                <w:noProof/>
                <w:webHidden/>
              </w:rPr>
              <w:fldChar w:fldCharType="end"/>
            </w:r>
          </w:hyperlink>
        </w:p>
        <w:p w14:paraId="58DE6E82" w14:textId="77777777" w:rsidR="00997AF7" w:rsidRPr="00785543" w:rsidRDefault="00CC06D4">
          <w:pPr>
            <w:pStyle w:val="TOC1"/>
            <w:tabs>
              <w:tab w:val="right" w:leader="dot" w:pos="9346"/>
            </w:tabs>
            <w:rPr>
              <w:rFonts w:eastAsiaTheme="minorEastAsia"/>
              <w:noProof/>
              <w:lang w:eastAsia="ro-RO"/>
            </w:rPr>
          </w:pPr>
          <w:hyperlink w:anchor="_Toc446079463" w:history="1">
            <w:r w:rsidR="00997AF7" w:rsidRPr="00785543">
              <w:rPr>
                <w:rStyle w:val="Hyperlink"/>
                <w:rFonts w:ascii="Times New Roman" w:hAnsi="Times New Roman" w:cs="Times New Roman"/>
                <w:noProof/>
              </w:rPr>
              <w:t>5. Persoana de contact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_Toc446079463 \h </w:instrText>
            </w:r>
            <w:r w:rsidR="00997AF7" w:rsidRPr="00785543">
              <w:rPr>
                <w:noProof/>
                <w:webHidden/>
              </w:rPr>
            </w:r>
            <w:r w:rsidR="00997AF7" w:rsidRPr="00785543">
              <w:rPr>
                <w:noProof/>
                <w:webHidden/>
              </w:rPr>
              <w:fldChar w:fldCharType="separate"/>
            </w:r>
            <w:r w:rsidR="00785543">
              <w:rPr>
                <w:noProof/>
                <w:webHidden/>
              </w:rPr>
              <w:t>6</w:t>
            </w:r>
            <w:r w:rsidR="00997AF7" w:rsidRPr="00785543">
              <w:rPr>
                <w:noProof/>
                <w:webHidden/>
              </w:rPr>
              <w:fldChar w:fldCharType="end"/>
            </w:r>
          </w:hyperlink>
        </w:p>
        <w:p w14:paraId="68424B70" w14:textId="77777777" w:rsidR="00997AF7" w:rsidRPr="00785543" w:rsidRDefault="00CC06D4">
          <w:pPr>
            <w:pStyle w:val="TOC1"/>
            <w:tabs>
              <w:tab w:val="right" w:leader="dot" w:pos="9346"/>
            </w:tabs>
            <w:rPr>
              <w:rFonts w:eastAsiaTheme="minorEastAsia"/>
              <w:noProof/>
              <w:lang w:eastAsia="ro-RO"/>
            </w:rPr>
          </w:pPr>
          <w:hyperlink w:anchor="_Toc446079464" w:history="1">
            <w:r w:rsidR="00997AF7" w:rsidRPr="00785543">
              <w:rPr>
                <w:rStyle w:val="Hyperlink"/>
                <w:rFonts w:ascii="Times New Roman" w:hAnsi="Times New Roman" w:cs="Times New Roman"/>
                <w:noProof/>
              </w:rPr>
              <w:t>6. Capacitate solicitant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_Toc446079464 \h </w:instrText>
            </w:r>
            <w:r w:rsidR="00997AF7" w:rsidRPr="00785543">
              <w:rPr>
                <w:noProof/>
                <w:webHidden/>
              </w:rPr>
            </w:r>
            <w:r w:rsidR="00997AF7" w:rsidRPr="00785543">
              <w:rPr>
                <w:noProof/>
                <w:webHidden/>
              </w:rPr>
              <w:fldChar w:fldCharType="separate"/>
            </w:r>
            <w:r w:rsidR="00785543">
              <w:rPr>
                <w:noProof/>
                <w:webHidden/>
              </w:rPr>
              <w:t>6</w:t>
            </w:r>
            <w:r w:rsidR="00997AF7" w:rsidRPr="00785543">
              <w:rPr>
                <w:noProof/>
                <w:webHidden/>
              </w:rPr>
              <w:fldChar w:fldCharType="end"/>
            </w:r>
          </w:hyperlink>
        </w:p>
        <w:p w14:paraId="5254FC33" w14:textId="77777777" w:rsidR="00997AF7" w:rsidRPr="00785543" w:rsidRDefault="00CC06D4">
          <w:pPr>
            <w:pStyle w:val="TOC1"/>
            <w:tabs>
              <w:tab w:val="right" w:leader="dot" w:pos="9346"/>
            </w:tabs>
            <w:rPr>
              <w:rFonts w:eastAsiaTheme="minorEastAsia"/>
              <w:noProof/>
              <w:lang w:eastAsia="ro-RO"/>
            </w:rPr>
          </w:pPr>
          <w:hyperlink w:anchor="_Toc446079465" w:history="1">
            <w:r w:rsidR="00997AF7" w:rsidRPr="00785543">
              <w:rPr>
                <w:rStyle w:val="Hyperlink"/>
                <w:rFonts w:ascii="Times New Roman" w:hAnsi="Times New Roman" w:cs="Times New Roman"/>
                <w:noProof/>
              </w:rPr>
              <w:t>7. Localizare proiect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_Toc446079465 \h </w:instrText>
            </w:r>
            <w:r w:rsidR="00997AF7" w:rsidRPr="00785543">
              <w:rPr>
                <w:noProof/>
                <w:webHidden/>
              </w:rPr>
            </w:r>
            <w:r w:rsidR="00997AF7" w:rsidRPr="00785543">
              <w:rPr>
                <w:noProof/>
                <w:webHidden/>
              </w:rPr>
              <w:fldChar w:fldCharType="separate"/>
            </w:r>
            <w:r w:rsidR="00785543">
              <w:rPr>
                <w:noProof/>
                <w:webHidden/>
              </w:rPr>
              <w:t>7</w:t>
            </w:r>
            <w:r w:rsidR="00997AF7" w:rsidRPr="00785543">
              <w:rPr>
                <w:noProof/>
                <w:webHidden/>
              </w:rPr>
              <w:fldChar w:fldCharType="end"/>
            </w:r>
          </w:hyperlink>
        </w:p>
        <w:p w14:paraId="215C1BAD" w14:textId="77777777" w:rsidR="00997AF7" w:rsidRPr="00785543" w:rsidRDefault="00CC06D4">
          <w:pPr>
            <w:pStyle w:val="TOC1"/>
            <w:tabs>
              <w:tab w:val="right" w:leader="dot" w:pos="9346"/>
            </w:tabs>
            <w:rPr>
              <w:rFonts w:eastAsiaTheme="minorEastAsia"/>
              <w:noProof/>
              <w:lang w:eastAsia="ro-RO"/>
            </w:rPr>
          </w:pPr>
          <w:hyperlink w:anchor="_Toc446079466" w:history="1">
            <w:r w:rsidR="00997AF7" w:rsidRPr="00785543">
              <w:rPr>
                <w:rStyle w:val="Hyperlink"/>
                <w:rFonts w:ascii="Times New Roman" w:hAnsi="Times New Roman" w:cs="Times New Roman"/>
                <w:noProof/>
              </w:rPr>
              <w:t>8. Obiective proiect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_Toc446079466 \h </w:instrText>
            </w:r>
            <w:r w:rsidR="00997AF7" w:rsidRPr="00785543">
              <w:rPr>
                <w:noProof/>
                <w:webHidden/>
              </w:rPr>
            </w:r>
            <w:r w:rsidR="00997AF7" w:rsidRPr="00785543">
              <w:rPr>
                <w:noProof/>
                <w:webHidden/>
              </w:rPr>
              <w:fldChar w:fldCharType="separate"/>
            </w:r>
            <w:r w:rsidR="00785543">
              <w:rPr>
                <w:noProof/>
                <w:webHidden/>
              </w:rPr>
              <w:t>7</w:t>
            </w:r>
            <w:r w:rsidR="00997AF7" w:rsidRPr="00785543">
              <w:rPr>
                <w:noProof/>
                <w:webHidden/>
              </w:rPr>
              <w:fldChar w:fldCharType="end"/>
            </w:r>
          </w:hyperlink>
        </w:p>
        <w:p w14:paraId="659E8BF2" w14:textId="77777777" w:rsidR="00997AF7" w:rsidRPr="00785543" w:rsidRDefault="00CC06D4">
          <w:pPr>
            <w:pStyle w:val="TOC1"/>
            <w:tabs>
              <w:tab w:val="right" w:leader="dot" w:pos="9346"/>
            </w:tabs>
            <w:rPr>
              <w:rFonts w:eastAsiaTheme="minorEastAsia"/>
              <w:noProof/>
              <w:lang w:eastAsia="ro-RO"/>
            </w:rPr>
          </w:pPr>
          <w:hyperlink w:anchor="_Toc446079467" w:history="1">
            <w:r w:rsidR="00997AF7" w:rsidRPr="00785543">
              <w:rPr>
                <w:rStyle w:val="Hyperlink"/>
                <w:rFonts w:ascii="Times New Roman" w:hAnsi="Times New Roman" w:cs="Times New Roman"/>
                <w:noProof/>
              </w:rPr>
              <w:t>9. Rezultate așteptate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_Toc446079467 \h </w:instrText>
            </w:r>
            <w:r w:rsidR="00997AF7" w:rsidRPr="00785543">
              <w:rPr>
                <w:noProof/>
                <w:webHidden/>
              </w:rPr>
            </w:r>
            <w:r w:rsidR="00997AF7" w:rsidRPr="00785543">
              <w:rPr>
                <w:noProof/>
                <w:webHidden/>
              </w:rPr>
              <w:fldChar w:fldCharType="separate"/>
            </w:r>
            <w:r w:rsidR="00785543">
              <w:rPr>
                <w:noProof/>
                <w:webHidden/>
              </w:rPr>
              <w:t>8</w:t>
            </w:r>
            <w:r w:rsidR="00997AF7" w:rsidRPr="00785543">
              <w:rPr>
                <w:noProof/>
                <w:webHidden/>
              </w:rPr>
              <w:fldChar w:fldCharType="end"/>
            </w:r>
          </w:hyperlink>
        </w:p>
        <w:p w14:paraId="0E6BA36D" w14:textId="77777777" w:rsidR="00997AF7" w:rsidRPr="00785543" w:rsidRDefault="00CC06D4">
          <w:pPr>
            <w:pStyle w:val="TOC1"/>
            <w:tabs>
              <w:tab w:val="right" w:leader="dot" w:pos="9346"/>
            </w:tabs>
            <w:rPr>
              <w:rFonts w:eastAsiaTheme="minorEastAsia"/>
              <w:noProof/>
              <w:lang w:eastAsia="ro-RO"/>
            </w:rPr>
          </w:pPr>
          <w:hyperlink w:anchor="_Toc446079468" w:history="1">
            <w:r w:rsidR="00997AF7" w:rsidRPr="00785543">
              <w:rPr>
                <w:rStyle w:val="Hyperlink"/>
                <w:rFonts w:ascii="Times New Roman" w:hAnsi="Times New Roman" w:cs="Times New Roman"/>
                <w:noProof/>
              </w:rPr>
              <w:t>10. Context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_Toc446079468 \h </w:instrText>
            </w:r>
            <w:r w:rsidR="00997AF7" w:rsidRPr="00785543">
              <w:rPr>
                <w:noProof/>
                <w:webHidden/>
              </w:rPr>
            </w:r>
            <w:r w:rsidR="00997AF7" w:rsidRPr="00785543">
              <w:rPr>
                <w:noProof/>
                <w:webHidden/>
              </w:rPr>
              <w:fldChar w:fldCharType="separate"/>
            </w:r>
            <w:r w:rsidR="00785543">
              <w:rPr>
                <w:noProof/>
                <w:webHidden/>
              </w:rPr>
              <w:t>8</w:t>
            </w:r>
            <w:r w:rsidR="00997AF7" w:rsidRPr="00785543">
              <w:rPr>
                <w:noProof/>
                <w:webHidden/>
              </w:rPr>
              <w:fldChar w:fldCharType="end"/>
            </w:r>
          </w:hyperlink>
        </w:p>
        <w:p w14:paraId="52693E46" w14:textId="77777777" w:rsidR="00997AF7" w:rsidRPr="00785543" w:rsidRDefault="00CC06D4">
          <w:pPr>
            <w:pStyle w:val="TOC1"/>
            <w:tabs>
              <w:tab w:val="right" w:leader="dot" w:pos="9346"/>
            </w:tabs>
            <w:rPr>
              <w:rFonts w:eastAsiaTheme="minorEastAsia"/>
              <w:noProof/>
              <w:lang w:eastAsia="ro-RO"/>
            </w:rPr>
          </w:pPr>
          <w:hyperlink w:anchor="_Toc446079469" w:history="1">
            <w:r w:rsidR="00997AF7" w:rsidRPr="00785543">
              <w:rPr>
                <w:rStyle w:val="Hyperlink"/>
                <w:rFonts w:ascii="Times New Roman" w:hAnsi="Times New Roman" w:cs="Times New Roman"/>
                <w:noProof/>
              </w:rPr>
              <w:t>11. Justificare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_Toc446079469 \h </w:instrText>
            </w:r>
            <w:r w:rsidR="00997AF7" w:rsidRPr="00785543">
              <w:rPr>
                <w:noProof/>
                <w:webHidden/>
              </w:rPr>
            </w:r>
            <w:r w:rsidR="00997AF7" w:rsidRPr="00785543">
              <w:rPr>
                <w:noProof/>
                <w:webHidden/>
              </w:rPr>
              <w:fldChar w:fldCharType="separate"/>
            </w:r>
            <w:r w:rsidR="00785543">
              <w:rPr>
                <w:noProof/>
                <w:webHidden/>
              </w:rPr>
              <w:t>10</w:t>
            </w:r>
            <w:r w:rsidR="00997AF7" w:rsidRPr="00785543">
              <w:rPr>
                <w:noProof/>
                <w:webHidden/>
              </w:rPr>
              <w:fldChar w:fldCharType="end"/>
            </w:r>
          </w:hyperlink>
        </w:p>
        <w:p w14:paraId="2A86EDAE" w14:textId="77777777" w:rsidR="00997AF7" w:rsidRPr="00785543" w:rsidRDefault="00CC06D4">
          <w:pPr>
            <w:pStyle w:val="TOC1"/>
            <w:tabs>
              <w:tab w:val="right" w:leader="dot" w:pos="9346"/>
            </w:tabs>
            <w:rPr>
              <w:rFonts w:eastAsiaTheme="minorEastAsia"/>
              <w:noProof/>
              <w:lang w:eastAsia="ro-RO"/>
            </w:rPr>
          </w:pPr>
          <w:hyperlink w:anchor="_Toc446079470" w:history="1">
            <w:r w:rsidR="00997AF7" w:rsidRPr="00785543">
              <w:rPr>
                <w:rStyle w:val="Hyperlink"/>
                <w:rFonts w:ascii="Times New Roman" w:hAnsi="Times New Roman" w:cs="Times New Roman"/>
                <w:noProof/>
              </w:rPr>
              <w:t>12. Grup țintă</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_Toc446079470 \h </w:instrText>
            </w:r>
            <w:r w:rsidR="00997AF7" w:rsidRPr="00785543">
              <w:rPr>
                <w:noProof/>
                <w:webHidden/>
              </w:rPr>
            </w:r>
            <w:r w:rsidR="00997AF7" w:rsidRPr="00785543">
              <w:rPr>
                <w:noProof/>
                <w:webHidden/>
              </w:rPr>
              <w:fldChar w:fldCharType="separate"/>
            </w:r>
            <w:r w:rsidR="00785543">
              <w:rPr>
                <w:noProof/>
                <w:webHidden/>
              </w:rPr>
              <w:t>11</w:t>
            </w:r>
            <w:r w:rsidR="00997AF7" w:rsidRPr="00785543">
              <w:rPr>
                <w:noProof/>
                <w:webHidden/>
              </w:rPr>
              <w:fldChar w:fldCharType="end"/>
            </w:r>
          </w:hyperlink>
        </w:p>
        <w:p w14:paraId="1558F56B" w14:textId="77777777" w:rsidR="00997AF7" w:rsidRPr="00785543" w:rsidRDefault="00CC06D4">
          <w:pPr>
            <w:pStyle w:val="TOC1"/>
            <w:tabs>
              <w:tab w:val="right" w:leader="dot" w:pos="9346"/>
            </w:tabs>
            <w:rPr>
              <w:rFonts w:eastAsiaTheme="minorEastAsia"/>
              <w:noProof/>
              <w:lang w:eastAsia="ro-RO"/>
            </w:rPr>
          </w:pPr>
          <w:hyperlink w:anchor="_Toc446079471" w:history="1">
            <w:r w:rsidR="00997AF7" w:rsidRPr="00785543">
              <w:rPr>
                <w:rStyle w:val="Hyperlink"/>
                <w:rFonts w:ascii="Times New Roman" w:hAnsi="Times New Roman" w:cs="Times New Roman"/>
                <w:noProof/>
              </w:rPr>
              <w:t>13. Sustenabilitate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_Toc446079471 \h </w:instrText>
            </w:r>
            <w:r w:rsidR="00997AF7" w:rsidRPr="00785543">
              <w:rPr>
                <w:noProof/>
                <w:webHidden/>
              </w:rPr>
            </w:r>
            <w:r w:rsidR="00997AF7" w:rsidRPr="00785543">
              <w:rPr>
                <w:noProof/>
                <w:webHidden/>
              </w:rPr>
              <w:fldChar w:fldCharType="separate"/>
            </w:r>
            <w:r w:rsidR="00785543">
              <w:rPr>
                <w:noProof/>
                <w:webHidden/>
              </w:rPr>
              <w:t>11</w:t>
            </w:r>
            <w:r w:rsidR="00997AF7" w:rsidRPr="00785543">
              <w:rPr>
                <w:noProof/>
                <w:webHidden/>
              </w:rPr>
              <w:fldChar w:fldCharType="end"/>
            </w:r>
          </w:hyperlink>
        </w:p>
        <w:p w14:paraId="10CBCF1C" w14:textId="77777777" w:rsidR="00997AF7" w:rsidRPr="00785543" w:rsidRDefault="00CC06D4">
          <w:pPr>
            <w:pStyle w:val="TOC1"/>
            <w:tabs>
              <w:tab w:val="right" w:leader="dot" w:pos="9346"/>
            </w:tabs>
            <w:rPr>
              <w:rFonts w:eastAsiaTheme="minorEastAsia"/>
              <w:noProof/>
              <w:lang w:eastAsia="ro-RO"/>
            </w:rPr>
          </w:pPr>
          <w:hyperlink w:anchor="_Toc446079472" w:history="1">
            <w:r w:rsidR="00997AF7" w:rsidRPr="00785543">
              <w:rPr>
                <w:rStyle w:val="Hyperlink"/>
                <w:rFonts w:ascii="Times New Roman" w:hAnsi="Times New Roman" w:cs="Times New Roman"/>
                <w:noProof/>
              </w:rPr>
              <w:t>14. Relevanță</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_Toc446079472 \h </w:instrText>
            </w:r>
            <w:r w:rsidR="00997AF7" w:rsidRPr="00785543">
              <w:rPr>
                <w:noProof/>
                <w:webHidden/>
              </w:rPr>
            </w:r>
            <w:r w:rsidR="00997AF7" w:rsidRPr="00785543">
              <w:rPr>
                <w:noProof/>
                <w:webHidden/>
              </w:rPr>
              <w:fldChar w:fldCharType="separate"/>
            </w:r>
            <w:r w:rsidR="00785543">
              <w:rPr>
                <w:noProof/>
                <w:webHidden/>
              </w:rPr>
              <w:t>15</w:t>
            </w:r>
            <w:r w:rsidR="00997AF7" w:rsidRPr="00785543">
              <w:rPr>
                <w:noProof/>
                <w:webHidden/>
              </w:rPr>
              <w:fldChar w:fldCharType="end"/>
            </w:r>
          </w:hyperlink>
        </w:p>
        <w:p w14:paraId="75D5125A" w14:textId="77777777" w:rsidR="00997AF7" w:rsidRPr="00785543" w:rsidRDefault="00CC06D4">
          <w:pPr>
            <w:pStyle w:val="TOC1"/>
            <w:tabs>
              <w:tab w:val="right" w:leader="dot" w:pos="9346"/>
            </w:tabs>
            <w:rPr>
              <w:rFonts w:eastAsiaTheme="minorEastAsia"/>
              <w:noProof/>
              <w:lang w:eastAsia="ro-RO"/>
            </w:rPr>
          </w:pPr>
          <w:hyperlink w:anchor="_Toc446079473" w:history="1">
            <w:r w:rsidR="00997AF7" w:rsidRPr="00785543">
              <w:rPr>
                <w:rStyle w:val="Hyperlink"/>
                <w:rFonts w:ascii="Times New Roman" w:hAnsi="Times New Roman" w:cs="Times New Roman"/>
                <w:noProof/>
              </w:rPr>
              <w:t>15. Riscuri</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_Toc446079473 \h </w:instrText>
            </w:r>
            <w:r w:rsidR="00997AF7" w:rsidRPr="00785543">
              <w:rPr>
                <w:noProof/>
                <w:webHidden/>
              </w:rPr>
            </w:r>
            <w:r w:rsidR="00997AF7" w:rsidRPr="00785543">
              <w:rPr>
                <w:noProof/>
                <w:webHidden/>
              </w:rPr>
              <w:fldChar w:fldCharType="separate"/>
            </w:r>
            <w:r w:rsidR="00785543">
              <w:rPr>
                <w:noProof/>
                <w:webHidden/>
              </w:rPr>
              <w:t>15</w:t>
            </w:r>
            <w:r w:rsidR="00997AF7" w:rsidRPr="00785543">
              <w:rPr>
                <w:noProof/>
                <w:webHidden/>
              </w:rPr>
              <w:fldChar w:fldCharType="end"/>
            </w:r>
          </w:hyperlink>
        </w:p>
        <w:p w14:paraId="0A2DF4D8" w14:textId="77777777" w:rsidR="00997AF7" w:rsidRPr="00785543" w:rsidRDefault="00CC06D4">
          <w:pPr>
            <w:pStyle w:val="TOC1"/>
            <w:tabs>
              <w:tab w:val="right" w:leader="dot" w:pos="9346"/>
            </w:tabs>
            <w:rPr>
              <w:rFonts w:eastAsiaTheme="minorEastAsia"/>
              <w:noProof/>
              <w:lang w:eastAsia="ro-RO"/>
            </w:rPr>
          </w:pPr>
          <w:hyperlink w:anchor="_Toc446079474" w:history="1">
            <w:r w:rsidR="00997AF7" w:rsidRPr="00785543">
              <w:rPr>
                <w:rStyle w:val="Hyperlink"/>
                <w:rFonts w:ascii="Times New Roman" w:hAnsi="Times New Roman" w:cs="Times New Roman"/>
                <w:noProof/>
              </w:rPr>
              <w:t>16. Principii orizontale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_Toc446079474 \h </w:instrText>
            </w:r>
            <w:r w:rsidR="00997AF7" w:rsidRPr="00785543">
              <w:rPr>
                <w:noProof/>
                <w:webHidden/>
              </w:rPr>
            </w:r>
            <w:r w:rsidR="00997AF7" w:rsidRPr="00785543">
              <w:rPr>
                <w:noProof/>
                <w:webHidden/>
              </w:rPr>
              <w:fldChar w:fldCharType="separate"/>
            </w:r>
            <w:r w:rsidR="00785543">
              <w:rPr>
                <w:noProof/>
                <w:webHidden/>
              </w:rPr>
              <w:t>15</w:t>
            </w:r>
            <w:r w:rsidR="00997AF7" w:rsidRPr="00785543">
              <w:rPr>
                <w:noProof/>
                <w:webHidden/>
              </w:rPr>
              <w:fldChar w:fldCharType="end"/>
            </w:r>
          </w:hyperlink>
        </w:p>
        <w:p w14:paraId="2016B68C" w14:textId="77777777" w:rsidR="00997AF7" w:rsidRPr="00785543" w:rsidRDefault="00CC06D4">
          <w:pPr>
            <w:pStyle w:val="TOC1"/>
            <w:tabs>
              <w:tab w:val="right" w:leader="dot" w:pos="9346"/>
            </w:tabs>
            <w:rPr>
              <w:rFonts w:eastAsiaTheme="minorEastAsia"/>
              <w:noProof/>
              <w:lang w:eastAsia="ro-RO"/>
            </w:rPr>
          </w:pPr>
          <w:hyperlink w:anchor="_Toc446079475" w:history="1">
            <w:r w:rsidR="00997AF7" w:rsidRPr="00785543">
              <w:rPr>
                <w:rStyle w:val="Hyperlink"/>
                <w:rFonts w:ascii="Times New Roman" w:hAnsi="Times New Roman" w:cs="Times New Roman"/>
                <w:noProof/>
              </w:rPr>
              <w:t>17. Indicatori prestabiliți</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_Toc446079475 \h </w:instrText>
            </w:r>
            <w:r w:rsidR="00997AF7" w:rsidRPr="00785543">
              <w:rPr>
                <w:noProof/>
                <w:webHidden/>
              </w:rPr>
            </w:r>
            <w:r w:rsidR="00997AF7" w:rsidRPr="00785543">
              <w:rPr>
                <w:noProof/>
                <w:webHidden/>
              </w:rPr>
              <w:fldChar w:fldCharType="separate"/>
            </w:r>
            <w:r w:rsidR="00785543">
              <w:rPr>
                <w:noProof/>
                <w:webHidden/>
              </w:rPr>
              <w:t>16</w:t>
            </w:r>
            <w:r w:rsidR="00997AF7" w:rsidRPr="00785543">
              <w:rPr>
                <w:noProof/>
                <w:webHidden/>
              </w:rPr>
              <w:fldChar w:fldCharType="end"/>
            </w:r>
          </w:hyperlink>
        </w:p>
        <w:p w14:paraId="2265D58E" w14:textId="77777777" w:rsidR="00997AF7" w:rsidRPr="00785543" w:rsidRDefault="00CC06D4">
          <w:pPr>
            <w:pStyle w:val="TOC1"/>
            <w:tabs>
              <w:tab w:val="right" w:leader="dot" w:pos="9346"/>
            </w:tabs>
            <w:rPr>
              <w:rFonts w:eastAsiaTheme="minorEastAsia"/>
              <w:noProof/>
              <w:lang w:eastAsia="ro-RO"/>
            </w:rPr>
          </w:pPr>
          <w:hyperlink w:anchor="_Toc446079476" w:history="1">
            <w:r w:rsidR="00997AF7" w:rsidRPr="00785543">
              <w:rPr>
                <w:rStyle w:val="Hyperlink"/>
                <w:rFonts w:ascii="Times New Roman" w:hAnsi="Times New Roman" w:cs="Times New Roman"/>
                <w:noProof/>
              </w:rPr>
              <w:t>18. Indicatori suplimentari proiect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_Toc446079476 \h </w:instrText>
            </w:r>
            <w:r w:rsidR="00997AF7" w:rsidRPr="00785543">
              <w:rPr>
                <w:noProof/>
                <w:webHidden/>
              </w:rPr>
            </w:r>
            <w:r w:rsidR="00997AF7" w:rsidRPr="00785543">
              <w:rPr>
                <w:noProof/>
                <w:webHidden/>
              </w:rPr>
              <w:fldChar w:fldCharType="separate"/>
            </w:r>
            <w:r w:rsidR="00785543">
              <w:rPr>
                <w:noProof/>
                <w:webHidden/>
              </w:rPr>
              <w:t>17</w:t>
            </w:r>
            <w:r w:rsidR="00997AF7" w:rsidRPr="00785543">
              <w:rPr>
                <w:noProof/>
                <w:webHidden/>
              </w:rPr>
              <w:fldChar w:fldCharType="end"/>
            </w:r>
          </w:hyperlink>
        </w:p>
        <w:p w14:paraId="37BE6102" w14:textId="77777777" w:rsidR="00997AF7" w:rsidRPr="00785543" w:rsidRDefault="00CC06D4">
          <w:pPr>
            <w:pStyle w:val="TOC1"/>
            <w:tabs>
              <w:tab w:val="right" w:leader="dot" w:pos="9346"/>
            </w:tabs>
            <w:rPr>
              <w:rFonts w:eastAsiaTheme="minorEastAsia"/>
              <w:noProof/>
              <w:lang w:eastAsia="ro-RO"/>
            </w:rPr>
          </w:pPr>
          <w:hyperlink w:anchor="_Toc446079477" w:history="1">
            <w:r w:rsidR="00997AF7" w:rsidRPr="00785543">
              <w:rPr>
                <w:rStyle w:val="Hyperlink"/>
                <w:rFonts w:ascii="Times New Roman" w:hAnsi="Times New Roman" w:cs="Times New Roman"/>
                <w:noProof/>
              </w:rPr>
              <w:t>19. Plan de achiziții</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_Toc446079477 \h </w:instrText>
            </w:r>
            <w:r w:rsidR="00997AF7" w:rsidRPr="00785543">
              <w:rPr>
                <w:noProof/>
                <w:webHidden/>
              </w:rPr>
            </w:r>
            <w:r w:rsidR="00997AF7" w:rsidRPr="00785543">
              <w:rPr>
                <w:noProof/>
                <w:webHidden/>
              </w:rPr>
              <w:fldChar w:fldCharType="separate"/>
            </w:r>
            <w:r w:rsidR="00785543">
              <w:rPr>
                <w:noProof/>
                <w:webHidden/>
              </w:rPr>
              <w:t>17</w:t>
            </w:r>
            <w:r w:rsidR="00997AF7" w:rsidRPr="00785543">
              <w:rPr>
                <w:noProof/>
                <w:webHidden/>
              </w:rPr>
              <w:fldChar w:fldCharType="end"/>
            </w:r>
          </w:hyperlink>
        </w:p>
        <w:p w14:paraId="1D9C5AF4" w14:textId="77777777" w:rsidR="00997AF7" w:rsidRPr="00785543" w:rsidRDefault="00CC06D4">
          <w:pPr>
            <w:pStyle w:val="TOC1"/>
            <w:tabs>
              <w:tab w:val="right" w:leader="dot" w:pos="9346"/>
            </w:tabs>
            <w:rPr>
              <w:rFonts w:eastAsiaTheme="minorEastAsia"/>
              <w:noProof/>
              <w:lang w:eastAsia="ro-RO"/>
            </w:rPr>
          </w:pPr>
          <w:hyperlink w:anchor="_Toc446079478" w:history="1">
            <w:r w:rsidR="00997AF7" w:rsidRPr="00785543">
              <w:rPr>
                <w:rStyle w:val="Hyperlink"/>
                <w:rFonts w:ascii="Times New Roman" w:hAnsi="Times New Roman" w:cs="Times New Roman"/>
                <w:noProof/>
              </w:rPr>
              <w:t>20. Resurse umane implicate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_Toc446079478 \h </w:instrText>
            </w:r>
            <w:r w:rsidR="00997AF7" w:rsidRPr="00785543">
              <w:rPr>
                <w:noProof/>
                <w:webHidden/>
              </w:rPr>
            </w:r>
            <w:r w:rsidR="00997AF7" w:rsidRPr="00785543">
              <w:rPr>
                <w:noProof/>
                <w:webHidden/>
              </w:rPr>
              <w:fldChar w:fldCharType="separate"/>
            </w:r>
            <w:r w:rsidR="00785543">
              <w:rPr>
                <w:noProof/>
                <w:webHidden/>
              </w:rPr>
              <w:t>17</w:t>
            </w:r>
            <w:r w:rsidR="00997AF7" w:rsidRPr="00785543">
              <w:rPr>
                <w:noProof/>
                <w:webHidden/>
              </w:rPr>
              <w:fldChar w:fldCharType="end"/>
            </w:r>
          </w:hyperlink>
        </w:p>
        <w:p w14:paraId="1259F239" w14:textId="77777777" w:rsidR="00997AF7" w:rsidRPr="00785543" w:rsidRDefault="00CC06D4">
          <w:pPr>
            <w:pStyle w:val="TOC1"/>
            <w:tabs>
              <w:tab w:val="right" w:leader="dot" w:pos="9346"/>
            </w:tabs>
            <w:rPr>
              <w:rFonts w:eastAsiaTheme="minorEastAsia"/>
              <w:noProof/>
              <w:lang w:eastAsia="ro-RO"/>
            </w:rPr>
          </w:pPr>
          <w:hyperlink w:anchor="_Toc446079479" w:history="1">
            <w:r w:rsidR="00997AF7" w:rsidRPr="00785543">
              <w:rPr>
                <w:rStyle w:val="Hyperlink"/>
                <w:rFonts w:ascii="Times New Roman" w:hAnsi="Times New Roman" w:cs="Times New Roman"/>
                <w:noProof/>
              </w:rPr>
              <w:t>21. Resurse materiale implicate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_Toc446079479 \h </w:instrText>
            </w:r>
            <w:r w:rsidR="00997AF7" w:rsidRPr="00785543">
              <w:rPr>
                <w:noProof/>
                <w:webHidden/>
              </w:rPr>
            </w:r>
            <w:r w:rsidR="00997AF7" w:rsidRPr="00785543">
              <w:rPr>
                <w:noProof/>
                <w:webHidden/>
              </w:rPr>
              <w:fldChar w:fldCharType="separate"/>
            </w:r>
            <w:r w:rsidR="00785543">
              <w:rPr>
                <w:noProof/>
                <w:webHidden/>
              </w:rPr>
              <w:t>18</w:t>
            </w:r>
            <w:r w:rsidR="00997AF7" w:rsidRPr="00785543">
              <w:rPr>
                <w:noProof/>
                <w:webHidden/>
              </w:rPr>
              <w:fldChar w:fldCharType="end"/>
            </w:r>
          </w:hyperlink>
        </w:p>
        <w:p w14:paraId="1FAE354C" w14:textId="77777777" w:rsidR="00997AF7" w:rsidRPr="00785543" w:rsidRDefault="00CC06D4">
          <w:pPr>
            <w:pStyle w:val="TOC1"/>
            <w:tabs>
              <w:tab w:val="right" w:leader="dot" w:pos="9346"/>
            </w:tabs>
            <w:rPr>
              <w:rFonts w:eastAsiaTheme="minorEastAsia"/>
              <w:noProof/>
              <w:lang w:eastAsia="ro-RO"/>
            </w:rPr>
          </w:pPr>
          <w:hyperlink w:anchor="_Toc446079480" w:history="1">
            <w:r w:rsidR="00997AF7" w:rsidRPr="00785543">
              <w:rPr>
                <w:rStyle w:val="Hyperlink"/>
                <w:rFonts w:ascii="Times New Roman" w:hAnsi="Times New Roman" w:cs="Times New Roman"/>
                <w:noProof/>
              </w:rPr>
              <w:t>22. Activități previzionate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_Toc446079480 \h </w:instrText>
            </w:r>
            <w:r w:rsidR="00997AF7" w:rsidRPr="00785543">
              <w:rPr>
                <w:noProof/>
                <w:webHidden/>
              </w:rPr>
            </w:r>
            <w:r w:rsidR="00997AF7" w:rsidRPr="00785543">
              <w:rPr>
                <w:noProof/>
                <w:webHidden/>
              </w:rPr>
              <w:fldChar w:fldCharType="separate"/>
            </w:r>
            <w:r w:rsidR="00785543">
              <w:rPr>
                <w:noProof/>
                <w:webHidden/>
              </w:rPr>
              <w:t>19</w:t>
            </w:r>
            <w:r w:rsidR="00997AF7" w:rsidRPr="00785543">
              <w:rPr>
                <w:noProof/>
                <w:webHidden/>
              </w:rPr>
              <w:fldChar w:fldCharType="end"/>
            </w:r>
          </w:hyperlink>
        </w:p>
        <w:p w14:paraId="793F6E1C" w14:textId="77777777" w:rsidR="00997AF7" w:rsidRPr="00785543" w:rsidRDefault="00CC06D4">
          <w:pPr>
            <w:pStyle w:val="TOC1"/>
            <w:tabs>
              <w:tab w:val="right" w:leader="dot" w:pos="9346"/>
            </w:tabs>
            <w:rPr>
              <w:rFonts w:eastAsiaTheme="minorEastAsia"/>
              <w:noProof/>
              <w:lang w:eastAsia="ro-RO"/>
            </w:rPr>
          </w:pPr>
          <w:hyperlink w:anchor="_Toc446079481" w:history="1">
            <w:r w:rsidR="00997AF7" w:rsidRPr="00785543">
              <w:rPr>
                <w:rStyle w:val="Hyperlink"/>
                <w:rFonts w:ascii="Times New Roman" w:hAnsi="Times New Roman" w:cs="Times New Roman"/>
                <w:noProof/>
              </w:rPr>
              <w:t>23. Buget - Activități și cheltuieli -</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_Toc446079481 \h </w:instrText>
            </w:r>
            <w:r w:rsidR="00997AF7" w:rsidRPr="00785543">
              <w:rPr>
                <w:noProof/>
                <w:webHidden/>
              </w:rPr>
            </w:r>
            <w:r w:rsidR="00997AF7" w:rsidRPr="00785543">
              <w:rPr>
                <w:noProof/>
                <w:webHidden/>
              </w:rPr>
              <w:fldChar w:fldCharType="separate"/>
            </w:r>
            <w:r w:rsidR="00785543">
              <w:rPr>
                <w:noProof/>
                <w:webHidden/>
              </w:rPr>
              <w:t>20</w:t>
            </w:r>
            <w:r w:rsidR="00997AF7" w:rsidRPr="00785543">
              <w:rPr>
                <w:noProof/>
                <w:webHidden/>
              </w:rPr>
              <w:fldChar w:fldCharType="end"/>
            </w:r>
          </w:hyperlink>
        </w:p>
        <w:p w14:paraId="11702FA5" w14:textId="77777777" w:rsidR="00997AF7" w:rsidRPr="00785543" w:rsidRDefault="00CC06D4">
          <w:pPr>
            <w:pStyle w:val="TOC1"/>
            <w:tabs>
              <w:tab w:val="right" w:leader="dot" w:pos="9346"/>
            </w:tabs>
            <w:rPr>
              <w:rFonts w:eastAsiaTheme="minorEastAsia"/>
              <w:noProof/>
              <w:lang w:eastAsia="ro-RO"/>
            </w:rPr>
          </w:pPr>
          <w:hyperlink w:anchor="_Toc446079482" w:history="1">
            <w:r w:rsidR="00997AF7" w:rsidRPr="00785543">
              <w:rPr>
                <w:rStyle w:val="Hyperlink"/>
                <w:rFonts w:ascii="Times New Roman" w:hAnsi="Times New Roman" w:cs="Times New Roman"/>
                <w:noProof/>
              </w:rPr>
              <w:t>24. Buget – Plan anual de cheltuieli</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_Toc446079482 \h </w:instrText>
            </w:r>
            <w:r w:rsidR="00997AF7" w:rsidRPr="00785543">
              <w:rPr>
                <w:noProof/>
                <w:webHidden/>
              </w:rPr>
            </w:r>
            <w:r w:rsidR="00997AF7" w:rsidRPr="00785543">
              <w:rPr>
                <w:noProof/>
                <w:webHidden/>
              </w:rPr>
              <w:fldChar w:fldCharType="separate"/>
            </w:r>
            <w:r w:rsidR="00785543">
              <w:rPr>
                <w:noProof/>
                <w:webHidden/>
              </w:rPr>
              <w:t>21</w:t>
            </w:r>
            <w:r w:rsidR="00997AF7" w:rsidRPr="00785543">
              <w:rPr>
                <w:noProof/>
                <w:webHidden/>
              </w:rPr>
              <w:fldChar w:fldCharType="end"/>
            </w:r>
          </w:hyperlink>
        </w:p>
        <w:p w14:paraId="17E09001" w14:textId="77777777" w:rsidR="00997AF7" w:rsidRPr="00785543" w:rsidRDefault="00CC06D4">
          <w:pPr>
            <w:pStyle w:val="TOC1"/>
            <w:tabs>
              <w:tab w:val="right" w:leader="dot" w:pos="9346"/>
            </w:tabs>
            <w:rPr>
              <w:rFonts w:eastAsiaTheme="minorEastAsia"/>
              <w:noProof/>
              <w:lang w:eastAsia="ro-RO"/>
            </w:rPr>
          </w:pPr>
          <w:hyperlink w:anchor="_Toc446079483" w:history="1">
            <w:r w:rsidR="00997AF7" w:rsidRPr="00785543">
              <w:rPr>
                <w:rStyle w:val="Hyperlink"/>
                <w:rFonts w:ascii="Times New Roman" w:hAnsi="Times New Roman" w:cs="Times New Roman"/>
                <w:noProof/>
              </w:rPr>
              <w:t>25. Buget – Rezultate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_Toc446079483 \h </w:instrText>
            </w:r>
            <w:r w:rsidR="00997AF7" w:rsidRPr="00785543">
              <w:rPr>
                <w:noProof/>
                <w:webHidden/>
              </w:rPr>
            </w:r>
            <w:r w:rsidR="00997AF7" w:rsidRPr="00785543">
              <w:rPr>
                <w:noProof/>
                <w:webHidden/>
              </w:rPr>
              <w:fldChar w:fldCharType="separate"/>
            </w:r>
            <w:r w:rsidR="00785543">
              <w:rPr>
                <w:noProof/>
                <w:webHidden/>
              </w:rPr>
              <w:t>21</w:t>
            </w:r>
            <w:r w:rsidR="00997AF7" w:rsidRPr="00785543">
              <w:rPr>
                <w:noProof/>
                <w:webHidden/>
              </w:rPr>
              <w:fldChar w:fldCharType="end"/>
            </w:r>
          </w:hyperlink>
        </w:p>
        <w:p w14:paraId="1D013FA5" w14:textId="77777777" w:rsidR="00997AF7" w:rsidRPr="00785543" w:rsidRDefault="00CC06D4">
          <w:pPr>
            <w:pStyle w:val="TOC1"/>
            <w:tabs>
              <w:tab w:val="right" w:leader="dot" w:pos="9346"/>
            </w:tabs>
            <w:rPr>
              <w:rFonts w:eastAsiaTheme="minorEastAsia"/>
              <w:noProof/>
              <w:lang w:eastAsia="ro-RO"/>
            </w:rPr>
          </w:pPr>
          <w:hyperlink w:anchor="_Toc446079484" w:history="1">
            <w:r w:rsidR="00997AF7" w:rsidRPr="00785543">
              <w:rPr>
                <w:rStyle w:val="Hyperlink"/>
                <w:rFonts w:ascii="Times New Roman" w:hAnsi="Times New Roman" w:cs="Times New Roman"/>
                <w:noProof/>
              </w:rPr>
              <w:t>26. Buget – Amplasament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_Toc446079484 \h </w:instrText>
            </w:r>
            <w:r w:rsidR="00997AF7" w:rsidRPr="00785543">
              <w:rPr>
                <w:noProof/>
                <w:webHidden/>
              </w:rPr>
            </w:r>
            <w:r w:rsidR="00997AF7" w:rsidRPr="00785543">
              <w:rPr>
                <w:noProof/>
                <w:webHidden/>
              </w:rPr>
              <w:fldChar w:fldCharType="separate"/>
            </w:r>
            <w:r w:rsidR="00785543">
              <w:rPr>
                <w:noProof/>
                <w:webHidden/>
              </w:rPr>
              <w:t>21</w:t>
            </w:r>
            <w:r w:rsidR="00997AF7" w:rsidRPr="00785543">
              <w:rPr>
                <w:noProof/>
                <w:webHidden/>
              </w:rPr>
              <w:fldChar w:fldCharType="end"/>
            </w:r>
          </w:hyperlink>
        </w:p>
        <w:p w14:paraId="53F36925" w14:textId="77777777" w:rsidR="00997AF7" w:rsidRPr="00785543" w:rsidRDefault="00CC06D4">
          <w:pPr>
            <w:pStyle w:val="TOC1"/>
            <w:tabs>
              <w:tab w:val="right" w:leader="dot" w:pos="9346"/>
            </w:tabs>
            <w:rPr>
              <w:rFonts w:eastAsiaTheme="minorEastAsia"/>
              <w:noProof/>
              <w:lang w:eastAsia="ro-RO"/>
            </w:rPr>
          </w:pPr>
          <w:hyperlink w:anchor="_Toc446079485" w:history="1">
            <w:r w:rsidR="00997AF7" w:rsidRPr="00785543">
              <w:rPr>
                <w:rStyle w:val="Hyperlink"/>
                <w:rFonts w:ascii="Times New Roman" w:hAnsi="Times New Roman" w:cs="Times New Roman"/>
                <w:noProof/>
              </w:rPr>
              <w:t>27. Buget – Câmp de interventie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_Toc446079485 \h </w:instrText>
            </w:r>
            <w:r w:rsidR="00997AF7" w:rsidRPr="00785543">
              <w:rPr>
                <w:noProof/>
                <w:webHidden/>
              </w:rPr>
            </w:r>
            <w:r w:rsidR="00997AF7" w:rsidRPr="00785543">
              <w:rPr>
                <w:noProof/>
                <w:webHidden/>
              </w:rPr>
              <w:fldChar w:fldCharType="separate"/>
            </w:r>
            <w:r w:rsidR="00785543">
              <w:rPr>
                <w:noProof/>
                <w:webHidden/>
              </w:rPr>
              <w:t>22</w:t>
            </w:r>
            <w:r w:rsidR="00997AF7" w:rsidRPr="00785543">
              <w:rPr>
                <w:noProof/>
                <w:webHidden/>
              </w:rPr>
              <w:fldChar w:fldCharType="end"/>
            </w:r>
          </w:hyperlink>
        </w:p>
        <w:p w14:paraId="3C157FDE" w14:textId="77777777" w:rsidR="00997AF7" w:rsidRPr="00785543" w:rsidRDefault="00CC06D4">
          <w:pPr>
            <w:pStyle w:val="TOC1"/>
            <w:tabs>
              <w:tab w:val="right" w:leader="dot" w:pos="9346"/>
            </w:tabs>
            <w:rPr>
              <w:rFonts w:eastAsiaTheme="minorEastAsia"/>
              <w:noProof/>
              <w:lang w:eastAsia="ro-RO"/>
            </w:rPr>
          </w:pPr>
          <w:hyperlink w:anchor="_Toc446079486" w:history="1">
            <w:r w:rsidR="00997AF7" w:rsidRPr="00785543">
              <w:rPr>
                <w:rStyle w:val="Hyperlink"/>
                <w:rFonts w:ascii="Times New Roman" w:hAnsi="Times New Roman" w:cs="Times New Roman"/>
                <w:noProof/>
              </w:rPr>
              <w:t>28. Buget – Tip de finantare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_Toc446079486 \h </w:instrText>
            </w:r>
            <w:r w:rsidR="00997AF7" w:rsidRPr="00785543">
              <w:rPr>
                <w:noProof/>
                <w:webHidden/>
              </w:rPr>
            </w:r>
            <w:r w:rsidR="00997AF7" w:rsidRPr="00785543">
              <w:rPr>
                <w:noProof/>
                <w:webHidden/>
              </w:rPr>
              <w:fldChar w:fldCharType="separate"/>
            </w:r>
            <w:r w:rsidR="00785543">
              <w:rPr>
                <w:noProof/>
                <w:webHidden/>
              </w:rPr>
              <w:t>22</w:t>
            </w:r>
            <w:r w:rsidR="00997AF7" w:rsidRPr="00785543">
              <w:rPr>
                <w:noProof/>
                <w:webHidden/>
              </w:rPr>
              <w:fldChar w:fldCharType="end"/>
            </w:r>
          </w:hyperlink>
        </w:p>
        <w:p w14:paraId="1FD72FCF" w14:textId="77777777" w:rsidR="00997AF7" w:rsidRPr="00785543" w:rsidRDefault="00CC06D4">
          <w:pPr>
            <w:pStyle w:val="TOC1"/>
            <w:tabs>
              <w:tab w:val="right" w:leader="dot" w:pos="9346"/>
            </w:tabs>
            <w:rPr>
              <w:rFonts w:eastAsiaTheme="minorEastAsia"/>
              <w:noProof/>
              <w:lang w:eastAsia="ro-RO"/>
            </w:rPr>
          </w:pPr>
          <w:hyperlink w:anchor="_Toc446079487" w:history="1">
            <w:r w:rsidR="00997AF7" w:rsidRPr="00785543">
              <w:rPr>
                <w:rStyle w:val="Hyperlink"/>
                <w:rFonts w:ascii="Times New Roman" w:hAnsi="Times New Roman" w:cs="Times New Roman"/>
                <w:noProof/>
              </w:rPr>
              <w:t>29. Buget – Tip teritoriu</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_Toc446079487 \h </w:instrText>
            </w:r>
            <w:r w:rsidR="00997AF7" w:rsidRPr="00785543">
              <w:rPr>
                <w:noProof/>
                <w:webHidden/>
              </w:rPr>
            </w:r>
            <w:r w:rsidR="00997AF7" w:rsidRPr="00785543">
              <w:rPr>
                <w:noProof/>
                <w:webHidden/>
              </w:rPr>
              <w:fldChar w:fldCharType="separate"/>
            </w:r>
            <w:r w:rsidR="00785543">
              <w:rPr>
                <w:noProof/>
                <w:webHidden/>
              </w:rPr>
              <w:t>22</w:t>
            </w:r>
            <w:r w:rsidR="00997AF7" w:rsidRPr="00785543">
              <w:rPr>
                <w:noProof/>
                <w:webHidden/>
              </w:rPr>
              <w:fldChar w:fldCharType="end"/>
            </w:r>
          </w:hyperlink>
        </w:p>
        <w:p w14:paraId="1D51C89B" w14:textId="77777777" w:rsidR="00997AF7" w:rsidRPr="00785543" w:rsidRDefault="00CC06D4">
          <w:pPr>
            <w:pStyle w:val="TOC1"/>
            <w:tabs>
              <w:tab w:val="right" w:leader="dot" w:pos="9346"/>
            </w:tabs>
            <w:rPr>
              <w:rFonts w:eastAsiaTheme="minorEastAsia"/>
              <w:noProof/>
              <w:lang w:eastAsia="ro-RO"/>
            </w:rPr>
          </w:pPr>
          <w:hyperlink w:anchor="_Toc446079488" w:history="1">
            <w:r w:rsidR="00997AF7" w:rsidRPr="00785543">
              <w:rPr>
                <w:rStyle w:val="Hyperlink"/>
                <w:rFonts w:ascii="Times New Roman" w:hAnsi="Times New Roman" w:cs="Times New Roman"/>
                <w:noProof/>
              </w:rPr>
              <w:t>30. Buget – Activitate economica</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_Toc446079488 \h </w:instrText>
            </w:r>
            <w:r w:rsidR="00997AF7" w:rsidRPr="00785543">
              <w:rPr>
                <w:noProof/>
                <w:webHidden/>
              </w:rPr>
            </w:r>
            <w:r w:rsidR="00997AF7" w:rsidRPr="00785543">
              <w:rPr>
                <w:noProof/>
                <w:webHidden/>
              </w:rPr>
              <w:fldChar w:fldCharType="separate"/>
            </w:r>
            <w:r w:rsidR="00785543">
              <w:rPr>
                <w:noProof/>
                <w:webHidden/>
              </w:rPr>
              <w:t>22</w:t>
            </w:r>
            <w:r w:rsidR="00997AF7" w:rsidRPr="00785543">
              <w:rPr>
                <w:noProof/>
                <w:webHidden/>
              </w:rPr>
              <w:fldChar w:fldCharType="end"/>
            </w:r>
          </w:hyperlink>
        </w:p>
        <w:p w14:paraId="6589A2D2" w14:textId="77777777" w:rsidR="00997AF7" w:rsidRPr="00785543" w:rsidRDefault="00CC06D4">
          <w:pPr>
            <w:pStyle w:val="TOC1"/>
            <w:tabs>
              <w:tab w:val="right" w:leader="dot" w:pos="9346"/>
            </w:tabs>
            <w:rPr>
              <w:rFonts w:eastAsiaTheme="minorEastAsia"/>
              <w:noProof/>
              <w:lang w:eastAsia="ro-RO"/>
            </w:rPr>
          </w:pPr>
          <w:hyperlink w:anchor="_Toc446079489" w:history="1">
            <w:r w:rsidR="00997AF7" w:rsidRPr="00785543">
              <w:rPr>
                <w:rStyle w:val="Hyperlink"/>
                <w:rFonts w:ascii="Times New Roman" w:hAnsi="Times New Roman" w:cs="Times New Roman"/>
                <w:noProof/>
              </w:rPr>
              <w:t>31. Buget – Obiectiv tematic</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_Toc446079489 \h </w:instrText>
            </w:r>
            <w:r w:rsidR="00997AF7" w:rsidRPr="00785543">
              <w:rPr>
                <w:noProof/>
                <w:webHidden/>
              </w:rPr>
            </w:r>
            <w:r w:rsidR="00997AF7" w:rsidRPr="00785543">
              <w:rPr>
                <w:noProof/>
                <w:webHidden/>
              </w:rPr>
              <w:fldChar w:fldCharType="separate"/>
            </w:r>
            <w:r w:rsidR="00785543">
              <w:rPr>
                <w:noProof/>
                <w:webHidden/>
              </w:rPr>
              <w:t>22</w:t>
            </w:r>
            <w:r w:rsidR="00997AF7" w:rsidRPr="00785543">
              <w:rPr>
                <w:noProof/>
                <w:webHidden/>
              </w:rPr>
              <w:fldChar w:fldCharType="end"/>
            </w:r>
          </w:hyperlink>
        </w:p>
        <w:p w14:paraId="6C383B30" w14:textId="77777777" w:rsidR="00997AF7" w:rsidRPr="00785543" w:rsidRDefault="00CC06D4">
          <w:pPr>
            <w:pStyle w:val="TOC1"/>
            <w:tabs>
              <w:tab w:val="right" w:leader="dot" w:pos="9346"/>
            </w:tabs>
            <w:rPr>
              <w:rFonts w:eastAsiaTheme="minorEastAsia"/>
              <w:noProof/>
              <w:lang w:eastAsia="ro-RO"/>
            </w:rPr>
          </w:pPr>
          <w:hyperlink w:anchor="_Toc446079490" w:history="1">
            <w:r w:rsidR="00997AF7" w:rsidRPr="00785543">
              <w:rPr>
                <w:rStyle w:val="Hyperlink"/>
                <w:rFonts w:ascii="Times New Roman" w:hAnsi="Times New Roman" w:cs="Times New Roman"/>
                <w:noProof/>
              </w:rPr>
              <w:t>32. Buget – Mecanism aplic. terit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_Toc446079490 \h </w:instrText>
            </w:r>
            <w:r w:rsidR="00997AF7" w:rsidRPr="00785543">
              <w:rPr>
                <w:noProof/>
                <w:webHidden/>
              </w:rPr>
            </w:r>
            <w:r w:rsidR="00997AF7" w:rsidRPr="00785543">
              <w:rPr>
                <w:noProof/>
                <w:webHidden/>
              </w:rPr>
              <w:fldChar w:fldCharType="separate"/>
            </w:r>
            <w:r w:rsidR="00785543">
              <w:rPr>
                <w:noProof/>
                <w:webHidden/>
              </w:rPr>
              <w:t>22</w:t>
            </w:r>
            <w:r w:rsidR="00997AF7" w:rsidRPr="00785543">
              <w:rPr>
                <w:noProof/>
                <w:webHidden/>
              </w:rPr>
              <w:fldChar w:fldCharType="end"/>
            </w:r>
          </w:hyperlink>
        </w:p>
        <w:p w14:paraId="444385AA" w14:textId="77777777" w:rsidR="00C650FD" w:rsidRPr="00785543" w:rsidRDefault="00C650FD" w:rsidP="007933F1">
          <w:pPr>
            <w:spacing w:line="240" w:lineRule="auto"/>
            <w:rPr>
              <w:rFonts w:ascii="Times New Roman" w:hAnsi="Times New Roman" w:cs="Times New Roman"/>
            </w:rPr>
          </w:pPr>
          <w:r w:rsidRPr="00785543">
            <w:rPr>
              <w:rFonts w:ascii="Times New Roman" w:hAnsi="Times New Roman" w:cs="Times New Roman"/>
              <w:b/>
              <w:bCs/>
              <w:noProof/>
            </w:rPr>
            <w:fldChar w:fldCharType="end"/>
          </w:r>
        </w:p>
      </w:sdtContent>
    </w:sdt>
    <w:p w14:paraId="6D6BB3E1" w14:textId="77777777" w:rsidR="00892D2F" w:rsidRPr="00785543" w:rsidRDefault="00892D2F" w:rsidP="007933F1">
      <w:pPr>
        <w:spacing w:after="0" w:line="240" w:lineRule="auto"/>
        <w:rPr>
          <w:rFonts w:ascii="Times New Roman" w:hAnsi="Times New Roman" w:cs="Times New Roman"/>
          <w:b/>
        </w:rPr>
      </w:pPr>
    </w:p>
    <w:p w14:paraId="57E0B8DF" w14:textId="77777777" w:rsidR="00C650FD" w:rsidRPr="00785543" w:rsidRDefault="00C650FD" w:rsidP="007933F1">
      <w:pPr>
        <w:spacing w:line="240" w:lineRule="auto"/>
        <w:rPr>
          <w:rFonts w:ascii="Times New Roman" w:hAnsi="Times New Roman" w:cs="Times New Roman"/>
          <w:b/>
        </w:rPr>
      </w:pPr>
      <w:r w:rsidRPr="00785543">
        <w:rPr>
          <w:rFonts w:ascii="Times New Roman" w:hAnsi="Times New Roman" w:cs="Times New Roman"/>
          <w:b/>
        </w:rPr>
        <w:br w:type="page"/>
      </w:r>
    </w:p>
    <w:p w14:paraId="63211FD9" w14:textId="77777777" w:rsidR="00892D2F" w:rsidRPr="00785543"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 w:name="_Toc446079459"/>
      <w:r w:rsidRPr="00785543">
        <w:rPr>
          <w:rFonts w:ascii="Times New Roman" w:hAnsi="Times New Roman" w:cs="Times New Roman"/>
          <w:color w:val="auto"/>
          <w:sz w:val="22"/>
          <w:szCs w:val="22"/>
        </w:rPr>
        <w:lastRenderedPageBreak/>
        <w:t xml:space="preserve">1. </w:t>
      </w:r>
      <w:r w:rsidR="00892D2F" w:rsidRPr="00785543">
        <w:rPr>
          <w:rFonts w:ascii="Times New Roman" w:hAnsi="Times New Roman" w:cs="Times New Roman"/>
          <w:color w:val="auto"/>
          <w:sz w:val="22"/>
          <w:szCs w:val="22"/>
        </w:rPr>
        <w:t>Solicitant</w:t>
      </w:r>
      <w:bookmarkEnd w:id="2"/>
    </w:p>
    <w:p w14:paraId="08CFA3B3" w14:textId="77777777" w:rsidR="004A072D" w:rsidRPr="00785543" w:rsidRDefault="004A072D" w:rsidP="007933F1">
      <w:pPr>
        <w:spacing w:after="0" w:line="240" w:lineRule="auto"/>
        <w:rPr>
          <w:rFonts w:ascii="Times New Roman" w:hAnsi="Times New Roman" w:cs="Times New Roman"/>
          <w:b/>
          <w:i/>
          <w:color w:val="FF0000"/>
        </w:rPr>
      </w:pPr>
    </w:p>
    <w:p w14:paraId="20C7B1AB" w14:textId="77777777" w:rsidR="001029A6" w:rsidRPr="00785543" w:rsidRDefault="001029A6" w:rsidP="007933F1">
      <w:pPr>
        <w:spacing w:after="0" w:line="240" w:lineRule="auto"/>
        <w:jc w:val="both"/>
        <w:rPr>
          <w:rFonts w:ascii="Times New Roman" w:hAnsi="Times New Roman" w:cs="Times New Roman"/>
          <w:b/>
          <w:i/>
          <w:color w:val="FF0000"/>
        </w:rPr>
      </w:pPr>
      <w:r w:rsidRPr="00785543">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14:paraId="27F7A3F8" w14:textId="77777777" w:rsidR="001029A6" w:rsidRPr="00785543" w:rsidRDefault="001029A6" w:rsidP="007933F1">
      <w:pPr>
        <w:spacing w:after="0" w:line="240" w:lineRule="auto"/>
        <w:jc w:val="both"/>
        <w:rPr>
          <w:rFonts w:ascii="Times New Roman" w:hAnsi="Times New Roman" w:cs="Times New Roman"/>
          <w:b/>
          <w:i/>
          <w:color w:val="FF0000"/>
        </w:rPr>
      </w:pPr>
      <w:r w:rsidRPr="00785543">
        <w:rPr>
          <w:rFonts w:ascii="Times New Roman" w:hAnsi="Times New Roman" w:cs="Times New Roman"/>
          <w:b/>
          <w:i/>
          <w:color w:val="FF0000"/>
        </w:rPr>
        <w:t>Sistemul preia automat datele aferente profilului fiecărui membru al parteneriatului.</w:t>
      </w:r>
    </w:p>
    <w:p w14:paraId="625A396F" w14:textId="77777777" w:rsidR="00ED31C2" w:rsidRPr="00785543" w:rsidRDefault="00ED31C2" w:rsidP="007933F1">
      <w:pPr>
        <w:spacing w:after="0" w:line="240" w:lineRule="auto"/>
        <w:rPr>
          <w:rFonts w:ascii="Times New Roman" w:hAnsi="Times New Roman" w:cs="Times New Roman"/>
          <w:b/>
          <w:color w:val="31849B" w:themeColor="accent5" w:themeShade="BF"/>
        </w:rPr>
      </w:pPr>
    </w:p>
    <w:p w14:paraId="3A5A3715" w14:textId="77777777" w:rsidR="001029A6" w:rsidRPr="00785543" w:rsidRDefault="001029A6" w:rsidP="007933F1">
      <w:pPr>
        <w:spacing w:after="0" w:line="240" w:lineRule="auto"/>
        <w:rPr>
          <w:rFonts w:ascii="Times New Roman" w:hAnsi="Times New Roman" w:cs="Times New Roman"/>
          <w:b/>
          <w:color w:val="31849B" w:themeColor="accent5" w:themeShade="BF"/>
        </w:rPr>
      </w:pPr>
      <w:r w:rsidRPr="00785543">
        <w:rPr>
          <w:rFonts w:ascii="Times New Roman" w:hAnsi="Times New Roman" w:cs="Times New Roman"/>
          <w:b/>
          <w:color w:val="31849B" w:themeColor="accent5" w:themeShade="BF"/>
        </w:rPr>
        <w:t>DATE DE IDENTIFICARE</w:t>
      </w:r>
    </w:p>
    <w:p w14:paraId="31FFFFB7" w14:textId="77777777" w:rsidR="00FE37CB" w:rsidRPr="00785543" w:rsidRDefault="00FE37CB" w:rsidP="007933F1">
      <w:pPr>
        <w:spacing w:after="0" w:line="240" w:lineRule="auto"/>
        <w:rPr>
          <w:rFonts w:ascii="Times New Roman" w:hAnsi="Times New Roman" w:cs="Times New Roman"/>
          <w:b/>
          <w:color w:val="31849B" w:themeColor="accent5" w:themeShade="BF"/>
        </w:rPr>
      </w:pPr>
    </w:p>
    <w:p w14:paraId="4501D636"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Denumire (obligatoriu)</w:t>
      </w:r>
    </w:p>
    <w:tbl>
      <w:tblPr>
        <w:tblStyle w:val="TableGrid"/>
        <w:tblW w:w="0" w:type="auto"/>
        <w:tblLook w:val="04A0" w:firstRow="1" w:lastRow="0" w:firstColumn="1" w:lastColumn="0" w:noHBand="0" w:noVBand="1"/>
      </w:tblPr>
      <w:tblGrid>
        <w:gridCol w:w="9288"/>
      </w:tblGrid>
      <w:tr w:rsidR="001029A6" w:rsidRPr="00785543" w14:paraId="43A0CE23" w14:textId="77777777" w:rsidTr="0068494B">
        <w:tc>
          <w:tcPr>
            <w:tcW w:w="9288" w:type="dxa"/>
          </w:tcPr>
          <w:p w14:paraId="7283C170" w14:textId="77777777" w:rsidR="001029A6" w:rsidRPr="00785543" w:rsidRDefault="001029A6" w:rsidP="007933F1">
            <w:pPr>
              <w:jc w:val="center"/>
              <w:rPr>
                <w:rFonts w:ascii="Times New Roman" w:hAnsi="Times New Roman" w:cs="Times New Roman"/>
                <w:b/>
              </w:rPr>
            </w:pPr>
          </w:p>
        </w:tc>
      </w:tr>
    </w:tbl>
    <w:p w14:paraId="0B10F6A6"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Tipul organizației (obligatoriu)</w:t>
      </w:r>
    </w:p>
    <w:tbl>
      <w:tblPr>
        <w:tblStyle w:val="TableGrid"/>
        <w:tblW w:w="0" w:type="auto"/>
        <w:tblLook w:val="04A0" w:firstRow="1" w:lastRow="0" w:firstColumn="1" w:lastColumn="0" w:noHBand="0" w:noVBand="1"/>
      </w:tblPr>
      <w:tblGrid>
        <w:gridCol w:w="9288"/>
      </w:tblGrid>
      <w:tr w:rsidR="001029A6" w:rsidRPr="00785543" w14:paraId="4DE55C8F" w14:textId="77777777" w:rsidTr="0068494B">
        <w:tc>
          <w:tcPr>
            <w:tcW w:w="9288" w:type="dxa"/>
          </w:tcPr>
          <w:p w14:paraId="24D3014B" w14:textId="77777777" w:rsidR="001029A6" w:rsidRPr="00785543" w:rsidRDefault="001029A6" w:rsidP="007933F1">
            <w:pPr>
              <w:rPr>
                <w:rFonts w:ascii="Times New Roman" w:hAnsi="Times New Roman" w:cs="Times New Roman"/>
                <w:b/>
              </w:rPr>
            </w:pPr>
            <w:r w:rsidRPr="00785543">
              <w:rPr>
                <w:rFonts w:ascii="Times New Roman" w:hAnsi="Times New Roman" w:cs="Times New Roman"/>
                <w:b/>
                <w:i/>
                <w:color w:val="FF0000"/>
              </w:rPr>
              <w:t>Se selectează din nomenclator</w:t>
            </w:r>
          </w:p>
        </w:tc>
      </w:tr>
    </w:tbl>
    <w:p w14:paraId="731CAA45"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Cod fiscal (obligatoriu)</w:t>
      </w:r>
    </w:p>
    <w:tbl>
      <w:tblPr>
        <w:tblStyle w:val="TableGrid"/>
        <w:tblW w:w="0" w:type="auto"/>
        <w:tblLook w:val="04A0" w:firstRow="1" w:lastRow="0" w:firstColumn="1" w:lastColumn="0" w:noHBand="0" w:noVBand="1"/>
      </w:tblPr>
      <w:tblGrid>
        <w:gridCol w:w="9288"/>
      </w:tblGrid>
      <w:tr w:rsidR="001029A6" w:rsidRPr="00785543" w14:paraId="48E15070" w14:textId="77777777" w:rsidTr="0068494B">
        <w:tc>
          <w:tcPr>
            <w:tcW w:w="9288" w:type="dxa"/>
          </w:tcPr>
          <w:p w14:paraId="2DBD0E7B" w14:textId="77777777" w:rsidR="001029A6" w:rsidRPr="00785543" w:rsidRDefault="001029A6" w:rsidP="007933F1">
            <w:pPr>
              <w:rPr>
                <w:rFonts w:ascii="Times New Roman" w:hAnsi="Times New Roman" w:cs="Times New Roman"/>
                <w:b/>
              </w:rPr>
            </w:pPr>
          </w:p>
        </w:tc>
      </w:tr>
    </w:tbl>
    <w:p w14:paraId="06D7A4AB"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Nr. înregistrare (obligatoriu)</w:t>
      </w:r>
    </w:p>
    <w:tbl>
      <w:tblPr>
        <w:tblStyle w:val="TableGrid"/>
        <w:tblW w:w="0" w:type="auto"/>
        <w:tblLook w:val="04A0" w:firstRow="1" w:lastRow="0" w:firstColumn="1" w:lastColumn="0" w:noHBand="0" w:noVBand="1"/>
      </w:tblPr>
      <w:tblGrid>
        <w:gridCol w:w="9288"/>
      </w:tblGrid>
      <w:tr w:rsidR="001029A6" w:rsidRPr="00785543" w14:paraId="18D3DE1A" w14:textId="77777777" w:rsidTr="0068494B">
        <w:tc>
          <w:tcPr>
            <w:tcW w:w="9288" w:type="dxa"/>
          </w:tcPr>
          <w:p w14:paraId="19D4EEA5" w14:textId="77777777" w:rsidR="001029A6" w:rsidRPr="00785543" w:rsidRDefault="001029A6" w:rsidP="007933F1">
            <w:pPr>
              <w:rPr>
                <w:rFonts w:ascii="Times New Roman" w:hAnsi="Times New Roman" w:cs="Times New Roman"/>
                <w:b/>
              </w:rPr>
            </w:pPr>
            <w:r w:rsidRPr="00785543">
              <w:rPr>
                <w:rFonts w:ascii="Times New Roman" w:hAnsi="Times New Roman" w:cs="Times New Roman"/>
                <w:b/>
                <w:i/>
                <w:color w:val="FF0000"/>
              </w:rPr>
              <w:t>Se</w:t>
            </w:r>
            <w:r w:rsidRPr="00785543">
              <w:rPr>
                <w:rFonts w:ascii="Times New Roman" w:hAnsi="Times New Roman" w:cs="Times New Roman"/>
                <w:i/>
                <w:color w:val="FF0000"/>
              </w:rPr>
              <w:t xml:space="preserve"> </w:t>
            </w:r>
            <w:r w:rsidRPr="00785543">
              <w:rPr>
                <w:rFonts w:ascii="Times New Roman" w:hAnsi="Times New Roman" w:cs="Times New Roman"/>
                <w:b/>
                <w:i/>
                <w:color w:val="FF0000"/>
              </w:rPr>
              <w:t>completează cu nr. de înregsitrare din registrele relevante pentru statutul juridic al solicitantului</w:t>
            </w:r>
          </w:p>
        </w:tc>
      </w:tr>
    </w:tbl>
    <w:p w14:paraId="12FC3ABA"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Registru (obligatoriu)</w:t>
      </w:r>
    </w:p>
    <w:tbl>
      <w:tblPr>
        <w:tblStyle w:val="TableGrid"/>
        <w:tblW w:w="0" w:type="auto"/>
        <w:tblLook w:val="04A0" w:firstRow="1" w:lastRow="0" w:firstColumn="1" w:lastColumn="0" w:noHBand="0" w:noVBand="1"/>
      </w:tblPr>
      <w:tblGrid>
        <w:gridCol w:w="9288"/>
      </w:tblGrid>
      <w:tr w:rsidR="001029A6" w:rsidRPr="00785543" w14:paraId="50F334D8" w14:textId="77777777" w:rsidTr="0068494B">
        <w:tc>
          <w:tcPr>
            <w:tcW w:w="9288" w:type="dxa"/>
          </w:tcPr>
          <w:p w14:paraId="7165BCA5" w14:textId="77777777" w:rsidR="001029A6" w:rsidRPr="00785543" w:rsidRDefault="001029A6" w:rsidP="007933F1">
            <w:pPr>
              <w:rPr>
                <w:rFonts w:ascii="Times New Roman" w:hAnsi="Times New Roman" w:cs="Times New Roman"/>
                <w:b/>
                <w:i/>
                <w:color w:val="FF0000"/>
              </w:rPr>
            </w:pPr>
            <w:r w:rsidRPr="00785543">
              <w:rPr>
                <w:rFonts w:ascii="Times New Roman" w:hAnsi="Times New Roman" w:cs="Times New Roman"/>
                <w:b/>
                <w:i/>
                <w:color w:val="FF0000"/>
              </w:rPr>
              <w:t>Se selectează din nomenclator</w:t>
            </w:r>
          </w:p>
          <w:p w14:paraId="6703064B" w14:textId="77777777" w:rsidR="001029A6" w:rsidRPr="00785543" w:rsidRDefault="001029A6" w:rsidP="007933F1">
            <w:pPr>
              <w:pStyle w:val="ListParagraph"/>
              <w:numPr>
                <w:ilvl w:val="0"/>
                <w:numId w:val="31"/>
              </w:numPr>
              <w:rPr>
                <w:rFonts w:ascii="Times New Roman" w:hAnsi="Times New Roman" w:cs="Times New Roman"/>
                <w:b/>
                <w:i/>
                <w:color w:val="FF0000"/>
              </w:rPr>
            </w:pPr>
            <w:r w:rsidRPr="00785543">
              <w:rPr>
                <w:rFonts w:ascii="Times New Roman" w:hAnsi="Times New Roman" w:cs="Times New Roman"/>
                <w:b/>
                <w:i/>
                <w:color w:val="FF0000"/>
              </w:rPr>
              <w:t>Registrul Comerțului</w:t>
            </w:r>
          </w:p>
          <w:p w14:paraId="7A154AED" w14:textId="77777777" w:rsidR="001029A6" w:rsidRPr="00785543" w:rsidRDefault="001029A6" w:rsidP="007933F1">
            <w:pPr>
              <w:pStyle w:val="ListParagraph"/>
              <w:numPr>
                <w:ilvl w:val="0"/>
                <w:numId w:val="31"/>
              </w:numPr>
              <w:rPr>
                <w:rFonts w:ascii="Times New Roman" w:hAnsi="Times New Roman" w:cs="Times New Roman"/>
                <w:b/>
                <w:i/>
                <w:color w:val="FF0000"/>
              </w:rPr>
            </w:pPr>
            <w:r w:rsidRPr="00785543">
              <w:rPr>
                <w:rFonts w:ascii="Times New Roman" w:hAnsi="Times New Roman" w:cs="Times New Roman"/>
                <w:b/>
                <w:i/>
                <w:color w:val="FF0000"/>
              </w:rPr>
              <w:t>Registrul Asociaț</w:t>
            </w:r>
            <w:r w:rsidR="00430516" w:rsidRPr="00785543">
              <w:rPr>
                <w:rFonts w:ascii="Times New Roman" w:hAnsi="Times New Roman" w:cs="Times New Roman"/>
                <w:b/>
                <w:i/>
                <w:color w:val="FF0000"/>
              </w:rPr>
              <w:t>i</w:t>
            </w:r>
            <w:r w:rsidRPr="00785543">
              <w:rPr>
                <w:rFonts w:ascii="Times New Roman" w:hAnsi="Times New Roman" w:cs="Times New Roman"/>
                <w:b/>
                <w:i/>
                <w:color w:val="FF0000"/>
              </w:rPr>
              <w:t>ilor și Fundaților</w:t>
            </w:r>
          </w:p>
          <w:p w14:paraId="1DE86494" w14:textId="77777777" w:rsidR="001029A6" w:rsidRPr="00785543" w:rsidRDefault="001029A6" w:rsidP="007933F1">
            <w:pPr>
              <w:pStyle w:val="ListParagraph"/>
              <w:numPr>
                <w:ilvl w:val="0"/>
                <w:numId w:val="31"/>
              </w:numPr>
              <w:rPr>
                <w:rFonts w:ascii="Times New Roman" w:hAnsi="Times New Roman" w:cs="Times New Roman"/>
                <w:b/>
                <w:i/>
                <w:color w:val="FF0000"/>
              </w:rPr>
            </w:pPr>
            <w:r w:rsidRPr="00785543">
              <w:rPr>
                <w:rFonts w:ascii="Times New Roman" w:hAnsi="Times New Roman" w:cs="Times New Roman"/>
                <w:b/>
                <w:i/>
                <w:color w:val="FF0000"/>
              </w:rPr>
              <w:t>Registrul de evidență a populației</w:t>
            </w:r>
          </w:p>
          <w:p w14:paraId="77674C9E" w14:textId="77777777" w:rsidR="001029A6" w:rsidRPr="00785543" w:rsidRDefault="001029A6" w:rsidP="007933F1">
            <w:pPr>
              <w:pStyle w:val="ListParagraph"/>
              <w:numPr>
                <w:ilvl w:val="0"/>
                <w:numId w:val="31"/>
              </w:numPr>
              <w:rPr>
                <w:rFonts w:ascii="Times New Roman" w:hAnsi="Times New Roman" w:cs="Times New Roman"/>
                <w:b/>
              </w:rPr>
            </w:pPr>
            <w:r w:rsidRPr="00785543">
              <w:rPr>
                <w:rFonts w:ascii="Times New Roman" w:hAnsi="Times New Roman" w:cs="Times New Roman"/>
                <w:b/>
                <w:i/>
                <w:color w:val="FF0000"/>
              </w:rPr>
              <w:t>Registrul Autorităților Publice</w:t>
            </w:r>
          </w:p>
        </w:tc>
      </w:tr>
    </w:tbl>
    <w:p w14:paraId="1D3F2E98"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 xml:space="preserve">Cod CAEN principal </w:t>
      </w:r>
    </w:p>
    <w:tbl>
      <w:tblPr>
        <w:tblStyle w:val="TableGrid"/>
        <w:tblW w:w="0" w:type="auto"/>
        <w:tblLook w:val="04A0" w:firstRow="1" w:lastRow="0" w:firstColumn="1" w:lastColumn="0" w:noHBand="0" w:noVBand="1"/>
      </w:tblPr>
      <w:tblGrid>
        <w:gridCol w:w="9288"/>
      </w:tblGrid>
      <w:tr w:rsidR="001029A6" w:rsidRPr="00785543" w14:paraId="2956073A" w14:textId="77777777" w:rsidTr="0068494B">
        <w:tc>
          <w:tcPr>
            <w:tcW w:w="9288" w:type="dxa"/>
          </w:tcPr>
          <w:p w14:paraId="1BEB34D1" w14:textId="77777777" w:rsidR="001029A6" w:rsidRPr="00785543" w:rsidRDefault="001029A6" w:rsidP="007933F1">
            <w:pPr>
              <w:rPr>
                <w:rFonts w:ascii="Times New Roman" w:hAnsi="Times New Roman" w:cs="Times New Roman"/>
                <w:b/>
              </w:rPr>
            </w:pPr>
            <w:r w:rsidRPr="00785543">
              <w:rPr>
                <w:rFonts w:ascii="Times New Roman" w:hAnsi="Times New Roman" w:cs="Times New Roman"/>
                <w:b/>
                <w:i/>
                <w:color w:val="FF0000"/>
              </w:rPr>
              <w:t>se selectează din nomenclator</w:t>
            </w:r>
          </w:p>
        </w:tc>
      </w:tr>
    </w:tbl>
    <w:p w14:paraId="645FF29E"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Data înființării</w:t>
      </w:r>
    </w:p>
    <w:tbl>
      <w:tblPr>
        <w:tblStyle w:val="TableGrid"/>
        <w:tblW w:w="0" w:type="auto"/>
        <w:tblLook w:val="04A0" w:firstRow="1" w:lastRow="0" w:firstColumn="1" w:lastColumn="0" w:noHBand="0" w:noVBand="1"/>
      </w:tblPr>
      <w:tblGrid>
        <w:gridCol w:w="9288"/>
      </w:tblGrid>
      <w:tr w:rsidR="001029A6" w:rsidRPr="00785543" w14:paraId="17BCF351" w14:textId="77777777" w:rsidTr="0068494B">
        <w:tc>
          <w:tcPr>
            <w:tcW w:w="9288" w:type="dxa"/>
          </w:tcPr>
          <w:p w14:paraId="4FEB7A3A" w14:textId="77777777" w:rsidR="001029A6" w:rsidRPr="00785543" w:rsidRDefault="001029A6" w:rsidP="007933F1">
            <w:pPr>
              <w:rPr>
                <w:rFonts w:ascii="Times New Roman" w:hAnsi="Times New Roman" w:cs="Times New Roman"/>
                <w:b/>
              </w:rPr>
            </w:pPr>
          </w:p>
        </w:tc>
      </w:tr>
    </w:tbl>
    <w:p w14:paraId="46CF21A6"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Înregistrat în scopuri de TVA: Da/Nu</w:t>
      </w:r>
    </w:p>
    <w:p w14:paraId="134AB220"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Entitate de drept public: Da/Nu</w:t>
      </w:r>
    </w:p>
    <w:p w14:paraId="33A040C7" w14:textId="77777777" w:rsidR="00ED31C2" w:rsidRPr="00785543" w:rsidRDefault="00ED31C2" w:rsidP="007933F1">
      <w:pPr>
        <w:spacing w:after="0" w:line="240" w:lineRule="auto"/>
        <w:rPr>
          <w:rFonts w:ascii="Times New Roman" w:hAnsi="Times New Roman" w:cs="Times New Roman"/>
          <w:b/>
          <w:color w:val="31849B" w:themeColor="accent5" w:themeShade="BF"/>
        </w:rPr>
      </w:pPr>
    </w:p>
    <w:p w14:paraId="25E1F341" w14:textId="77777777" w:rsidR="00892D2F" w:rsidRPr="00785543" w:rsidRDefault="00892D2F" w:rsidP="007933F1">
      <w:pPr>
        <w:spacing w:after="0" w:line="240" w:lineRule="auto"/>
        <w:rPr>
          <w:rFonts w:ascii="Times New Roman" w:hAnsi="Times New Roman" w:cs="Times New Roman"/>
          <w:b/>
          <w:color w:val="31849B" w:themeColor="accent5" w:themeShade="BF"/>
        </w:rPr>
      </w:pPr>
      <w:r w:rsidRPr="00785543">
        <w:rPr>
          <w:rFonts w:ascii="Times New Roman" w:hAnsi="Times New Roman" w:cs="Times New Roman"/>
          <w:b/>
          <w:color w:val="31849B" w:themeColor="accent5" w:themeShade="BF"/>
        </w:rPr>
        <w:t>REPREZENTANT LEGAL</w:t>
      </w:r>
    </w:p>
    <w:p w14:paraId="683DB9BC" w14:textId="77777777" w:rsidR="00FE37CB" w:rsidRPr="00785543" w:rsidRDefault="00FE37CB" w:rsidP="007933F1">
      <w:pPr>
        <w:spacing w:after="0" w:line="240" w:lineRule="auto"/>
        <w:rPr>
          <w:rFonts w:ascii="Times New Roman" w:hAnsi="Times New Roman" w:cs="Times New Roman"/>
          <w:b/>
          <w:color w:val="31849B" w:themeColor="accent5" w:themeShade="BF"/>
        </w:rPr>
      </w:pPr>
    </w:p>
    <w:p w14:paraId="230B592F" w14:textId="77777777" w:rsidR="001029A6"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Nume</w:t>
      </w:r>
      <w:r w:rsidR="001029A6" w:rsidRPr="00785543">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785543" w14:paraId="2EB7B083" w14:textId="77777777" w:rsidTr="00892D2F">
        <w:tc>
          <w:tcPr>
            <w:tcW w:w="9288" w:type="dxa"/>
          </w:tcPr>
          <w:p w14:paraId="05692B88" w14:textId="77777777" w:rsidR="00892D2F" w:rsidRPr="00785543" w:rsidRDefault="00892D2F" w:rsidP="007933F1">
            <w:pPr>
              <w:rPr>
                <w:rFonts w:ascii="Times New Roman" w:hAnsi="Times New Roman" w:cs="Times New Roman"/>
                <w:b/>
              </w:rPr>
            </w:pPr>
          </w:p>
        </w:tc>
      </w:tr>
    </w:tbl>
    <w:p w14:paraId="57FB5C98"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Prenume</w:t>
      </w:r>
      <w:r w:rsidR="001029A6" w:rsidRPr="00785543">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785543" w14:paraId="0B2835E5" w14:textId="77777777" w:rsidTr="00892D2F">
        <w:tc>
          <w:tcPr>
            <w:tcW w:w="9288" w:type="dxa"/>
          </w:tcPr>
          <w:p w14:paraId="611C063D" w14:textId="77777777" w:rsidR="00892D2F" w:rsidRPr="00785543" w:rsidRDefault="00892D2F" w:rsidP="007933F1">
            <w:pPr>
              <w:rPr>
                <w:rFonts w:ascii="Times New Roman" w:hAnsi="Times New Roman" w:cs="Times New Roman"/>
                <w:b/>
              </w:rPr>
            </w:pPr>
          </w:p>
        </w:tc>
      </w:tr>
    </w:tbl>
    <w:p w14:paraId="20A83C9A"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Data nasterii</w:t>
      </w:r>
      <w:r w:rsidR="001029A6" w:rsidRPr="00785543">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785543" w14:paraId="67AF725D" w14:textId="77777777" w:rsidTr="00892D2F">
        <w:tc>
          <w:tcPr>
            <w:tcW w:w="9288" w:type="dxa"/>
          </w:tcPr>
          <w:p w14:paraId="7129B270" w14:textId="77777777" w:rsidR="00892D2F" w:rsidRPr="00785543" w:rsidRDefault="00892D2F" w:rsidP="007933F1">
            <w:pPr>
              <w:rPr>
                <w:rFonts w:ascii="Times New Roman" w:hAnsi="Times New Roman" w:cs="Times New Roman"/>
                <w:b/>
              </w:rPr>
            </w:pPr>
          </w:p>
        </w:tc>
      </w:tr>
    </w:tbl>
    <w:p w14:paraId="50C34768"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CNP</w:t>
      </w:r>
    </w:p>
    <w:tbl>
      <w:tblPr>
        <w:tblStyle w:val="TableGrid"/>
        <w:tblW w:w="0" w:type="auto"/>
        <w:tblLook w:val="04A0" w:firstRow="1" w:lastRow="0" w:firstColumn="1" w:lastColumn="0" w:noHBand="0" w:noVBand="1"/>
      </w:tblPr>
      <w:tblGrid>
        <w:gridCol w:w="9288"/>
      </w:tblGrid>
      <w:tr w:rsidR="00892D2F" w:rsidRPr="00785543" w14:paraId="393268A2" w14:textId="77777777" w:rsidTr="00892D2F">
        <w:tc>
          <w:tcPr>
            <w:tcW w:w="9288" w:type="dxa"/>
          </w:tcPr>
          <w:p w14:paraId="6E9730A7" w14:textId="77777777" w:rsidR="00892D2F" w:rsidRPr="00785543" w:rsidRDefault="00892D2F" w:rsidP="007933F1">
            <w:pPr>
              <w:rPr>
                <w:rFonts w:ascii="Times New Roman" w:hAnsi="Times New Roman" w:cs="Times New Roman"/>
                <w:b/>
              </w:rPr>
            </w:pPr>
          </w:p>
        </w:tc>
      </w:tr>
    </w:tbl>
    <w:p w14:paraId="5DE4F354"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Telefon</w:t>
      </w:r>
    </w:p>
    <w:tbl>
      <w:tblPr>
        <w:tblStyle w:val="TableGrid"/>
        <w:tblW w:w="0" w:type="auto"/>
        <w:tblLook w:val="04A0" w:firstRow="1" w:lastRow="0" w:firstColumn="1" w:lastColumn="0" w:noHBand="0" w:noVBand="1"/>
      </w:tblPr>
      <w:tblGrid>
        <w:gridCol w:w="9288"/>
      </w:tblGrid>
      <w:tr w:rsidR="00892D2F" w:rsidRPr="00785543" w14:paraId="4A77A952" w14:textId="77777777" w:rsidTr="00892D2F">
        <w:tc>
          <w:tcPr>
            <w:tcW w:w="9288" w:type="dxa"/>
          </w:tcPr>
          <w:p w14:paraId="3357CD9C" w14:textId="77777777" w:rsidR="00892D2F" w:rsidRPr="00785543" w:rsidRDefault="00892D2F" w:rsidP="007933F1">
            <w:pPr>
              <w:rPr>
                <w:rFonts w:ascii="Times New Roman" w:hAnsi="Times New Roman" w:cs="Times New Roman"/>
                <w:b/>
              </w:rPr>
            </w:pPr>
          </w:p>
        </w:tc>
      </w:tr>
    </w:tbl>
    <w:p w14:paraId="6BA78BD9"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Fax</w:t>
      </w:r>
    </w:p>
    <w:tbl>
      <w:tblPr>
        <w:tblStyle w:val="TableGrid"/>
        <w:tblW w:w="0" w:type="auto"/>
        <w:tblLook w:val="04A0" w:firstRow="1" w:lastRow="0" w:firstColumn="1" w:lastColumn="0" w:noHBand="0" w:noVBand="1"/>
      </w:tblPr>
      <w:tblGrid>
        <w:gridCol w:w="9288"/>
      </w:tblGrid>
      <w:tr w:rsidR="00892D2F" w:rsidRPr="00785543" w14:paraId="273079A9" w14:textId="77777777" w:rsidTr="00892D2F">
        <w:tc>
          <w:tcPr>
            <w:tcW w:w="9288" w:type="dxa"/>
          </w:tcPr>
          <w:p w14:paraId="15ACF49A" w14:textId="77777777" w:rsidR="00892D2F" w:rsidRPr="00785543" w:rsidRDefault="00892D2F" w:rsidP="007933F1">
            <w:pPr>
              <w:rPr>
                <w:rFonts w:ascii="Times New Roman" w:hAnsi="Times New Roman" w:cs="Times New Roman"/>
                <w:b/>
              </w:rPr>
            </w:pPr>
          </w:p>
        </w:tc>
      </w:tr>
    </w:tbl>
    <w:p w14:paraId="09B80757"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Email</w:t>
      </w:r>
    </w:p>
    <w:tbl>
      <w:tblPr>
        <w:tblStyle w:val="TableGrid"/>
        <w:tblW w:w="0" w:type="auto"/>
        <w:tblLook w:val="04A0" w:firstRow="1" w:lastRow="0" w:firstColumn="1" w:lastColumn="0" w:noHBand="0" w:noVBand="1"/>
      </w:tblPr>
      <w:tblGrid>
        <w:gridCol w:w="9288"/>
      </w:tblGrid>
      <w:tr w:rsidR="00892D2F" w:rsidRPr="00785543" w14:paraId="7AB33B3B" w14:textId="77777777" w:rsidTr="00892D2F">
        <w:tc>
          <w:tcPr>
            <w:tcW w:w="9288" w:type="dxa"/>
          </w:tcPr>
          <w:p w14:paraId="73FE37E5" w14:textId="77777777" w:rsidR="00892D2F" w:rsidRPr="00785543" w:rsidRDefault="00892D2F" w:rsidP="007933F1">
            <w:pPr>
              <w:rPr>
                <w:rFonts w:ascii="Times New Roman" w:hAnsi="Times New Roman" w:cs="Times New Roman"/>
                <w:b/>
              </w:rPr>
            </w:pPr>
          </w:p>
        </w:tc>
      </w:tr>
    </w:tbl>
    <w:p w14:paraId="48F44E21" w14:textId="77777777" w:rsidR="00ED31C2" w:rsidRPr="00785543" w:rsidRDefault="00ED31C2" w:rsidP="007933F1">
      <w:pPr>
        <w:spacing w:after="0" w:line="240" w:lineRule="auto"/>
        <w:rPr>
          <w:rFonts w:ascii="Times New Roman" w:hAnsi="Times New Roman" w:cs="Times New Roman"/>
          <w:b/>
          <w:color w:val="31849B" w:themeColor="accent5" w:themeShade="BF"/>
        </w:rPr>
      </w:pPr>
    </w:p>
    <w:p w14:paraId="5F662007" w14:textId="77777777" w:rsidR="00892D2F" w:rsidRPr="00785543" w:rsidRDefault="00892D2F" w:rsidP="007933F1">
      <w:pPr>
        <w:spacing w:after="0" w:line="240" w:lineRule="auto"/>
        <w:rPr>
          <w:rFonts w:ascii="Times New Roman" w:hAnsi="Times New Roman" w:cs="Times New Roman"/>
          <w:b/>
          <w:color w:val="31849B" w:themeColor="accent5" w:themeShade="BF"/>
        </w:rPr>
      </w:pPr>
      <w:r w:rsidRPr="00785543">
        <w:rPr>
          <w:rFonts w:ascii="Times New Roman" w:hAnsi="Times New Roman" w:cs="Times New Roman"/>
          <w:b/>
          <w:color w:val="31849B" w:themeColor="accent5" w:themeShade="BF"/>
        </w:rPr>
        <w:t>SEDIU SOCIAL</w:t>
      </w:r>
    </w:p>
    <w:p w14:paraId="6BE796CA" w14:textId="77777777" w:rsidR="00FE37CB" w:rsidRPr="00785543" w:rsidRDefault="00FE37CB" w:rsidP="007933F1">
      <w:pPr>
        <w:spacing w:after="0" w:line="240" w:lineRule="auto"/>
        <w:rPr>
          <w:rFonts w:ascii="Times New Roman" w:hAnsi="Times New Roman" w:cs="Times New Roman"/>
          <w:b/>
          <w:color w:val="31849B" w:themeColor="accent5" w:themeShade="BF"/>
        </w:rPr>
      </w:pPr>
    </w:p>
    <w:p w14:paraId="2E90B2F4"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Strada</w:t>
      </w:r>
      <w:r w:rsidR="001029A6" w:rsidRPr="00785543">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7621"/>
        <w:gridCol w:w="1667"/>
      </w:tblGrid>
      <w:tr w:rsidR="00892D2F" w:rsidRPr="00785543" w14:paraId="26891A69" w14:textId="77777777" w:rsidTr="00892D2F">
        <w:tc>
          <w:tcPr>
            <w:tcW w:w="7621" w:type="dxa"/>
          </w:tcPr>
          <w:p w14:paraId="002DFFF4" w14:textId="77777777" w:rsidR="00892D2F" w:rsidRPr="00785543" w:rsidRDefault="00892D2F" w:rsidP="007933F1">
            <w:pPr>
              <w:rPr>
                <w:rFonts w:ascii="Times New Roman" w:hAnsi="Times New Roman" w:cs="Times New Roman"/>
                <w:b/>
              </w:rPr>
            </w:pPr>
          </w:p>
        </w:tc>
        <w:tc>
          <w:tcPr>
            <w:tcW w:w="1667" w:type="dxa"/>
          </w:tcPr>
          <w:p w14:paraId="7FC0E7CA" w14:textId="77777777" w:rsidR="00892D2F" w:rsidRPr="00785543" w:rsidRDefault="00892D2F" w:rsidP="007933F1">
            <w:pPr>
              <w:rPr>
                <w:rFonts w:ascii="Times New Roman" w:hAnsi="Times New Roman" w:cs="Times New Roman"/>
                <w:b/>
              </w:rPr>
            </w:pPr>
          </w:p>
        </w:tc>
      </w:tr>
    </w:tbl>
    <w:p w14:paraId="74C6F0E7"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Informatii extra</w:t>
      </w:r>
    </w:p>
    <w:tbl>
      <w:tblPr>
        <w:tblStyle w:val="TableGrid"/>
        <w:tblW w:w="0" w:type="auto"/>
        <w:tblLook w:val="04A0" w:firstRow="1" w:lastRow="0" w:firstColumn="1" w:lastColumn="0" w:noHBand="0" w:noVBand="1"/>
      </w:tblPr>
      <w:tblGrid>
        <w:gridCol w:w="9288"/>
      </w:tblGrid>
      <w:tr w:rsidR="00892D2F" w:rsidRPr="00785543" w14:paraId="2B4B778F" w14:textId="77777777" w:rsidTr="00892D2F">
        <w:tc>
          <w:tcPr>
            <w:tcW w:w="9288" w:type="dxa"/>
          </w:tcPr>
          <w:p w14:paraId="0F14C80E" w14:textId="77777777" w:rsidR="00892D2F" w:rsidRPr="00785543" w:rsidRDefault="00892D2F" w:rsidP="007933F1">
            <w:pPr>
              <w:rPr>
                <w:rFonts w:ascii="Times New Roman" w:hAnsi="Times New Roman" w:cs="Times New Roman"/>
                <w:b/>
              </w:rPr>
            </w:pPr>
          </w:p>
        </w:tc>
      </w:tr>
    </w:tbl>
    <w:p w14:paraId="093684D1" w14:textId="77777777" w:rsidR="00892D2F" w:rsidRPr="00785543"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785543" w14:paraId="37F60F05" w14:textId="77777777" w:rsidTr="00892D2F">
        <w:tc>
          <w:tcPr>
            <w:tcW w:w="4644" w:type="dxa"/>
          </w:tcPr>
          <w:p w14:paraId="0B91ED91" w14:textId="77777777" w:rsidR="00892D2F" w:rsidRPr="00785543" w:rsidRDefault="00892D2F" w:rsidP="007933F1">
            <w:pPr>
              <w:rPr>
                <w:rFonts w:ascii="Times New Roman" w:hAnsi="Times New Roman" w:cs="Times New Roman"/>
                <w:b/>
              </w:rPr>
            </w:pPr>
            <w:r w:rsidRPr="00785543">
              <w:rPr>
                <w:rFonts w:ascii="Times New Roman" w:hAnsi="Times New Roman" w:cs="Times New Roman"/>
                <w:b/>
              </w:rPr>
              <w:t>Localitate</w:t>
            </w:r>
            <w:r w:rsidR="001029A6" w:rsidRPr="00785543">
              <w:rPr>
                <w:rFonts w:ascii="Times New Roman" w:hAnsi="Times New Roman" w:cs="Times New Roman"/>
                <w:b/>
              </w:rPr>
              <w:t xml:space="preserve"> (obligatoriu)</w:t>
            </w:r>
          </w:p>
        </w:tc>
        <w:tc>
          <w:tcPr>
            <w:tcW w:w="4644" w:type="dxa"/>
          </w:tcPr>
          <w:p w14:paraId="78538A85" w14:textId="77777777" w:rsidR="00892D2F" w:rsidRPr="00785543" w:rsidRDefault="00892D2F" w:rsidP="007933F1">
            <w:pPr>
              <w:rPr>
                <w:rFonts w:ascii="Times New Roman" w:hAnsi="Times New Roman" w:cs="Times New Roman"/>
                <w:b/>
              </w:rPr>
            </w:pPr>
            <w:r w:rsidRPr="00785543">
              <w:rPr>
                <w:rFonts w:ascii="Times New Roman" w:hAnsi="Times New Roman" w:cs="Times New Roman"/>
                <w:b/>
              </w:rPr>
              <w:t>Cod Postal</w:t>
            </w:r>
          </w:p>
        </w:tc>
      </w:tr>
      <w:tr w:rsidR="00892D2F" w:rsidRPr="00785543" w14:paraId="30D29C2F" w14:textId="77777777" w:rsidTr="00892D2F">
        <w:tc>
          <w:tcPr>
            <w:tcW w:w="4644" w:type="dxa"/>
          </w:tcPr>
          <w:p w14:paraId="75AB12A6" w14:textId="77777777" w:rsidR="00892D2F" w:rsidRPr="00785543" w:rsidRDefault="00892D2F" w:rsidP="007933F1">
            <w:pPr>
              <w:rPr>
                <w:rFonts w:ascii="Times New Roman" w:hAnsi="Times New Roman" w:cs="Times New Roman"/>
                <w:b/>
              </w:rPr>
            </w:pPr>
          </w:p>
        </w:tc>
        <w:tc>
          <w:tcPr>
            <w:tcW w:w="4644" w:type="dxa"/>
          </w:tcPr>
          <w:p w14:paraId="3EF7505C" w14:textId="77777777" w:rsidR="00892D2F" w:rsidRPr="00785543" w:rsidRDefault="00892D2F" w:rsidP="007933F1">
            <w:pPr>
              <w:rPr>
                <w:rFonts w:ascii="Times New Roman" w:hAnsi="Times New Roman" w:cs="Times New Roman"/>
                <w:b/>
              </w:rPr>
            </w:pPr>
          </w:p>
        </w:tc>
      </w:tr>
    </w:tbl>
    <w:p w14:paraId="1ABE8AD9" w14:textId="77777777" w:rsidR="00892D2F" w:rsidRPr="00785543"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785543" w14:paraId="0B929EDA" w14:textId="77777777" w:rsidTr="00892D2F">
        <w:tc>
          <w:tcPr>
            <w:tcW w:w="4644" w:type="dxa"/>
          </w:tcPr>
          <w:p w14:paraId="1AE15D28" w14:textId="77777777" w:rsidR="00892D2F" w:rsidRPr="00785543" w:rsidRDefault="00892D2F" w:rsidP="007933F1">
            <w:pPr>
              <w:rPr>
                <w:rFonts w:ascii="Times New Roman" w:hAnsi="Times New Roman" w:cs="Times New Roman"/>
                <w:b/>
              </w:rPr>
            </w:pPr>
            <w:r w:rsidRPr="00785543">
              <w:rPr>
                <w:rFonts w:ascii="Times New Roman" w:hAnsi="Times New Roman" w:cs="Times New Roman"/>
                <w:b/>
              </w:rPr>
              <w:t>Judet</w:t>
            </w:r>
          </w:p>
        </w:tc>
        <w:tc>
          <w:tcPr>
            <w:tcW w:w="4644" w:type="dxa"/>
          </w:tcPr>
          <w:p w14:paraId="52BF9575" w14:textId="77777777" w:rsidR="001029A6" w:rsidRPr="00785543" w:rsidRDefault="00892D2F" w:rsidP="007933F1">
            <w:pPr>
              <w:rPr>
                <w:rFonts w:ascii="Times New Roman" w:hAnsi="Times New Roman" w:cs="Times New Roman"/>
                <w:b/>
              </w:rPr>
            </w:pPr>
            <w:r w:rsidRPr="00785543">
              <w:rPr>
                <w:rFonts w:ascii="Times New Roman" w:hAnsi="Times New Roman" w:cs="Times New Roman"/>
                <w:b/>
              </w:rPr>
              <w:t>Tara</w:t>
            </w:r>
            <w:r w:rsidR="001029A6" w:rsidRPr="00785543">
              <w:rPr>
                <w:rFonts w:ascii="Times New Roman" w:hAnsi="Times New Roman" w:cs="Times New Roman"/>
                <w:b/>
              </w:rPr>
              <w:t xml:space="preserve"> (obligatoriu)</w:t>
            </w:r>
          </w:p>
          <w:p w14:paraId="1AD57FC0" w14:textId="77777777" w:rsidR="00892D2F" w:rsidRPr="00785543" w:rsidRDefault="001029A6" w:rsidP="007933F1">
            <w:pPr>
              <w:rPr>
                <w:rFonts w:ascii="Times New Roman" w:hAnsi="Times New Roman" w:cs="Times New Roman"/>
                <w:b/>
              </w:rPr>
            </w:pPr>
            <w:r w:rsidRPr="00785543">
              <w:rPr>
                <w:rFonts w:ascii="Times New Roman" w:hAnsi="Times New Roman" w:cs="Times New Roman"/>
                <w:b/>
              </w:rPr>
              <w:t>(se selectează din nomenclator)</w:t>
            </w:r>
          </w:p>
        </w:tc>
      </w:tr>
      <w:tr w:rsidR="00892D2F" w:rsidRPr="00785543" w14:paraId="09548FD5" w14:textId="77777777" w:rsidTr="00892D2F">
        <w:tc>
          <w:tcPr>
            <w:tcW w:w="4644" w:type="dxa"/>
          </w:tcPr>
          <w:p w14:paraId="12E4CA38" w14:textId="77777777" w:rsidR="00892D2F" w:rsidRPr="00785543" w:rsidRDefault="00892D2F" w:rsidP="007933F1">
            <w:pPr>
              <w:rPr>
                <w:rFonts w:ascii="Times New Roman" w:hAnsi="Times New Roman" w:cs="Times New Roman"/>
                <w:b/>
              </w:rPr>
            </w:pPr>
          </w:p>
        </w:tc>
        <w:tc>
          <w:tcPr>
            <w:tcW w:w="4644" w:type="dxa"/>
          </w:tcPr>
          <w:p w14:paraId="6E2E8295" w14:textId="77777777" w:rsidR="00892D2F" w:rsidRPr="00785543" w:rsidRDefault="00892D2F" w:rsidP="007933F1">
            <w:pPr>
              <w:rPr>
                <w:rFonts w:ascii="Times New Roman" w:hAnsi="Times New Roman" w:cs="Times New Roman"/>
                <w:b/>
              </w:rPr>
            </w:pPr>
          </w:p>
        </w:tc>
      </w:tr>
    </w:tbl>
    <w:p w14:paraId="0C1EA20B" w14:textId="77777777" w:rsidR="00892D2F" w:rsidRPr="00785543"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785543" w14:paraId="389DD8AD" w14:textId="77777777" w:rsidTr="00892D2F">
        <w:tc>
          <w:tcPr>
            <w:tcW w:w="4644" w:type="dxa"/>
          </w:tcPr>
          <w:p w14:paraId="0E3B344D" w14:textId="77777777" w:rsidR="00892D2F" w:rsidRPr="00785543" w:rsidRDefault="00892D2F" w:rsidP="007933F1">
            <w:pPr>
              <w:rPr>
                <w:rFonts w:ascii="Times New Roman" w:hAnsi="Times New Roman" w:cs="Times New Roman"/>
                <w:b/>
              </w:rPr>
            </w:pPr>
            <w:r w:rsidRPr="00785543">
              <w:rPr>
                <w:rFonts w:ascii="Times New Roman" w:hAnsi="Times New Roman" w:cs="Times New Roman"/>
                <w:b/>
              </w:rPr>
              <w:t>Telefon</w:t>
            </w:r>
          </w:p>
        </w:tc>
        <w:tc>
          <w:tcPr>
            <w:tcW w:w="4644" w:type="dxa"/>
          </w:tcPr>
          <w:p w14:paraId="10521936" w14:textId="77777777" w:rsidR="00892D2F" w:rsidRPr="00785543" w:rsidRDefault="00892D2F" w:rsidP="007933F1">
            <w:pPr>
              <w:rPr>
                <w:rFonts w:ascii="Times New Roman" w:hAnsi="Times New Roman" w:cs="Times New Roman"/>
                <w:b/>
              </w:rPr>
            </w:pPr>
            <w:r w:rsidRPr="00785543">
              <w:rPr>
                <w:rFonts w:ascii="Times New Roman" w:hAnsi="Times New Roman" w:cs="Times New Roman"/>
                <w:b/>
              </w:rPr>
              <w:t>Fax</w:t>
            </w:r>
          </w:p>
        </w:tc>
      </w:tr>
      <w:tr w:rsidR="00892D2F" w:rsidRPr="00785543" w14:paraId="559A57FE" w14:textId="77777777" w:rsidTr="00892D2F">
        <w:tc>
          <w:tcPr>
            <w:tcW w:w="4644" w:type="dxa"/>
          </w:tcPr>
          <w:p w14:paraId="1A8E3732" w14:textId="77777777" w:rsidR="00892D2F" w:rsidRPr="00785543" w:rsidRDefault="00892D2F" w:rsidP="007933F1">
            <w:pPr>
              <w:rPr>
                <w:rFonts w:ascii="Times New Roman" w:hAnsi="Times New Roman" w:cs="Times New Roman"/>
                <w:b/>
              </w:rPr>
            </w:pPr>
          </w:p>
        </w:tc>
        <w:tc>
          <w:tcPr>
            <w:tcW w:w="4644" w:type="dxa"/>
          </w:tcPr>
          <w:p w14:paraId="5CE8448A" w14:textId="77777777" w:rsidR="00892D2F" w:rsidRPr="00785543" w:rsidRDefault="00892D2F" w:rsidP="007933F1">
            <w:pPr>
              <w:rPr>
                <w:rFonts w:ascii="Times New Roman" w:hAnsi="Times New Roman" w:cs="Times New Roman"/>
                <w:b/>
              </w:rPr>
            </w:pPr>
          </w:p>
        </w:tc>
      </w:tr>
    </w:tbl>
    <w:p w14:paraId="1D2EA0C3" w14:textId="77777777" w:rsidR="00892D2F" w:rsidRPr="00785543"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785543" w14:paraId="13FB17FE" w14:textId="77777777" w:rsidTr="00892D2F">
        <w:tc>
          <w:tcPr>
            <w:tcW w:w="4644" w:type="dxa"/>
          </w:tcPr>
          <w:p w14:paraId="20DA2B7D" w14:textId="77777777" w:rsidR="00892D2F" w:rsidRPr="00785543" w:rsidRDefault="00892D2F" w:rsidP="007933F1">
            <w:pPr>
              <w:rPr>
                <w:rFonts w:ascii="Times New Roman" w:hAnsi="Times New Roman" w:cs="Times New Roman"/>
                <w:b/>
              </w:rPr>
            </w:pPr>
            <w:r w:rsidRPr="00785543">
              <w:rPr>
                <w:rFonts w:ascii="Times New Roman" w:hAnsi="Times New Roman" w:cs="Times New Roman"/>
                <w:b/>
              </w:rPr>
              <w:t>Email</w:t>
            </w:r>
          </w:p>
        </w:tc>
        <w:tc>
          <w:tcPr>
            <w:tcW w:w="4644" w:type="dxa"/>
          </w:tcPr>
          <w:p w14:paraId="6CC31B4C" w14:textId="77777777" w:rsidR="00892D2F" w:rsidRPr="00785543" w:rsidRDefault="00892D2F" w:rsidP="007933F1">
            <w:pPr>
              <w:rPr>
                <w:rFonts w:ascii="Times New Roman" w:hAnsi="Times New Roman" w:cs="Times New Roman"/>
                <w:b/>
              </w:rPr>
            </w:pPr>
            <w:r w:rsidRPr="00785543">
              <w:rPr>
                <w:rFonts w:ascii="Times New Roman" w:hAnsi="Times New Roman" w:cs="Times New Roman"/>
                <w:b/>
              </w:rPr>
              <w:t>Pagina Web</w:t>
            </w:r>
          </w:p>
        </w:tc>
      </w:tr>
      <w:tr w:rsidR="00892D2F" w:rsidRPr="00785543" w14:paraId="6CC5FAF6" w14:textId="77777777" w:rsidTr="00892D2F">
        <w:tc>
          <w:tcPr>
            <w:tcW w:w="4644" w:type="dxa"/>
          </w:tcPr>
          <w:p w14:paraId="22D4159C" w14:textId="77777777" w:rsidR="00892D2F" w:rsidRPr="00785543" w:rsidRDefault="00892D2F" w:rsidP="007933F1">
            <w:pPr>
              <w:rPr>
                <w:rFonts w:ascii="Times New Roman" w:hAnsi="Times New Roman" w:cs="Times New Roman"/>
                <w:b/>
              </w:rPr>
            </w:pPr>
          </w:p>
        </w:tc>
        <w:tc>
          <w:tcPr>
            <w:tcW w:w="4644" w:type="dxa"/>
          </w:tcPr>
          <w:p w14:paraId="3D4DCD33" w14:textId="77777777" w:rsidR="00892D2F" w:rsidRPr="00785543" w:rsidRDefault="00892D2F" w:rsidP="007933F1">
            <w:pPr>
              <w:rPr>
                <w:rFonts w:ascii="Times New Roman" w:hAnsi="Times New Roman" w:cs="Times New Roman"/>
                <w:b/>
              </w:rPr>
            </w:pPr>
          </w:p>
        </w:tc>
      </w:tr>
    </w:tbl>
    <w:p w14:paraId="02399C9E" w14:textId="77777777" w:rsidR="00892D2F" w:rsidRPr="00785543" w:rsidRDefault="00892D2F" w:rsidP="007933F1">
      <w:pPr>
        <w:spacing w:after="0" w:line="240" w:lineRule="auto"/>
        <w:rPr>
          <w:rFonts w:ascii="Times New Roman" w:hAnsi="Times New Roman" w:cs="Times New Roman"/>
          <w:b/>
        </w:rPr>
      </w:pPr>
    </w:p>
    <w:p w14:paraId="773A0694" w14:textId="77777777" w:rsidR="00892D2F" w:rsidRPr="00785543" w:rsidRDefault="00892D2F" w:rsidP="007933F1">
      <w:pPr>
        <w:spacing w:after="0" w:line="240" w:lineRule="auto"/>
        <w:rPr>
          <w:rFonts w:ascii="Times New Roman" w:hAnsi="Times New Roman" w:cs="Times New Roman"/>
          <w:b/>
          <w:color w:val="31849B" w:themeColor="accent5" w:themeShade="BF"/>
        </w:rPr>
      </w:pPr>
      <w:r w:rsidRPr="00785543">
        <w:rPr>
          <w:rFonts w:ascii="Times New Roman" w:hAnsi="Times New Roman" w:cs="Times New Roman"/>
          <w:b/>
          <w:color w:val="31849B" w:themeColor="accent5" w:themeShade="BF"/>
        </w:rPr>
        <w:t>DATE FINANCIARE</w:t>
      </w:r>
    </w:p>
    <w:p w14:paraId="081B49EB" w14:textId="77777777" w:rsidR="00FE37CB" w:rsidRPr="00785543" w:rsidRDefault="00FE37CB" w:rsidP="007933F1">
      <w:pPr>
        <w:spacing w:after="0" w:line="240" w:lineRule="auto"/>
        <w:rPr>
          <w:rFonts w:ascii="Times New Roman" w:hAnsi="Times New Roman" w:cs="Times New Roman"/>
          <w:b/>
          <w:color w:val="31849B" w:themeColor="accent5" w:themeShade="BF"/>
        </w:rPr>
      </w:pPr>
    </w:p>
    <w:p w14:paraId="19EF6104"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68"/>
        <w:gridCol w:w="1477"/>
        <w:gridCol w:w="983"/>
        <w:gridCol w:w="1477"/>
        <w:gridCol w:w="1477"/>
        <w:gridCol w:w="983"/>
        <w:gridCol w:w="981"/>
      </w:tblGrid>
      <w:tr w:rsidR="00892D2F" w:rsidRPr="00785543" w14:paraId="159677EE" w14:textId="77777777" w:rsidTr="008A643D">
        <w:trPr>
          <w:tblHeader/>
        </w:trPr>
        <w:tc>
          <w:tcPr>
            <w:tcW w:w="1053" w:type="pct"/>
            <w:shd w:val="clear" w:color="auto" w:fill="C4C4C4"/>
            <w:tcMar>
              <w:top w:w="0" w:type="dxa"/>
              <w:left w:w="0" w:type="dxa"/>
              <w:bottom w:w="0" w:type="dxa"/>
              <w:right w:w="0" w:type="dxa"/>
            </w:tcMar>
            <w:vAlign w:val="center"/>
            <w:hideMark/>
          </w:tcPr>
          <w:p w14:paraId="0F69831D" w14:textId="77777777" w:rsidR="00892D2F" w:rsidRPr="00785543" w:rsidRDefault="00892D2F"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IBAN</w:t>
            </w:r>
          </w:p>
        </w:tc>
        <w:tc>
          <w:tcPr>
            <w:tcW w:w="790" w:type="pct"/>
            <w:shd w:val="clear" w:color="auto" w:fill="C4C4C4"/>
            <w:tcMar>
              <w:top w:w="0" w:type="dxa"/>
              <w:left w:w="0" w:type="dxa"/>
              <w:bottom w:w="0" w:type="dxa"/>
              <w:right w:w="0" w:type="dxa"/>
            </w:tcMar>
            <w:vAlign w:val="center"/>
            <w:hideMark/>
          </w:tcPr>
          <w:p w14:paraId="5DD7ACE6" w14:textId="77777777" w:rsidR="00892D2F" w:rsidRPr="00785543" w:rsidRDefault="00892D2F"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Cont</w:t>
            </w:r>
          </w:p>
        </w:tc>
        <w:tc>
          <w:tcPr>
            <w:tcW w:w="526" w:type="pct"/>
            <w:shd w:val="clear" w:color="auto" w:fill="C4C4C4"/>
            <w:tcMar>
              <w:top w:w="0" w:type="dxa"/>
              <w:left w:w="0" w:type="dxa"/>
              <w:bottom w:w="0" w:type="dxa"/>
              <w:right w:w="0" w:type="dxa"/>
            </w:tcMar>
            <w:vAlign w:val="center"/>
            <w:hideMark/>
          </w:tcPr>
          <w:p w14:paraId="3610EAB1" w14:textId="77777777" w:rsidR="00892D2F" w:rsidRPr="00785543" w:rsidRDefault="00892D2F"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Banca</w:t>
            </w:r>
          </w:p>
        </w:tc>
        <w:tc>
          <w:tcPr>
            <w:tcW w:w="790" w:type="pct"/>
            <w:shd w:val="clear" w:color="auto" w:fill="C4C4C4"/>
            <w:tcMar>
              <w:top w:w="0" w:type="dxa"/>
              <w:left w:w="0" w:type="dxa"/>
              <w:bottom w:w="0" w:type="dxa"/>
              <w:right w:w="0" w:type="dxa"/>
            </w:tcMar>
            <w:vAlign w:val="center"/>
            <w:hideMark/>
          </w:tcPr>
          <w:p w14:paraId="42085ACC" w14:textId="77777777" w:rsidR="00892D2F" w:rsidRPr="00785543" w:rsidRDefault="00892D2F"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Sucursala</w:t>
            </w:r>
          </w:p>
        </w:tc>
        <w:tc>
          <w:tcPr>
            <w:tcW w:w="790" w:type="pct"/>
            <w:shd w:val="clear" w:color="auto" w:fill="C4C4C4"/>
            <w:tcMar>
              <w:top w:w="0" w:type="dxa"/>
              <w:left w:w="0" w:type="dxa"/>
              <w:bottom w:w="0" w:type="dxa"/>
              <w:right w:w="0" w:type="dxa"/>
            </w:tcMar>
            <w:vAlign w:val="center"/>
            <w:hideMark/>
          </w:tcPr>
          <w:p w14:paraId="55901D6C" w14:textId="77777777" w:rsidR="00892D2F" w:rsidRPr="00785543" w:rsidRDefault="00892D2F"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Adresa sucursala</w:t>
            </w:r>
          </w:p>
        </w:tc>
        <w:tc>
          <w:tcPr>
            <w:tcW w:w="526" w:type="pct"/>
            <w:shd w:val="clear" w:color="auto" w:fill="C4C4C4"/>
            <w:tcMar>
              <w:top w:w="0" w:type="dxa"/>
              <w:left w:w="0" w:type="dxa"/>
              <w:bottom w:w="0" w:type="dxa"/>
              <w:right w:w="0" w:type="dxa"/>
            </w:tcMar>
            <w:vAlign w:val="center"/>
            <w:hideMark/>
          </w:tcPr>
          <w:p w14:paraId="14C5A5DC" w14:textId="77777777" w:rsidR="00892D2F" w:rsidRPr="00785543" w:rsidRDefault="00892D2F"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Swift</w:t>
            </w:r>
          </w:p>
        </w:tc>
        <w:tc>
          <w:tcPr>
            <w:tcW w:w="526" w:type="pct"/>
            <w:shd w:val="clear" w:color="auto" w:fill="C4C4C4"/>
            <w:tcMar>
              <w:top w:w="0" w:type="dxa"/>
              <w:left w:w="0" w:type="dxa"/>
              <w:bottom w:w="0" w:type="dxa"/>
              <w:right w:w="0" w:type="dxa"/>
            </w:tcMar>
            <w:vAlign w:val="center"/>
            <w:hideMark/>
          </w:tcPr>
          <w:p w14:paraId="7D78926E" w14:textId="77777777" w:rsidR="00892D2F" w:rsidRPr="00785543" w:rsidRDefault="00892D2F"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Alte info</w:t>
            </w:r>
          </w:p>
        </w:tc>
      </w:tr>
      <w:tr w:rsidR="00892D2F" w:rsidRPr="00785543" w14:paraId="7D272E7E" w14:textId="77777777" w:rsidTr="003F1A1E">
        <w:tc>
          <w:tcPr>
            <w:tcW w:w="0" w:type="auto"/>
            <w:gridSpan w:val="7"/>
            <w:shd w:val="clear" w:color="auto" w:fill="FFFFFF"/>
            <w:tcMar>
              <w:top w:w="0" w:type="dxa"/>
              <w:left w:w="0" w:type="dxa"/>
              <w:bottom w:w="0" w:type="dxa"/>
              <w:right w:w="0" w:type="dxa"/>
            </w:tcMar>
            <w:vAlign w:val="center"/>
          </w:tcPr>
          <w:p w14:paraId="4883A394" w14:textId="77777777" w:rsidR="00892D2F" w:rsidRPr="00785543" w:rsidRDefault="00892D2F" w:rsidP="007933F1">
            <w:pPr>
              <w:spacing w:after="0" w:line="240" w:lineRule="auto"/>
              <w:rPr>
                <w:rFonts w:ascii="Times New Roman" w:hAnsi="Times New Roman" w:cs="Times New Roman"/>
                <w:b/>
              </w:rPr>
            </w:pPr>
          </w:p>
        </w:tc>
      </w:tr>
    </w:tbl>
    <w:p w14:paraId="632F8DC9" w14:textId="77777777" w:rsidR="00FE37CB" w:rsidRPr="00785543" w:rsidRDefault="00FE37CB" w:rsidP="007933F1">
      <w:pPr>
        <w:spacing w:after="0" w:line="240" w:lineRule="auto"/>
        <w:rPr>
          <w:rFonts w:ascii="Times New Roman" w:hAnsi="Times New Roman" w:cs="Times New Roman"/>
          <w:b/>
          <w:i/>
          <w:color w:val="FF0000"/>
        </w:rPr>
      </w:pPr>
    </w:p>
    <w:p w14:paraId="325F3528" w14:textId="77777777" w:rsidR="008A643D" w:rsidRPr="00785543" w:rsidRDefault="008A643D" w:rsidP="007933F1">
      <w:pPr>
        <w:spacing w:after="0" w:line="240" w:lineRule="auto"/>
        <w:jc w:val="both"/>
        <w:rPr>
          <w:rFonts w:ascii="Times New Roman" w:hAnsi="Times New Roman" w:cs="Times New Roman"/>
          <w:b/>
          <w:i/>
          <w:color w:val="FF0000"/>
        </w:rPr>
      </w:pPr>
      <w:r w:rsidRPr="00785543">
        <w:rPr>
          <w:rFonts w:ascii="Times New Roman" w:hAnsi="Times New Roman" w:cs="Times New Roman"/>
          <w:b/>
          <w:i/>
          <w:color w:val="FF0000"/>
        </w:rPr>
        <w:t xml:space="preserve">Informația se completează în profilul entității juridice, dreapta sus </w:t>
      </w:r>
      <w:r w:rsidR="00F37D8A" w:rsidRPr="00785543">
        <w:rPr>
          <w:rFonts w:ascii="Times New Roman" w:hAnsi="Times New Roman" w:cs="Times New Roman"/>
          <w:b/>
          <w:i/>
          <w:color w:val="FF0000"/>
        </w:rPr>
        <w:t>f</w:t>
      </w:r>
      <w:r w:rsidRPr="00785543">
        <w:rPr>
          <w:rFonts w:ascii="Times New Roman" w:hAnsi="Times New Roman" w:cs="Times New Roman"/>
          <w:b/>
          <w:i/>
          <w:color w:val="FF0000"/>
        </w:rPr>
        <w:t>uncția Modificare persoană juridică. Se poate modifica doar de către reprezentantul legal/împuternicit</w:t>
      </w:r>
    </w:p>
    <w:p w14:paraId="098710E8" w14:textId="77777777" w:rsidR="00892D2F" w:rsidRPr="00785543" w:rsidRDefault="00892D2F" w:rsidP="007933F1">
      <w:pPr>
        <w:spacing w:after="0" w:line="240" w:lineRule="auto"/>
        <w:rPr>
          <w:rFonts w:ascii="Times New Roman" w:hAnsi="Times New Roman" w:cs="Times New Roman"/>
          <w:b/>
        </w:rPr>
      </w:pPr>
    </w:p>
    <w:p w14:paraId="1DA051CD" w14:textId="77777777" w:rsidR="00892D2F" w:rsidRPr="00785543" w:rsidRDefault="00892D2F" w:rsidP="007933F1">
      <w:pPr>
        <w:spacing w:after="0" w:line="240" w:lineRule="auto"/>
        <w:rPr>
          <w:rFonts w:ascii="Times New Roman" w:hAnsi="Times New Roman" w:cs="Times New Roman"/>
          <w:b/>
          <w:color w:val="7030A0"/>
        </w:rPr>
      </w:pPr>
      <w:r w:rsidRPr="00785543">
        <w:rPr>
          <w:rFonts w:ascii="Times New Roman" w:hAnsi="Times New Roman" w:cs="Times New Roman"/>
          <w:b/>
          <w:color w:val="7030A0"/>
        </w:rPr>
        <w:t>Exerciții financiare</w:t>
      </w:r>
    </w:p>
    <w:p w14:paraId="2A6EDDD2" w14:textId="77777777" w:rsidR="00FE37CB" w:rsidRPr="00785543" w:rsidRDefault="00FE37CB" w:rsidP="007933F1">
      <w:pPr>
        <w:spacing w:after="0" w:line="240" w:lineRule="auto"/>
        <w:rPr>
          <w:rFonts w:ascii="Times New Roman" w:hAnsi="Times New Roman" w:cs="Times New Roman"/>
          <w:b/>
        </w:rPr>
      </w:pPr>
    </w:p>
    <w:p w14:paraId="7A408B8A"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 xml:space="preserve">Moneda: </w:t>
      </w:r>
    </w:p>
    <w:p w14:paraId="19362D90" w14:textId="77777777" w:rsidR="00F37D8A" w:rsidRPr="00785543" w:rsidRDefault="00F37D8A" w:rsidP="007933F1">
      <w:pPr>
        <w:spacing w:after="0" w:line="240" w:lineRule="auto"/>
        <w:rPr>
          <w:rFonts w:ascii="Times New Roman" w:hAnsi="Times New Roman" w:cs="Times New Roman"/>
          <w:b/>
        </w:rPr>
      </w:pPr>
      <w:r w:rsidRPr="00785543">
        <w:rPr>
          <w:rFonts w:ascii="Times New Roman" w:hAnsi="Times New Roman" w:cs="Times New Roman"/>
          <w:b/>
        </w:rPr>
        <w:t>Se selectează din nomenclator</w:t>
      </w:r>
    </w:p>
    <w:p w14:paraId="4E7EADAD" w14:textId="77777777" w:rsidR="00F37D8A" w:rsidRPr="00785543" w:rsidRDefault="00F37D8A" w:rsidP="007933F1">
      <w:pPr>
        <w:spacing w:after="0" w:line="240" w:lineRule="auto"/>
        <w:rPr>
          <w:rFonts w:ascii="Times New Roman" w:hAnsi="Times New Roman" w:cs="Times New Roman"/>
          <w:b/>
        </w:rPr>
      </w:pPr>
    </w:p>
    <w:tbl>
      <w:tblPr>
        <w:tblStyle w:val="TableGrid"/>
        <w:tblW w:w="10373" w:type="dxa"/>
        <w:jc w:val="center"/>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F37D8A" w:rsidRPr="00785543" w14:paraId="101E8CC0" w14:textId="77777777" w:rsidTr="0028091E">
        <w:trPr>
          <w:jc w:val="center"/>
        </w:trPr>
        <w:tc>
          <w:tcPr>
            <w:tcW w:w="959" w:type="dxa"/>
            <w:hideMark/>
          </w:tcPr>
          <w:p w14:paraId="6CD9A0CF"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Dată începere</w:t>
            </w:r>
          </w:p>
        </w:tc>
        <w:tc>
          <w:tcPr>
            <w:tcW w:w="992" w:type="dxa"/>
            <w:hideMark/>
          </w:tcPr>
          <w:p w14:paraId="73FB12AB"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Dată încheiere</w:t>
            </w:r>
          </w:p>
        </w:tc>
        <w:tc>
          <w:tcPr>
            <w:tcW w:w="992" w:type="dxa"/>
            <w:hideMark/>
          </w:tcPr>
          <w:p w14:paraId="02081280"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Număr mediu angajați</w:t>
            </w:r>
          </w:p>
        </w:tc>
        <w:tc>
          <w:tcPr>
            <w:tcW w:w="851" w:type="dxa"/>
            <w:hideMark/>
          </w:tcPr>
          <w:p w14:paraId="0ABA6D07"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Cifra de afaceri</w:t>
            </w:r>
          </w:p>
        </w:tc>
        <w:tc>
          <w:tcPr>
            <w:tcW w:w="850" w:type="dxa"/>
            <w:hideMark/>
          </w:tcPr>
          <w:p w14:paraId="2CF565AF"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Active totale</w:t>
            </w:r>
          </w:p>
        </w:tc>
        <w:tc>
          <w:tcPr>
            <w:tcW w:w="851" w:type="dxa"/>
            <w:hideMark/>
          </w:tcPr>
          <w:p w14:paraId="5D4AC7A0"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Venituri totale</w:t>
            </w:r>
          </w:p>
        </w:tc>
        <w:tc>
          <w:tcPr>
            <w:tcW w:w="1039" w:type="dxa"/>
            <w:hideMark/>
          </w:tcPr>
          <w:p w14:paraId="18D926A6"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Capital social subscris</w:t>
            </w:r>
          </w:p>
        </w:tc>
        <w:tc>
          <w:tcPr>
            <w:tcW w:w="916" w:type="dxa"/>
            <w:hideMark/>
          </w:tcPr>
          <w:p w14:paraId="5DAC5E1C"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Capital social propriu</w:t>
            </w:r>
          </w:p>
        </w:tc>
        <w:tc>
          <w:tcPr>
            <w:tcW w:w="739" w:type="dxa"/>
            <w:hideMark/>
          </w:tcPr>
          <w:p w14:paraId="38A32DAA"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Profit NET</w:t>
            </w:r>
          </w:p>
        </w:tc>
        <w:tc>
          <w:tcPr>
            <w:tcW w:w="850" w:type="dxa"/>
            <w:hideMark/>
          </w:tcPr>
          <w:p w14:paraId="671BB643"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Profit în exploatare</w:t>
            </w:r>
          </w:p>
        </w:tc>
        <w:tc>
          <w:tcPr>
            <w:tcW w:w="625" w:type="dxa"/>
            <w:hideMark/>
          </w:tcPr>
          <w:p w14:paraId="2D2C0A93"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Venituri cercetare</w:t>
            </w:r>
          </w:p>
        </w:tc>
        <w:tc>
          <w:tcPr>
            <w:tcW w:w="709" w:type="dxa"/>
            <w:hideMark/>
          </w:tcPr>
          <w:p w14:paraId="0D9E61E7"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Cheltuieli cercetare</w:t>
            </w:r>
          </w:p>
        </w:tc>
      </w:tr>
      <w:tr w:rsidR="00F37D8A" w:rsidRPr="00785543" w14:paraId="02531E28" w14:textId="77777777" w:rsidTr="0028091E">
        <w:trPr>
          <w:jc w:val="center"/>
        </w:trPr>
        <w:tc>
          <w:tcPr>
            <w:tcW w:w="959" w:type="dxa"/>
          </w:tcPr>
          <w:p w14:paraId="7F0A4D34" w14:textId="77777777" w:rsidR="00F37D8A" w:rsidRPr="00785543" w:rsidRDefault="00F37D8A" w:rsidP="007933F1">
            <w:pPr>
              <w:spacing w:after="200"/>
              <w:rPr>
                <w:rFonts w:ascii="Times New Roman" w:hAnsi="Times New Roman" w:cs="Times New Roman"/>
                <w:b/>
                <w:sz w:val="18"/>
                <w:szCs w:val="18"/>
              </w:rPr>
            </w:pPr>
          </w:p>
        </w:tc>
        <w:tc>
          <w:tcPr>
            <w:tcW w:w="992" w:type="dxa"/>
          </w:tcPr>
          <w:p w14:paraId="4940D194" w14:textId="77777777" w:rsidR="00F37D8A" w:rsidRPr="00785543" w:rsidRDefault="00F37D8A" w:rsidP="007933F1">
            <w:pPr>
              <w:spacing w:after="200"/>
              <w:rPr>
                <w:rFonts w:ascii="Times New Roman" w:hAnsi="Times New Roman" w:cs="Times New Roman"/>
                <w:b/>
                <w:sz w:val="18"/>
                <w:szCs w:val="18"/>
              </w:rPr>
            </w:pPr>
          </w:p>
        </w:tc>
        <w:tc>
          <w:tcPr>
            <w:tcW w:w="992" w:type="dxa"/>
          </w:tcPr>
          <w:p w14:paraId="56B50730" w14:textId="77777777" w:rsidR="00F37D8A" w:rsidRPr="00785543" w:rsidRDefault="00F37D8A" w:rsidP="007933F1">
            <w:pPr>
              <w:spacing w:after="200"/>
              <w:rPr>
                <w:rFonts w:ascii="Times New Roman" w:hAnsi="Times New Roman" w:cs="Times New Roman"/>
                <w:b/>
                <w:sz w:val="18"/>
                <w:szCs w:val="18"/>
              </w:rPr>
            </w:pPr>
          </w:p>
        </w:tc>
        <w:tc>
          <w:tcPr>
            <w:tcW w:w="851" w:type="dxa"/>
          </w:tcPr>
          <w:p w14:paraId="79E18FE8" w14:textId="77777777" w:rsidR="00F37D8A" w:rsidRPr="00785543" w:rsidRDefault="00F37D8A" w:rsidP="007933F1">
            <w:pPr>
              <w:spacing w:after="200"/>
              <w:rPr>
                <w:rFonts w:ascii="Times New Roman" w:hAnsi="Times New Roman" w:cs="Times New Roman"/>
                <w:b/>
                <w:sz w:val="18"/>
                <w:szCs w:val="18"/>
              </w:rPr>
            </w:pPr>
          </w:p>
        </w:tc>
        <w:tc>
          <w:tcPr>
            <w:tcW w:w="850" w:type="dxa"/>
          </w:tcPr>
          <w:p w14:paraId="5D5A9E75" w14:textId="77777777" w:rsidR="00F37D8A" w:rsidRPr="00785543" w:rsidRDefault="00F37D8A" w:rsidP="007933F1">
            <w:pPr>
              <w:spacing w:after="200"/>
              <w:rPr>
                <w:rFonts w:ascii="Times New Roman" w:hAnsi="Times New Roman" w:cs="Times New Roman"/>
                <w:b/>
                <w:sz w:val="18"/>
                <w:szCs w:val="18"/>
              </w:rPr>
            </w:pPr>
          </w:p>
        </w:tc>
        <w:tc>
          <w:tcPr>
            <w:tcW w:w="851" w:type="dxa"/>
          </w:tcPr>
          <w:p w14:paraId="787DCCFC" w14:textId="77777777" w:rsidR="00F37D8A" w:rsidRPr="00785543" w:rsidRDefault="00F37D8A" w:rsidP="007933F1">
            <w:pPr>
              <w:spacing w:after="200"/>
              <w:rPr>
                <w:rFonts w:ascii="Times New Roman" w:hAnsi="Times New Roman" w:cs="Times New Roman"/>
                <w:b/>
                <w:sz w:val="18"/>
                <w:szCs w:val="18"/>
              </w:rPr>
            </w:pPr>
          </w:p>
        </w:tc>
        <w:tc>
          <w:tcPr>
            <w:tcW w:w="1039" w:type="dxa"/>
          </w:tcPr>
          <w:p w14:paraId="0D2DE1A0" w14:textId="77777777" w:rsidR="00F37D8A" w:rsidRPr="00785543" w:rsidRDefault="00F37D8A" w:rsidP="007933F1">
            <w:pPr>
              <w:spacing w:after="200"/>
              <w:rPr>
                <w:rFonts w:ascii="Times New Roman" w:hAnsi="Times New Roman" w:cs="Times New Roman"/>
                <w:b/>
                <w:sz w:val="18"/>
                <w:szCs w:val="18"/>
              </w:rPr>
            </w:pPr>
          </w:p>
        </w:tc>
        <w:tc>
          <w:tcPr>
            <w:tcW w:w="916" w:type="dxa"/>
          </w:tcPr>
          <w:p w14:paraId="34357731" w14:textId="77777777" w:rsidR="00F37D8A" w:rsidRPr="00785543" w:rsidRDefault="00F37D8A" w:rsidP="007933F1">
            <w:pPr>
              <w:spacing w:after="200"/>
              <w:rPr>
                <w:rFonts w:ascii="Times New Roman" w:hAnsi="Times New Roman" w:cs="Times New Roman"/>
                <w:b/>
                <w:sz w:val="18"/>
                <w:szCs w:val="18"/>
              </w:rPr>
            </w:pPr>
          </w:p>
        </w:tc>
        <w:tc>
          <w:tcPr>
            <w:tcW w:w="739" w:type="dxa"/>
          </w:tcPr>
          <w:p w14:paraId="022A51E5" w14:textId="77777777" w:rsidR="00F37D8A" w:rsidRPr="00785543" w:rsidRDefault="00F37D8A" w:rsidP="007933F1">
            <w:pPr>
              <w:spacing w:after="200"/>
              <w:rPr>
                <w:rFonts w:ascii="Times New Roman" w:hAnsi="Times New Roman" w:cs="Times New Roman"/>
                <w:b/>
                <w:sz w:val="18"/>
                <w:szCs w:val="18"/>
              </w:rPr>
            </w:pPr>
          </w:p>
        </w:tc>
        <w:tc>
          <w:tcPr>
            <w:tcW w:w="850" w:type="dxa"/>
          </w:tcPr>
          <w:p w14:paraId="2C946F6C" w14:textId="77777777" w:rsidR="00F37D8A" w:rsidRPr="00785543" w:rsidRDefault="00F37D8A" w:rsidP="007933F1">
            <w:pPr>
              <w:spacing w:after="200"/>
              <w:rPr>
                <w:rFonts w:ascii="Times New Roman" w:hAnsi="Times New Roman" w:cs="Times New Roman"/>
                <w:b/>
                <w:sz w:val="18"/>
                <w:szCs w:val="18"/>
              </w:rPr>
            </w:pPr>
          </w:p>
        </w:tc>
        <w:tc>
          <w:tcPr>
            <w:tcW w:w="625" w:type="dxa"/>
          </w:tcPr>
          <w:p w14:paraId="558342AD" w14:textId="77777777" w:rsidR="00F37D8A" w:rsidRPr="00785543" w:rsidRDefault="00F37D8A" w:rsidP="007933F1">
            <w:pPr>
              <w:spacing w:after="200"/>
              <w:rPr>
                <w:rFonts w:ascii="Times New Roman" w:hAnsi="Times New Roman" w:cs="Times New Roman"/>
                <w:b/>
                <w:sz w:val="18"/>
                <w:szCs w:val="18"/>
              </w:rPr>
            </w:pPr>
          </w:p>
        </w:tc>
        <w:tc>
          <w:tcPr>
            <w:tcW w:w="709" w:type="dxa"/>
          </w:tcPr>
          <w:p w14:paraId="27A1B96C" w14:textId="77777777" w:rsidR="00F37D8A" w:rsidRPr="00785543" w:rsidRDefault="00F37D8A" w:rsidP="007933F1">
            <w:pPr>
              <w:spacing w:after="200"/>
              <w:rPr>
                <w:rFonts w:ascii="Times New Roman" w:hAnsi="Times New Roman" w:cs="Times New Roman"/>
                <w:b/>
                <w:sz w:val="18"/>
                <w:szCs w:val="18"/>
              </w:rPr>
            </w:pPr>
          </w:p>
        </w:tc>
      </w:tr>
      <w:tr w:rsidR="00F37D8A" w:rsidRPr="00785543" w14:paraId="4CA8A17D" w14:textId="77777777" w:rsidTr="0028091E">
        <w:trPr>
          <w:jc w:val="center"/>
        </w:trPr>
        <w:tc>
          <w:tcPr>
            <w:tcW w:w="959" w:type="dxa"/>
          </w:tcPr>
          <w:p w14:paraId="49B8A7AB" w14:textId="77777777" w:rsidR="00F37D8A" w:rsidRPr="00785543" w:rsidRDefault="00F37D8A" w:rsidP="007933F1">
            <w:pPr>
              <w:spacing w:after="200"/>
              <w:rPr>
                <w:rFonts w:ascii="Times New Roman" w:hAnsi="Times New Roman" w:cs="Times New Roman"/>
                <w:b/>
                <w:sz w:val="18"/>
                <w:szCs w:val="18"/>
              </w:rPr>
            </w:pPr>
          </w:p>
        </w:tc>
        <w:tc>
          <w:tcPr>
            <w:tcW w:w="992" w:type="dxa"/>
          </w:tcPr>
          <w:p w14:paraId="4C051B5F" w14:textId="77777777" w:rsidR="00F37D8A" w:rsidRPr="00785543" w:rsidRDefault="00F37D8A" w:rsidP="007933F1">
            <w:pPr>
              <w:spacing w:after="200"/>
              <w:rPr>
                <w:rFonts w:ascii="Times New Roman" w:hAnsi="Times New Roman" w:cs="Times New Roman"/>
                <w:b/>
                <w:sz w:val="18"/>
                <w:szCs w:val="18"/>
              </w:rPr>
            </w:pPr>
          </w:p>
        </w:tc>
        <w:tc>
          <w:tcPr>
            <w:tcW w:w="992" w:type="dxa"/>
          </w:tcPr>
          <w:p w14:paraId="7AF7EA98" w14:textId="77777777" w:rsidR="00F37D8A" w:rsidRPr="00785543" w:rsidRDefault="00F37D8A" w:rsidP="007933F1">
            <w:pPr>
              <w:spacing w:after="200"/>
              <w:rPr>
                <w:rFonts w:ascii="Times New Roman" w:hAnsi="Times New Roman" w:cs="Times New Roman"/>
                <w:b/>
                <w:sz w:val="18"/>
                <w:szCs w:val="18"/>
              </w:rPr>
            </w:pPr>
          </w:p>
        </w:tc>
        <w:tc>
          <w:tcPr>
            <w:tcW w:w="851" w:type="dxa"/>
          </w:tcPr>
          <w:p w14:paraId="13EFB651" w14:textId="77777777" w:rsidR="00F37D8A" w:rsidRPr="00785543" w:rsidRDefault="00F37D8A" w:rsidP="007933F1">
            <w:pPr>
              <w:spacing w:after="200"/>
              <w:rPr>
                <w:rFonts w:ascii="Times New Roman" w:hAnsi="Times New Roman" w:cs="Times New Roman"/>
                <w:b/>
                <w:sz w:val="18"/>
                <w:szCs w:val="18"/>
              </w:rPr>
            </w:pPr>
          </w:p>
        </w:tc>
        <w:tc>
          <w:tcPr>
            <w:tcW w:w="850" w:type="dxa"/>
          </w:tcPr>
          <w:p w14:paraId="6E3206E2" w14:textId="77777777" w:rsidR="00F37D8A" w:rsidRPr="00785543" w:rsidRDefault="00F37D8A" w:rsidP="007933F1">
            <w:pPr>
              <w:spacing w:after="200"/>
              <w:rPr>
                <w:rFonts w:ascii="Times New Roman" w:hAnsi="Times New Roman" w:cs="Times New Roman"/>
                <w:b/>
                <w:sz w:val="18"/>
                <w:szCs w:val="18"/>
              </w:rPr>
            </w:pPr>
          </w:p>
        </w:tc>
        <w:tc>
          <w:tcPr>
            <w:tcW w:w="851" w:type="dxa"/>
          </w:tcPr>
          <w:p w14:paraId="103EF48E" w14:textId="77777777" w:rsidR="00F37D8A" w:rsidRPr="00785543" w:rsidRDefault="00F37D8A" w:rsidP="007933F1">
            <w:pPr>
              <w:spacing w:after="200"/>
              <w:rPr>
                <w:rFonts w:ascii="Times New Roman" w:hAnsi="Times New Roman" w:cs="Times New Roman"/>
                <w:b/>
                <w:sz w:val="18"/>
                <w:szCs w:val="18"/>
              </w:rPr>
            </w:pPr>
          </w:p>
        </w:tc>
        <w:tc>
          <w:tcPr>
            <w:tcW w:w="1039" w:type="dxa"/>
          </w:tcPr>
          <w:p w14:paraId="5A38A727" w14:textId="77777777" w:rsidR="00F37D8A" w:rsidRPr="00785543" w:rsidRDefault="00F37D8A" w:rsidP="007933F1">
            <w:pPr>
              <w:spacing w:after="200"/>
              <w:rPr>
                <w:rFonts w:ascii="Times New Roman" w:hAnsi="Times New Roman" w:cs="Times New Roman"/>
                <w:b/>
                <w:sz w:val="18"/>
                <w:szCs w:val="18"/>
              </w:rPr>
            </w:pPr>
          </w:p>
        </w:tc>
        <w:tc>
          <w:tcPr>
            <w:tcW w:w="916" w:type="dxa"/>
          </w:tcPr>
          <w:p w14:paraId="4A716C84" w14:textId="77777777" w:rsidR="00F37D8A" w:rsidRPr="00785543" w:rsidRDefault="00F37D8A" w:rsidP="007933F1">
            <w:pPr>
              <w:spacing w:after="200"/>
              <w:rPr>
                <w:rFonts w:ascii="Times New Roman" w:hAnsi="Times New Roman" w:cs="Times New Roman"/>
                <w:b/>
                <w:sz w:val="18"/>
                <w:szCs w:val="18"/>
              </w:rPr>
            </w:pPr>
          </w:p>
        </w:tc>
        <w:tc>
          <w:tcPr>
            <w:tcW w:w="739" w:type="dxa"/>
          </w:tcPr>
          <w:p w14:paraId="7C5CECA0" w14:textId="77777777" w:rsidR="00F37D8A" w:rsidRPr="00785543" w:rsidRDefault="00F37D8A" w:rsidP="007933F1">
            <w:pPr>
              <w:spacing w:after="200"/>
              <w:rPr>
                <w:rFonts w:ascii="Times New Roman" w:hAnsi="Times New Roman" w:cs="Times New Roman"/>
                <w:b/>
                <w:sz w:val="18"/>
                <w:szCs w:val="18"/>
              </w:rPr>
            </w:pPr>
          </w:p>
        </w:tc>
        <w:tc>
          <w:tcPr>
            <w:tcW w:w="850" w:type="dxa"/>
          </w:tcPr>
          <w:p w14:paraId="13EEACD0" w14:textId="77777777" w:rsidR="00F37D8A" w:rsidRPr="00785543" w:rsidRDefault="00F37D8A" w:rsidP="007933F1">
            <w:pPr>
              <w:spacing w:after="200"/>
              <w:rPr>
                <w:rFonts w:ascii="Times New Roman" w:hAnsi="Times New Roman" w:cs="Times New Roman"/>
                <w:b/>
                <w:sz w:val="18"/>
                <w:szCs w:val="18"/>
              </w:rPr>
            </w:pPr>
          </w:p>
        </w:tc>
        <w:tc>
          <w:tcPr>
            <w:tcW w:w="625" w:type="dxa"/>
          </w:tcPr>
          <w:p w14:paraId="4668769D" w14:textId="77777777" w:rsidR="00F37D8A" w:rsidRPr="00785543" w:rsidRDefault="00F37D8A" w:rsidP="007933F1">
            <w:pPr>
              <w:spacing w:after="200"/>
              <w:rPr>
                <w:rFonts w:ascii="Times New Roman" w:hAnsi="Times New Roman" w:cs="Times New Roman"/>
                <w:b/>
                <w:sz w:val="18"/>
                <w:szCs w:val="18"/>
              </w:rPr>
            </w:pPr>
          </w:p>
        </w:tc>
        <w:tc>
          <w:tcPr>
            <w:tcW w:w="709" w:type="dxa"/>
          </w:tcPr>
          <w:p w14:paraId="309B30B7" w14:textId="77777777" w:rsidR="00F37D8A" w:rsidRPr="00785543" w:rsidRDefault="00F37D8A" w:rsidP="007933F1">
            <w:pPr>
              <w:spacing w:after="200"/>
              <w:rPr>
                <w:rFonts w:ascii="Times New Roman" w:hAnsi="Times New Roman" w:cs="Times New Roman"/>
                <w:b/>
                <w:sz w:val="18"/>
                <w:szCs w:val="18"/>
              </w:rPr>
            </w:pPr>
          </w:p>
        </w:tc>
      </w:tr>
    </w:tbl>
    <w:p w14:paraId="7C481D69" w14:textId="77777777" w:rsidR="00FE37CB" w:rsidRPr="00785543" w:rsidRDefault="00FE37CB" w:rsidP="007933F1">
      <w:pPr>
        <w:spacing w:after="0" w:line="240" w:lineRule="auto"/>
        <w:rPr>
          <w:rFonts w:ascii="Times New Roman" w:hAnsi="Times New Roman" w:cs="Times New Roman"/>
          <w:b/>
          <w:i/>
          <w:color w:val="FF0000"/>
        </w:rPr>
      </w:pPr>
    </w:p>
    <w:p w14:paraId="759D3FA6" w14:textId="77777777" w:rsidR="00892D2F" w:rsidRPr="00785543" w:rsidRDefault="008A643D" w:rsidP="007933F1">
      <w:pPr>
        <w:spacing w:after="0" w:line="240" w:lineRule="auto"/>
        <w:jc w:val="both"/>
        <w:rPr>
          <w:rFonts w:ascii="Times New Roman" w:hAnsi="Times New Roman" w:cs="Times New Roman"/>
          <w:b/>
          <w:i/>
          <w:color w:val="FF0000"/>
        </w:rPr>
      </w:pPr>
      <w:r w:rsidRPr="00785543">
        <w:rPr>
          <w:rFonts w:ascii="Times New Roman" w:hAnsi="Times New Roman" w:cs="Times New Roman"/>
          <w:b/>
          <w:i/>
          <w:color w:val="FF0000"/>
        </w:rPr>
        <w:t xml:space="preserve">Informația se completează în profilul entității juridice, dreapta sus </w:t>
      </w:r>
      <w:r w:rsidR="00F37D8A" w:rsidRPr="00785543">
        <w:rPr>
          <w:rFonts w:ascii="Times New Roman" w:hAnsi="Times New Roman" w:cs="Times New Roman"/>
          <w:b/>
          <w:i/>
          <w:color w:val="FF0000"/>
        </w:rPr>
        <w:t>f</w:t>
      </w:r>
      <w:r w:rsidRPr="00785543">
        <w:rPr>
          <w:rFonts w:ascii="Times New Roman" w:hAnsi="Times New Roman" w:cs="Times New Roman"/>
          <w:b/>
          <w:i/>
          <w:color w:val="FF0000"/>
        </w:rPr>
        <w:t>uncția Modificare persoană juridică. Se poate modifica doar de către reprezentantul legal/împuternicit</w:t>
      </w:r>
    </w:p>
    <w:p w14:paraId="2C9FC2E9" w14:textId="77777777" w:rsidR="008A643D" w:rsidRPr="00785543" w:rsidRDefault="008A643D" w:rsidP="007933F1">
      <w:pPr>
        <w:spacing w:after="0" w:line="240" w:lineRule="auto"/>
        <w:rPr>
          <w:rFonts w:ascii="Times New Roman" w:hAnsi="Times New Roman" w:cs="Times New Roman"/>
          <w:b/>
          <w:color w:val="31849B" w:themeColor="accent5" w:themeShade="BF"/>
        </w:rPr>
      </w:pPr>
    </w:p>
    <w:p w14:paraId="08052503" w14:textId="77777777" w:rsidR="0068494B" w:rsidRPr="00785543" w:rsidRDefault="0068494B" w:rsidP="007933F1">
      <w:pPr>
        <w:spacing w:after="0" w:line="240" w:lineRule="auto"/>
        <w:rPr>
          <w:rFonts w:ascii="Times New Roman" w:hAnsi="Times New Roman" w:cs="Times New Roman"/>
          <w:b/>
          <w:color w:val="31849B" w:themeColor="accent5" w:themeShade="BF"/>
        </w:rPr>
      </w:pPr>
      <w:r w:rsidRPr="00785543">
        <w:rPr>
          <w:rFonts w:ascii="Times New Roman" w:hAnsi="Times New Roman" w:cs="Times New Roman"/>
          <w:b/>
          <w:color w:val="31849B" w:themeColor="accent5" w:themeShade="BF"/>
        </w:rPr>
        <w:t xml:space="preserve">FINANTARI </w:t>
      </w:r>
    </w:p>
    <w:p w14:paraId="486998B0" w14:textId="77777777" w:rsidR="00C670B3" w:rsidRPr="00785543" w:rsidRDefault="00C670B3" w:rsidP="007933F1">
      <w:pPr>
        <w:spacing w:after="0" w:line="240" w:lineRule="auto"/>
        <w:rPr>
          <w:rFonts w:ascii="Times New Roman" w:hAnsi="Times New Roman" w:cs="Times New Roman"/>
          <w:b/>
          <w:color w:val="7030A0"/>
        </w:rPr>
      </w:pPr>
    </w:p>
    <w:p w14:paraId="16138569" w14:textId="77777777" w:rsidR="0068494B" w:rsidRPr="00785543" w:rsidRDefault="0068494B" w:rsidP="007933F1">
      <w:pPr>
        <w:spacing w:after="0" w:line="240" w:lineRule="auto"/>
        <w:rPr>
          <w:rFonts w:ascii="Times New Roman" w:hAnsi="Times New Roman" w:cs="Times New Roman"/>
          <w:b/>
          <w:color w:val="7030A0"/>
        </w:rPr>
      </w:pPr>
      <w:r w:rsidRPr="00785543">
        <w:rPr>
          <w:rFonts w:ascii="Times New Roman" w:hAnsi="Times New Roman" w:cs="Times New Roman"/>
          <w:b/>
          <w:color w:val="7030A0"/>
        </w:rPr>
        <w:t>Asistență acordată anterior</w:t>
      </w:r>
    </w:p>
    <w:p w14:paraId="05F1CF16" w14:textId="77777777" w:rsidR="0068494B" w:rsidRPr="00785543" w:rsidRDefault="0068494B" w:rsidP="007933F1">
      <w:pPr>
        <w:spacing w:after="0" w:line="240" w:lineRule="auto"/>
        <w:jc w:val="center"/>
        <w:rPr>
          <w:rFonts w:ascii="Times New Roman" w:hAnsi="Times New Roman" w:cs="Times New Roman"/>
          <w:b/>
        </w:rPr>
      </w:pPr>
    </w:p>
    <w:tbl>
      <w:tblPr>
        <w:tblW w:w="49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30"/>
        <w:gridCol w:w="355"/>
        <w:gridCol w:w="644"/>
        <w:gridCol w:w="598"/>
        <w:gridCol w:w="598"/>
        <w:gridCol w:w="671"/>
        <w:gridCol w:w="562"/>
        <w:gridCol w:w="518"/>
        <w:gridCol w:w="725"/>
        <w:gridCol w:w="725"/>
        <w:gridCol w:w="888"/>
        <w:gridCol w:w="952"/>
        <w:gridCol w:w="662"/>
        <w:gridCol w:w="509"/>
        <w:gridCol w:w="509"/>
      </w:tblGrid>
      <w:tr w:rsidR="0068494B" w:rsidRPr="00785543" w14:paraId="713E382B" w14:textId="77777777" w:rsidTr="00FE37CB">
        <w:trPr>
          <w:tblHeader/>
          <w:jc w:val="center"/>
        </w:trPr>
        <w:tc>
          <w:tcPr>
            <w:tcW w:w="248" w:type="pct"/>
            <w:shd w:val="clear" w:color="auto" w:fill="C4C4C4"/>
          </w:tcPr>
          <w:p w14:paraId="28A22C7A"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Cod SMIS</w:t>
            </w:r>
          </w:p>
        </w:tc>
        <w:tc>
          <w:tcPr>
            <w:tcW w:w="248" w:type="pct"/>
            <w:shd w:val="clear" w:color="auto" w:fill="C4C4C4"/>
            <w:tcMar>
              <w:top w:w="0" w:type="dxa"/>
              <w:left w:w="0" w:type="dxa"/>
              <w:bottom w:w="0" w:type="dxa"/>
              <w:right w:w="0" w:type="dxa"/>
            </w:tcMar>
            <w:vAlign w:val="center"/>
            <w:hideMark/>
          </w:tcPr>
          <w:p w14:paraId="7091019C"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Titlu</w:t>
            </w:r>
          </w:p>
        </w:tc>
        <w:tc>
          <w:tcPr>
            <w:tcW w:w="319" w:type="pct"/>
            <w:shd w:val="clear" w:color="auto" w:fill="C4C4C4"/>
            <w:tcMar>
              <w:top w:w="0" w:type="dxa"/>
              <w:left w:w="0" w:type="dxa"/>
              <w:bottom w:w="0" w:type="dxa"/>
              <w:right w:w="0" w:type="dxa"/>
            </w:tcMar>
            <w:vAlign w:val="center"/>
            <w:hideMark/>
          </w:tcPr>
          <w:p w14:paraId="05F7ADD8"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Nr.inreg. contract</w:t>
            </w:r>
          </w:p>
        </w:tc>
        <w:tc>
          <w:tcPr>
            <w:tcW w:w="313" w:type="pct"/>
            <w:shd w:val="clear" w:color="auto" w:fill="C4C4C4"/>
            <w:tcMar>
              <w:top w:w="0" w:type="dxa"/>
              <w:left w:w="0" w:type="dxa"/>
              <w:bottom w:w="0" w:type="dxa"/>
              <w:right w:w="0" w:type="dxa"/>
            </w:tcMar>
            <w:vAlign w:val="center"/>
            <w:hideMark/>
          </w:tcPr>
          <w:p w14:paraId="09D4E7CD"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Data semnare</w:t>
            </w:r>
          </w:p>
        </w:tc>
        <w:tc>
          <w:tcPr>
            <w:tcW w:w="313" w:type="pct"/>
            <w:shd w:val="clear" w:color="auto" w:fill="C4C4C4"/>
            <w:tcMar>
              <w:top w:w="0" w:type="dxa"/>
              <w:left w:w="0" w:type="dxa"/>
              <w:bottom w:w="0" w:type="dxa"/>
              <w:right w:w="0" w:type="dxa"/>
            </w:tcMar>
            <w:vAlign w:val="center"/>
            <w:hideMark/>
          </w:tcPr>
          <w:p w14:paraId="47CD5D04"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Data incepere</w:t>
            </w:r>
          </w:p>
        </w:tc>
        <w:tc>
          <w:tcPr>
            <w:tcW w:w="333" w:type="pct"/>
            <w:shd w:val="clear" w:color="auto" w:fill="C4C4C4"/>
            <w:tcMar>
              <w:top w:w="0" w:type="dxa"/>
              <w:left w:w="0" w:type="dxa"/>
              <w:bottom w:w="0" w:type="dxa"/>
              <w:right w:w="0" w:type="dxa"/>
            </w:tcMar>
            <w:vAlign w:val="center"/>
            <w:hideMark/>
          </w:tcPr>
          <w:p w14:paraId="2C764F7A"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Data finalizare</w:t>
            </w:r>
          </w:p>
        </w:tc>
        <w:tc>
          <w:tcPr>
            <w:tcW w:w="281" w:type="pct"/>
            <w:shd w:val="clear" w:color="auto" w:fill="C4C4C4"/>
            <w:tcMar>
              <w:top w:w="0" w:type="dxa"/>
              <w:left w:w="0" w:type="dxa"/>
              <w:bottom w:w="0" w:type="dxa"/>
              <w:right w:w="0" w:type="dxa"/>
            </w:tcMar>
            <w:vAlign w:val="center"/>
            <w:hideMark/>
          </w:tcPr>
          <w:p w14:paraId="51D3B9CF"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Valoare Totala Proiect</w:t>
            </w:r>
          </w:p>
        </w:tc>
        <w:tc>
          <w:tcPr>
            <w:tcW w:w="257" w:type="pct"/>
            <w:shd w:val="clear" w:color="auto" w:fill="C4C4C4"/>
            <w:tcMar>
              <w:top w:w="0" w:type="dxa"/>
              <w:left w:w="0" w:type="dxa"/>
              <w:bottom w:w="0" w:type="dxa"/>
              <w:right w:w="0" w:type="dxa"/>
            </w:tcMar>
            <w:vAlign w:val="center"/>
            <w:hideMark/>
          </w:tcPr>
          <w:p w14:paraId="428C26C5"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Eligibil Proiect</w:t>
            </w:r>
          </w:p>
        </w:tc>
        <w:tc>
          <w:tcPr>
            <w:tcW w:w="362" w:type="pct"/>
            <w:shd w:val="clear" w:color="auto" w:fill="C4C4C4"/>
            <w:tcMar>
              <w:top w:w="0" w:type="dxa"/>
              <w:left w:w="0" w:type="dxa"/>
              <w:bottom w:w="0" w:type="dxa"/>
              <w:right w:w="0" w:type="dxa"/>
            </w:tcMar>
            <w:vAlign w:val="center"/>
            <w:hideMark/>
          </w:tcPr>
          <w:p w14:paraId="15B834FA"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Eligibil Beneficiar</w:t>
            </w:r>
          </w:p>
        </w:tc>
        <w:tc>
          <w:tcPr>
            <w:tcW w:w="362" w:type="pct"/>
            <w:shd w:val="clear" w:color="auto" w:fill="C4C4C4"/>
            <w:tcMar>
              <w:top w:w="0" w:type="dxa"/>
              <w:left w:w="0" w:type="dxa"/>
              <w:bottom w:w="0" w:type="dxa"/>
              <w:right w:w="0" w:type="dxa"/>
            </w:tcMar>
            <w:vAlign w:val="center"/>
            <w:hideMark/>
          </w:tcPr>
          <w:p w14:paraId="56D51364"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Sprijin Beneficiar</w:t>
            </w:r>
          </w:p>
        </w:tc>
        <w:tc>
          <w:tcPr>
            <w:tcW w:w="437" w:type="pct"/>
            <w:shd w:val="clear" w:color="auto" w:fill="C4C4C4"/>
            <w:tcMar>
              <w:top w:w="0" w:type="dxa"/>
              <w:left w:w="0" w:type="dxa"/>
              <w:bottom w:w="0" w:type="dxa"/>
              <w:right w:w="0" w:type="dxa"/>
            </w:tcMar>
            <w:vAlign w:val="center"/>
            <w:hideMark/>
          </w:tcPr>
          <w:p w14:paraId="4755C27D"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Rambursare Efectiva</w:t>
            </w:r>
          </w:p>
        </w:tc>
        <w:tc>
          <w:tcPr>
            <w:tcW w:w="654" w:type="pct"/>
            <w:shd w:val="clear" w:color="auto" w:fill="C4C4C4"/>
            <w:tcMar>
              <w:top w:w="0" w:type="dxa"/>
              <w:left w:w="0" w:type="dxa"/>
              <w:bottom w:w="0" w:type="dxa"/>
              <w:right w:w="0" w:type="dxa"/>
            </w:tcMar>
            <w:vAlign w:val="center"/>
            <w:hideMark/>
          </w:tcPr>
          <w:p w14:paraId="4013031C"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Entitate finanțatoare</w:t>
            </w:r>
            <w:r w:rsidRPr="00785543">
              <w:rPr>
                <w:rFonts w:ascii="Times New Roman" w:hAnsi="Times New Roman" w:cs="Times New Roman"/>
                <w:b/>
                <w:bCs/>
                <w:color w:val="FF0000"/>
                <w:sz w:val="18"/>
                <w:szCs w:val="18"/>
              </w:rPr>
              <w:t>*</w:t>
            </w:r>
          </w:p>
        </w:tc>
        <w:tc>
          <w:tcPr>
            <w:tcW w:w="356" w:type="pct"/>
            <w:shd w:val="clear" w:color="auto" w:fill="C4C4C4"/>
            <w:tcMar>
              <w:top w:w="0" w:type="dxa"/>
              <w:left w:w="0" w:type="dxa"/>
              <w:bottom w:w="0" w:type="dxa"/>
              <w:right w:w="0" w:type="dxa"/>
            </w:tcMar>
            <w:vAlign w:val="center"/>
            <w:hideMark/>
          </w:tcPr>
          <w:p w14:paraId="346B30E0"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Moneda</w:t>
            </w:r>
            <w:r w:rsidRPr="00785543">
              <w:rPr>
                <w:rFonts w:ascii="Times New Roman" w:hAnsi="Times New Roman" w:cs="Times New Roman"/>
                <w:b/>
                <w:i/>
                <w:color w:val="FF0000"/>
                <w:sz w:val="18"/>
                <w:szCs w:val="18"/>
              </w:rPr>
              <w:t>*</w:t>
            </w:r>
          </w:p>
        </w:tc>
        <w:tc>
          <w:tcPr>
            <w:tcW w:w="257" w:type="pct"/>
            <w:shd w:val="clear" w:color="auto" w:fill="C4C4C4"/>
            <w:tcMar>
              <w:top w:w="0" w:type="dxa"/>
              <w:left w:w="0" w:type="dxa"/>
              <w:bottom w:w="0" w:type="dxa"/>
              <w:right w:w="0" w:type="dxa"/>
            </w:tcMar>
            <w:vAlign w:val="center"/>
            <w:hideMark/>
          </w:tcPr>
          <w:p w14:paraId="0F3EC3D7"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Curs de schimb</w:t>
            </w:r>
          </w:p>
        </w:tc>
        <w:tc>
          <w:tcPr>
            <w:tcW w:w="257" w:type="pct"/>
            <w:shd w:val="clear" w:color="auto" w:fill="C4C4C4"/>
            <w:tcMar>
              <w:top w:w="0" w:type="dxa"/>
              <w:left w:w="0" w:type="dxa"/>
              <w:bottom w:w="0" w:type="dxa"/>
              <w:right w:w="0" w:type="dxa"/>
            </w:tcMar>
            <w:vAlign w:val="center"/>
            <w:hideMark/>
          </w:tcPr>
          <w:p w14:paraId="75EBC700"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Data curs de schimb</w:t>
            </w:r>
          </w:p>
        </w:tc>
      </w:tr>
      <w:tr w:rsidR="0068494B" w:rsidRPr="00785543" w14:paraId="3D4082C0" w14:textId="77777777" w:rsidTr="00FE37CB">
        <w:trPr>
          <w:jc w:val="center"/>
        </w:trPr>
        <w:tc>
          <w:tcPr>
            <w:tcW w:w="248" w:type="pct"/>
            <w:shd w:val="clear" w:color="auto" w:fill="FFFFFF"/>
          </w:tcPr>
          <w:p w14:paraId="7AFDBC7C" w14:textId="77777777" w:rsidR="0068494B" w:rsidRPr="00785543" w:rsidRDefault="0068494B" w:rsidP="007933F1">
            <w:pPr>
              <w:spacing w:after="0" w:line="240" w:lineRule="auto"/>
              <w:rPr>
                <w:rFonts w:ascii="Times New Roman" w:hAnsi="Times New Roman" w:cs="Times New Roman"/>
                <w:b/>
                <w:sz w:val="18"/>
                <w:szCs w:val="18"/>
              </w:rPr>
            </w:pPr>
          </w:p>
        </w:tc>
        <w:tc>
          <w:tcPr>
            <w:tcW w:w="248" w:type="pct"/>
            <w:shd w:val="clear" w:color="auto" w:fill="FFFFFF"/>
            <w:tcMar>
              <w:top w:w="0" w:type="dxa"/>
              <w:left w:w="0" w:type="dxa"/>
              <w:bottom w:w="0" w:type="dxa"/>
              <w:right w:w="0" w:type="dxa"/>
            </w:tcMar>
            <w:vAlign w:val="center"/>
          </w:tcPr>
          <w:p w14:paraId="7334CC6B" w14:textId="77777777" w:rsidR="0068494B" w:rsidRPr="00785543" w:rsidRDefault="0068494B" w:rsidP="007933F1">
            <w:pPr>
              <w:spacing w:after="0" w:line="240" w:lineRule="auto"/>
              <w:rPr>
                <w:rFonts w:ascii="Times New Roman" w:hAnsi="Times New Roman" w:cs="Times New Roman"/>
                <w:b/>
                <w:sz w:val="18"/>
                <w:szCs w:val="18"/>
              </w:rPr>
            </w:pPr>
          </w:p>
        </w:tc>
        <w:tc>
          <w:tcPr>
            <w:tcW w:w="319" w:type="pct"/>
            <w:shd w:val="clear" w:color="auto" w:fill="FFFFFF"/>
            <w:tcMar>
              <w:top w:w="0" w:type="dxa"/>
              <w:left w:w="0" w:type="dxa"/>
              <w:bottom w:w="0" w:type="dxa"/>
              <w:right w:w="0" w:type="dxa"/>
            </w:tcMar>
            <w:vAlign w:val="center"/>
          </w:tcPr>
          <w:p w14:paraId="4B9309F3" w14:textId="77777777" w:rsidR="0068494B" w:rsidRPr="00785543"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14:paraId="62F18A77" w14:textId="77777777" w:rsidR="0068494B" w:rsidRPr="00785543"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14:paraId="6759D33E" w14:textId="77777777" w:rsidR="0068494B" w:rsidRPr="00785543" w:rsidRDefault="0068494B" w:rsidP="007933F1">
            <w:pPr>
              <w:spacing w:after="0" w:line="240" w:lineRule="auto"/>
              <w:rPr>
                <w:rFonts w:ascii="Times New Roman" w:hAnsi="Times New Roman" w:cs="Times New Roman"/>
                <w:b/>
                <w:sz w:val="18"/>
                <w:szCs w:val="18"/>
              </w:rPr>
            </w:pPr>
          </w:p>
        </w:tc>
        <w:tc>
          <w:tcPr>
            <w:tcW w:w="333" w:type="pct"/>
            <w:shd w:val="clear" w:color="auto" w:fill="FFFFFF"/>
            <w:tcMar>
              <w:top w:w="0" w:type="dxa"/>
              <w:left w:w="0" w:type="dxa"/>
              <w:bottom w:w="0" w:type="dxa"/>
              <w:right w:w="0" w:type="dxa"/>
            </w:tcMar>
            <w:vAlign w:val="center"/>
          </w:tcPr>
          <w:p w14:paraId="7C09CD75" w14:textId="77777777" w:rsidR="0068494B" w:rsidRPr="00785543" w:rsidRDefault="0068494B" w:rsidP="007933F1">
            <w:pPr>
              <w:spacing w:after="0" w:line="240" w:lineRule="auto"/>
              <w:rPr>
                <w:rFonts w:ascii="Times New Roman" w:hAnsi="Times New Roman" w:cs="Times New Roman"/>
                <w:b/>
                <w:sz w:val="18"/>
                <w:szCs w:val="18"/>
              </w:rPr>
            </w:pPr>
          </w:p>
        </w:tc>
        <w:tc>
          <w:tcPr>
            <w:tcW w:w="281" w:type="pct"/>
            <w:shd w:val="clear" w:color="auto" w:fill="FFFFFF"/>
            <w:tcMar>
              <w:top w:w="0" w:type="dxa"/>
              <w:left w:w="0" w:type="dxa"/>
              <w:bottom w:w="0" w:type="dxa"/>
              <w:right w:w="0" w:type="dxa"/>
            </w:tcMar>
            <w:vAlign w:val="center"/>
          </w:tcPr>
          <w:p w14:paraId="1F1BFCD7" w14:textId="77777777" w:rsidR="0068494B" w:rsidRPr="00785543"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14:paraId="0FBF76FC" w14:textId="77777777" w:rsidR="0068494B" w:rsidRPr="00785543"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14:paraId="3F4461D6" w14:textId="77777777" w:rsidR="0068494B" w:rsidRPr="00785543"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14:paraId="3D6A22BD" w14:textId="77777777" w:rsidR="0068494B" w:rsidRPr="00785543" w:rsidRDefault="0068494B" w:rsidP="007933F1">
            <w:pPr>
              <w:spacing w:after="0" w:line="240" w:lineRule="auto"/>
              <w:rPr>
                <w:rFonts w:ascii="Times New Roman" w:hAnsi="Times New Roman" w:cs="Times New Roman"/>
                <w:b/>
                <w:sz w:val="18"/>
                <w:szCs w:val="18"/>
              </w:rPr>
            </w:pPr>
          </w:p>
        </w:tc>
        <w:tc>
          <w:tcPr>
            <w:tcW w:w="437" w:type="pct"/>
            <w:shd w:val="clear" w:color="auto" w:fill="FFFFFF"/>
            <w:tcMar>
              <w:top w:w="0" w:type="dxa"/>
              <w:left w:w="0" w:type="dxa"/>
              <w:bottom w:w="0" w:type="dxa"/>
              <w:right w:w="0" w:type="dxa"/>
            </w:tcMar>
            <w:vAlign w:val="center"/>
          </w:tcPr>
          <w:p w14:paraId="2BC377E4" w14:textId="77777777" w:rsidR="0068494B" w:rsidRPr="00785543" w:rsidRDefault="0068494B" w:rsidP="007933F1">
            <w:pPr>
              <w:spacing w:after="0" w:line="240" w:lineRule="auto"/>
              <w:rPr>
                <w:rFonts w:ascii="Times New Roman" w:hAnsi="Times New Roman" w:cs="Times New Roman"/>
                <w:b/>
                <w:sz w:val="18"/>
                <w:szCs w:val="18"/>
              </w:rPr>
            </w:pPr>
          </w:p>
        </w:tc>
        <w:tc>
          <w:tcPr>
            <w:tcW w:w="654" w:type="pct"/>
            <w:shd w:val="clear" w:color="auto" w:fill="FFFFFF"/>
            <w:tcMar>
              <w:top w:w="0" w:type="dxa"/>
              <w:left w:w="0" w:type="dxa"/>
              <w:bottom w:w="0" w:type="dxa"/>
              <w:right w:w="0" w:type="dxa"/>
            </w:tcMar>
            <w:vAlign w:val="center"/>
          </w:tcPr>
          <w:p w14:paraId="04DB2765" w14:textId="77777777" w:rsidR="0068494B" w:rsidRPr="00785543" w:rsidRDefault="0068494B" w:rsidP="007933F1">
            <w:pPr>
              <w:spacing w:after="0" w:line="240" w:lineRule="auto"/>
              <w:rPr>
                <w:rFonts w:ascii="Times New Roman" w:hAnsi="Times New Roman" w:cs="Times New Roman"/>
                <w:b/>
                <w:sz w:val="18"/>
                <w:szCs w:val="18"/>
              </w:rPr>
            </w:pPr>
          </w:p>
        </w:tc>
        <w:tc>
          <w:tcPr>
            <w:tcW w:w="356" w:type="pct"/>
            <w:shd w:val="clear" w:color="auto" w:fill="FFFFFF"/>
            <w:tcMar>
              <w:top w:w="0" w:type="dxa"/>
              <w:left w:w="0" w:type="dxa"/>
              <w:bottom w:w="0" w:type="dxa"/>
              <w:right w:w="0" w:type="dxa"/>
            </w:tcMar>
            <w:vAlign w:val="center"/>
          </w:tcPr>
          <w:p w14:paraId="6682FEB1" w14:textId="77777777" w:rsidR="0068494B" w:rsidRPr="00785543"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14:paraId="4A71C48F" w14:textId="77777777" w:rsidR="0068494B" w:rsidRPr="00785543"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14:paraId="098E903F" w14:textId="77777777" w:rsidR="0068494B" w:rsidRPr="00785543" w:rsidRDefault="0068494B" w:rsidP="007933F1">
            <w:pPr>
              <w:spacing w:after="0" w:line="240" w:lineRule="auto"/>
              <w:rPr>
                <w:rFonts w:ascii="Times New Roman" w:hAnsi="Times New Roman" w:cs="Times New Roman"/>
                <w:b/>
                <w:sz w:val="18"/>
                <w:szCs w:val="18"/>
              </w:rPr>
            </w:pPr>
          </w:p>
        </w:tc>
      </w:tr>
    </w:tbl>
    <w:p w14:paraId="6EE4CCA0" w14:textId="77777777" w:rsidR="0068494B" w:rsidRPr="00785543" w:rsidRDefault="0068494B" w:rsidP="007933F1">
      <w:pPr>
        <w:spacing w:after="0" w:line="240" w:lineRule="auto"/>
        <w:rPr>
          <w:rFonts w:ascii="Times New Roman" w:hAnsi="Times New Roman" w:cs="Times New Roman"/>
          <w:b/>
          <w:i/>
          <w:color w:val="FF0000"/>
        </w:rPr>
      </w:pPr>
      <w:r w:rsidRPr="00785543">
        <w:rPr>
          <w:rFonts w:ascii="Times New Roman" w:hAnsi="Times New Roman" w:cs="Times New Roman"/>
          <w:b/>
          <w:i/>
          <w:color w:val="FF0000"/>
        </w:rPr>
        <w:t>* se selectează din nomenclator</w:t>
      </w:r>
    </w:p>
    <w:p w14:paraId="5A8AFDE6" w14:textId="77777777" w:rsidR="0068494B" w:rsidRPr="00785543" w:rsidRDefault="0068494B" w:rsidP="007933F1">
      <w:pPr>
        <w:spacing w:after="0" w:line="240" w:lineRule="auto"/>
        <w:rPr>
          <w:rFonts w:ascii="Times New Roman" w:hAnsi="Times New Roman" w:cs="Times New Roman"/>
          <w:b/>
          <w:i/>
          <w:color w:val="FF0000"/>
        </w:rPr>
      </w:pPr>
    </w:p>
    <w:p w14:paraId="213B506D" w14:textId="77777777" w:rsidR="0068494B" w:rsidRPr="00785543" w:rsidRDefault="0068494B" w:rsidP="007933F1">
      <w:pPr>
        <w:spacing w:before="120" w:after="120" w:line="240" w:lineRule="auto"/>
        <w:rPr>
          <w:rFonts w:ascii="Times New Roman" w:hAnsi="Times New Roman" w:cs="Times New Roman"/>
          <w:b/>
          <w:i/>
          <w:color w:val="FF0000"/>
        </w:rPr>
      </w:pPr>
      <w:r w:rsidRPr="00785543">
        <w:rPr>
          <w:rFonts w:ascii="Times New Roman" w:hAnsi="Times New Roman" w:cs="Times New Roman"/>
          <w:b/>
          <w:i/>
          <w:color w:val="FF0000"/>
        </w:rPr>
        <w:t>Eligibil Proiect = contribuție finanțator + buget de stat + contribuție eligibilă beneficiar</w:t>
      </w:r>
    </w:p>
    <w:p w14:paraId="7B892057" w14:textId="77777777" w:rsidR="0068494B" w:rsidRPr="00785543" w:rsidRDefault="0068494B" w:rsidP="007933F1">
      <w:pPr>
        <w:spacing w:before="120" w:after="120" w:line="240" w:lineRule="auto"/>
        <w:rPr>
          <w:rFonts w:ascii="Times New Roman" w:hAnsi="Times New Roman" w:cs="Times New Roman"/>
          <w:b/>
          <w:i/>
          <w:color w:val="FF0000"/>
        </w:rPr>
      </w:pPr>
      <w:r w:rsidRPr="00785543">
        <w:rPr>
          <w:rFonts w:ascii="Times New Roman" w:hAnsi="Times New Roman" w:cs="Times New Roman"/>
          <w:b/>
          <w:i/>
          <w:color w:val="FF0000"/>
        </w:rPr>
        <w:t>Eligibil Beneficiar = contribuție finanțator + buget de stat + contribuție eligibilă beneficiar (aferentă membrului dacă proiectul a fost implementat in parteneriat)</w:t>
      </w:r>
    </w:p>
    <w:p w14:paraId="56AA9307" w14:textId="77777777" w:rsidR="0068494B" w:rsidRPr="00785543" w:rsidRDefault="0068494B" w:rsidP="007933F1">
      <w:pPr>
        <w:spacing w:before="120" w:after="120" w:line="240" w:lineRule="auto"/>
        <w:rPr>
          <w:rFonts w:ascii="Times New Roman" w:hAnsi="Times New Roman" w:cs="Times New Roman"/>
          <w:b/>
          <w:i/>
          <w:color w:val="FF0000"/>
        </w:rPr>
      </w:pPr>
      <w:r w:rsidRPr="00785543">
        <w:rPr>
          <w:rFonts w:ascii="Times New Roman" w:hAnsi="Times New Roman" w:cs="Times New Roman"/>
          <w:b/>
          <w:i/>
          <w:color w:val="FF0000"/>
        </w:rPr>
        <w:t>Sprijin Beneficiar = contribuție finanțator + buget de stat (aferentă membrului dacă proiectul a fost implementat in parteneriat sau aferentă beneficiarului, dacă a fost un singur beneficiar)</w:t>
      </w:r>
    </w:p>
    <w:p w14:paraId="68D76342" w14:textId="77777777" w:rsidR="0068494B" w:rsidRPr="00785543" w:rsidRDefault="0068494B" w:rsidP="007933F1">
      <w:pPr>
        <w:spacing w:before="120" w:after="120" w:line="240" w:lineRule="auto"/>
        <w:rPr>
          <w:rFonts w:ascii="Times New Roman" w:hAnsi="Times New Roman" w:cs="Times New Roman"/>
          <w:b/>
          <w:i/>
          <w:color w:val="FF0000"/>
        </w:rPr>
      </w:pPr>
      <w:r w:rsidRPr="00785543">
        <w:rPr>
          <w:rFonts w:ascii="Times New Roman" w:hAnsi="Times New Roman" w:cs="Times New Roman"/>
          <w:b/>
          <w:i/>
          <w:color w:val="FF0000"/>
        </w:rPr>
        <w:t>Notă: in cazul in care proiectul a avut un singur beneficiar, se va introduce aceeași suma in coloanele  Eligibil Proiect și Eligibil Beneficiar</w:t>
      </w:r>
    </w:p>
    <w:p w14:paraId="2A07D483"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Detalii proiect</w:t>
      </w:r>
    </w:p>
    <w:p w14:paraId="097070E5"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346"/>
      </w:tblGrid>
      <w:tr w:rsidR="0068494B" w:rsidRPr="00785543" w14:paraId="74F29173" w14:textId="77777777" w:rsidTr="0068494B">
        <w:tc>
          <w:tcPr>
            <w:tcW w:w="9572" w:type="dxa"/>
          </w:tcPr>
          <w:p w14:paraId="39A7C9B9" w14:textId="77777777" w:rsidR="0068494B" w:rsidRPr="00785543" w:rsidRDefault="0068494B" w:rsidP="007933F1">
            <w:pPr>
              <w:rPr>
                <w:rFonts w:ascii="Times New Roman" w:eastAsia="Times New Roman" w:hAnsi="Times New Roman" w:cs="Times New Roman"/>
                <w:lang w:eastAsia="ro-RO"/>
              </w:rPr>
            </w:pPr>
          </w:p>
        </w:tc>
      </w:tr>
    </w:tbl>
    <w:p w14:paraId="18C2E16A" w14:textId="77777777" w:rsidR="0068494B" w:rsidRPr="00785543" w:rsidRDefault="0068494B" w:rsidP="007933F1">
      <w:pPr>
        <w:spacing w:after="0" w:line="240" w:lineRule="auto"/>
        <w:rPr>
          <w:rFonts w:ascii="Times New Roman" w:eastAsia="Times New Roman" w:hAnsi="Times New Roman" w:cs="Times New Roman"/>
          <w:lang w:eastAsia="ro-RO"/>
        </w:rPr>
      </w:pPr>
    </w:p>
    <w:p w14:paraId="074E6412"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346"/>
      </w:tblGrid>
      <w:tr w:rsidR="0068494B" w:rsidRPr="00785543" w14:paraId="72520FCD" w14:textId="77777777" w:rsidTr="0068494B">
        <w:tc>
          <w:tcPr>
            <w:tcW w:w="9572" w:type="dxa"/>
          </w:tcPr>
          <w:p w14:paraId="6561C1BB" w14:textId="77777777" w:rsidR="0068494B" w:rsidRPr="00785543" w:rsidRDefault="0068494B" w:rsidP="007933F1">
            <w:pPr>
              <w:rPr>
                <w:rFonts w:ascii="Times New Roman" w:eastAsia="Times New Roman" w:hAnsi="Times New Roman" w:cs="Times New Roman"/>
                <w:lang w:eastAsia="ro-RO"/>
              </w:rPr>
            </w:pPr>
          </w:p>
        </w:tc>
      </w:tr>
    </w:tbl>
    <w:p w14:paraId="513528C1" w14:textId="77777777" w:rsidR="0068494B" w:rsidRPr="00785543" w:rsidRDefault="0068494B" w:rsidP="007933F1">
      <w:pPr>
        <w:spacing w:after="0" w:line="240" w:lineRule="auto"/>
        <w:rPr>
          <w:rFonts w:ascii="Times New Roman" w:eastAsia="Times New Roman" w:hAnsi="Times New Roman" w:cs="Times New Roman"/>
          <w:b/>
          <w:bCs/>
          <w:lang w:eastAsia="ro-RO"/>
        </w:rPr>
      </w:pPr>
    </w:p>
    <w:p w14:paraId="7F69428F"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346"/>
      </w:tblGrid>
      <w:tr w:rsidR="0068494B" w:rsidRPr="00785543" w14:paraId="114D0639" w14:textId="77777777" w:rsidTr="0068494B">
        <w:tc>
          <w:tcPr>
            <w:tcW w:w="9572" w:type="dxa"/>
          </w:tcPr>
          <w:p w14:paraId="042B6EF9" w14:textId="77777777" w:rsidR="0068494B" w:rsidRPr="00785543" w:rsidRDefault="0068494B" w:rsidP="007933F1">
            <w:pPr>
              <w:rPr>
                <w:rFonts w:ascii="Times New Roman" w:eastAsia="Times New Roman" w:hAnsi="Times New Roman" w:cs="Times New Roman"/>
                <w:lang w:eastAsia="ro-RO"/>
              </w:rPr>
            </w:pPr>
          </w:p>
        </w:tc>
      </w:tr>
    </w:tbl>
    <w:p w14:paraId="52F48249" w14:textId="77777777" w:rsidR="0068494B" w:rsidRPr="00785543" w:rsidRDefault="0068494B" w:rsidP="007933F1">
      <w:pPr>
        <w:spacing w:after="0" w:line="240" w:lineRule="auto"/>
        <w:rPr>
          <w:rFonts w:ascii="Times New Roman" w:eastAsia="Times New Roman" w:hAnsi="Times New Roman" w:cs="Times New Roman"/>
          <w:b/>
          <w:bCs/>
          <w:lang w:eastAsia="ro-RO"/>
        </w:rPr>
      </w:pPr>
    </w:p>
    <w:p w14:paraId="09371299" w14:textId="77777777" w:rsidR="0068494B" w:rsidRPr="00785543" w:rsidRDefault="0068494B" w:rsidP="007933F1">
      <w:pPr>
        <w:spacing w:after="0" w:line="240" w:lineRule="auto"/>
        <w:rPr>
          <w:rFonts w:ascii="Times New Roman" w:eastAsia="Times New Roman" w:hAnsi="Times New Roman" w:cs="Times New Roman"/>
          <w:lang w:eastAsia="ro-RO"/>
        </w:rPr>
      </w:pPr>
      <w:r w:rsidRPr="00785543">
        <w:rPr>
          <w:rFonts w:ascii="Times New Roman" w:eastAsia="Times New Roman" w:hAnsi="Times New Roman" w:cs="Times New Roman"/>
          <w:b/>
          <w:bCs/>
          <w:lang w:eastAsia="ro-RO"/>
        </w:rPr>
        <w:t>Măsura de ajutor de stat (se completează doar dacă este cazul)</w:t>
      </w:r>
    </w:p>
    <w:p w14:paraId="20D13686"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Baza legală nationala</w:t>
      </w:r>
    </w:p>
    <w:tbl>
      <w:tblPr>
        <w:tblStyle w:val="TableGrid"/>
        <w:tblW w:w="0" w:type="auto"/>
        <w:tblLook w:val="04A0" w:firstRow="1" w:lastRow="0" w:firstColumn="1" w:lastColumn="0" w:noHBand="0" w:noVBand="1"/>
      </w:tblPr>
      <w:tblGrid>
        <w:gridCol w:w="2877"/>
        <w:gridCol w:w="2361"/>
        <w:gridCol w:w="1789"/>
        <w:gridCol w:w="2319"/>
      </w:tblGrid>
      <w:tr w:rsidR="0068494B" w:rsidRPr="00785543" w14:paraId="32EFD294" w14:textId="77777777" w:rsidTr="0068494B">
        <w:tc>
          <w:tcPr>
            <w:tcW w:w="2943" w:type="dxa"/>
          </w:tcPr>
          <w:p w14:paraId="15257C56" w14:textId="77777777" w:rsidR="0068494B" w:rsidRPr="00785543" w:rsidRDefault="0068494B" w:rsidP="007933F1">
            <w:pPr>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Denumirea măsurii de ajutor</w:t>
            </w:r>
          </w:p>
        </w:tc>
        <w:tc>
          <w:tcPr>
            <w:tcW w:w="2410" w:type="dxa"/>
          </w:tcPr>
          <w:p w14:paraId="5A1FB7EC" w14:textId="77777777" w:rsidR="0068494B" w:rsidRPr="00785543" w:rsidRDefault="0068494B" w:rsidP="007933F1">
            <w:pPr>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Denumire act juridic*</w:t>
            </w:r>
          </w:p>
        </w:tc>
        <w:tc>
          <w:tcPr>
            <w:tcW w:w="1826" w:type="dxa"/>
          </w:tcPr>
          <w:p w14:paraId="0DDFB9EB" w14:textId="77777777" w:rsidR="0068494B" w:rsidRPr="00785543" w:rsidRDefault="0068494B" w:rsidP="007933F1">
            <w:pPr>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Număr</w:t>
            </w:r>
          </w:p>
        </w:tc>
        <w:tc>
          <w:tcPr>
            <w:tcW w:w="2393" w:type="dxa"/>
          </w:tcPr>
          <w:p w14:paraId="5AEC3666" w14:textId="77777777" w:rsidR="0068494B" w:rsidRPr="00785543" w:rsidRDefault="0068494B" w:rsidP="007933F1">
            <w:pPr>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An</w:t>
            </w:r>
          </w:p>
        </w:tc>
      </w:tr>
      <w:tr w:rsidR="0068494B" w:rsidRPr="00785543" w14:paraId="15E562EE" w14:textId="77777777" w:rsidTr="0068494B">
        <w:tc>
          <w:tcPr>
            <w:tcW w:w="2943" w:type="dxa"/>
          </w:tcPr>
          <w:p w14:paraId="356E4458" w14:textId="77777777" w:rsidR="0068494B" w:rsidRPr="00785543" w:rsidRDefault="0068494B" w:rsidP="007933F1">
            <w:pPr>
              <w:rPr>
                <w:rFonts w:ascii="Times New Roman" w:eastAsia="Times New Roman" w:hAnsi="Times New Roman" w:cs="Times New Roman"/>
                <w:b/>
                <w:bCs/>
                <w:lang w:eastAsia="ro-RO"/>
              </w:rPr>
            </w:pPr>
          </w:p>
        </w:tc>
        <w:tc>
          <w:tcPr>
            <w:tcW w:w="2410" w:type="dxa"/>
          </w:tcPr>
          <w:p w14:paraId="6240AFDF" w14:textId="77777777" w:rsidR="0068494B" w:rsidRPr="00785543" w:rsidRDefault="0068494B" w:rsidP="007933F1">
            <w:pPr>
              <w:rPr>
                <w:rFonts w:ascii="Times New Roman" w:eastAsia="Times New Roman" w:hAnsi="Times New Roman" w:cs="Times New Roman"/>
                <w:b/>
                <w:bCs/>
                <w:lang w:eastAsia="ro-RO"/>
              </w:rPr>
            </w:pPr>
          </w:p>
        </w:tc>
        <w:tc>
          <w:tcPr>
            <w:tcW w:w="1826" w:type="dxa"/>
          </w:tcPr>
          <w:p w14:paraId="66A7D7EC" w14:textId="77777777" w:rsidR="0068494B" w:rsidRPr="00785543" w:rsidRDefault="0068494B" w:rsidP="007933F1">
            <w:pPr>
              <w:rPr>
                <w:rFonts w:ascii="Times New Roman" w:eastAsia="Times New Roman" w:hAnsi="Times New Roman" w:cs="Times New Roman"/>
                <w:b/>
                <w:bCs/>
                <w:lang w:eastAsia="ro-RO"/>
              </w:rPr>
            </w:pPr>
          </w:p>
        </w:tc>
        <w:tc>
          <w:tcPr>
            <w:tcW w:w="2393" w:type="dxa"/>
          </w:tcPr>
          <w:p w14:paraId="501377BD" w14:textId="77777777" w:rsidR="0068494B" w:rsidRPr="00785543" w:rsidRDefault="0068494B" w:rsidP="007933F1">
            <w:pPr>
              <w:rPr>
                <w:rFonts w:ascii="Times New Roman" w:eastAsia="Times New Roman" w:hAnsi="Times New Roman" w:cs="Times New Roman"/>
                <w:b/>
                <w:bCs/>
                <w:lang w:eastAsia="ro-RO"/>
              </w:rPr>
            </w:pPr>
          </w:p>
        </w:tc>
      </w:tr>
    </w:tbl>
    <w:p w14:paraId="1C111310"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 se selectează din nomenclator</w:t>
      </w:r>
    </w:p>
    <w:p w14:paraId="5615150B" w14:textId="77777777" w:rsidR="0068494B" w:rsidRPr="00785543" w:rsidRDefault="0068494B" w:rsidP="007933F1">
      <w:pPr>
        <w:spacing w:after="0" w:line="240" w:lineRule="auto"/>
        <w:rPr>
          <w:rFonts w:ascii="Times New Roman" w:eastAsia="Times New Roman" w:hAnsi="Times New Roman" w:cs="Times New Roman"/>
          <w:b/>
          <w:bCs/>
          <w:lang w:eastAsia="ro-RO"/>
        </w:rPr>
      </w:pPr>
    </w:p>
    <w:p w14:paraId="01D524BC"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Baza legală comunitara</w:t>
      </w:r>
    </w:p>
    <w:tbl>
      <w:tblPr>
        <w:tblStyle w:val="TableGrid"/>
        <w:tblW w:w="0" w:type="auto"/>
        <w:tblLook w:val="04A0" w:firstRow="1" w:lastRow="0" w:firstColumn="1" w:lastColumn="0" w:noHBand="0" w:noVBand="1"/>
      </w:tblPr>
      <w:tblGrid>
        <w:gridCol w:w="2351"/>
        <w:gridCol w:w="2338"/>
        <w:gridCol w:w="2336"/>
        <w:gridCol w:w="2321"/>
      </w:tblGrid>
      <w:tr w:rsidR="0068494B" w:rsidRPr="00785543" w14:paraId="2E7316B1" w14:textId="77777777" w:rsidTr="0068494B">
        <w:tc>
          <w:tcPr>
            <w:tcW w:w="2393" w:type="dxa"/>
          </w:tcPr>
          <w:p w14:paraId="68EEFCB0" w14:textId="77777777" w:rsidR="0068494B" w:rsidRPr="00785543" w:rsidRDefault="0068494B" w:rsidP="007933F1">
            <w:pPr>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Baza legală comunitara</w:t>
            </w:r>
          </w:p>
        </w:tc>
        <w:tc>
          <w:tcPr>
            <w:tcW w:w="2393" w:type="dxa"/>
          </w:tcPr>
          <w:p w14:paraId="3360D537" w14:textId="77777777" w:rsidR="0068494B" w:rsidRPr="00785543" w:rsidRDefault="0068494B" w:rsidP="007933F1">
            <w:pPr>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Masura CE</w:t>
            </w:r>
          </w:p>
        </w:tc>
        <w:tc>
          <w:tcPr>
            <w:tcW w:w="2393" w:type="dxa"/>
          </w:tcPr>
          <w:p w14:paraId="24E07154" w14:textId="77777777" w:rsidR="0068494B" w:rsidRPr="00785543" w:rsidRDefault="0068494B" w:rsidP="007933F1">
            <w:pPr>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Număr</w:t>
            </w:r>
          </w:p>
        </w:tc>
        <w:tc>
          <w:tcPr>
            <w:tcW w:w="2393" w:type="dxa"/>
          </w:tcPr>
          <w:p w14:paraId="51686EE5" w14:textId="77777777" w:rsidR="0068494B" w:rsidRPr="00785543" w:rsidRDefault="0068494B" w:rsidP="007933F1">
            <w:pPr>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An</w:t>
            </w:r>
          </w:p>
        </w:tc>
      </w:tr>
      <w:tr w:rsidR="0068494B" w:rsidRPr="00785543" w14:paraId="5E835853" w14:textId="77777777" w:rsidTr="0068494B">
        <w:tc>
          <w:tcPr>
            <w:tcW w:w="2393" w:type="dxa"/>
          </w:tcPr>
          <w:p w14:paraId="103A536E" w14:textId="77777777" w:rsidR="0068494B" w:rsidRPr="00785543" w:rsidRDefault="0068494B" w:rsidP="007933F1">
            <w:pPr>
              <w:rPr>
                <w:rFonts w:ascii="Times New Roman" w:eastAsia="Times New Roman" w:hAnsi="Times New Roman" w:cs="Times New Roman"/>
                <w:lang w:eastAsia="ro-RO"/>
              </w:rPr>
            </w:pPr>
          </w:p>
        </w:tc>
        <w:tc>
          <w:tcPr>
            <w:tcW w:w="2393" w:type="dxa"/>
          </w:tcPr>
          <w:p w14:paraId="289F4F3F" w14:textId="77777777" w:rsidR="0068494B" w:rsidRPr="00785543" w:rsidRDefault="0068494B" w:rsidP="007933F1">
            <w:pPr>
              <w:rPr>
                <w:rFonts w:ascii="Times New Roman" w:eastAsia="Times New Roman" w:hAnsi="Times New Roman" w:cs="Times New Roman"/>
                <w:lang w:eastAsia="ro-RO"/>
              </w:rPr>
            </w:pPr>
          </w:p>
        </w:tc>
        <w:tc>
          <w:tcPr>
            <w:tcW w:w="2393" w:type="dxa"/>
          </w:tcPr>
          <w:p w14:paraId="02AFE4C7" w14:textId="77777777" w:rsidR="0068494B" w:rsidRPr="00785543" w:rsidRDefault="0068494B" w:rsidP="007933F1">
            <w:pPr>
              <w:rPr>
                <w:rFonts w:ascii="Times New Roman" w:eastAsia="Times New Roman" w:hAnsi="Times New Roman" w:cs="Times New Roman"/>
                <w:lang w:eastAsia="ro-RO"/>
              </w:rPr>
            </w:pPr>
          </w:p>
        </w:tc>
        <w:tc>
          <w:tcPr>
            <w:tcW w:w="2393" w:type="dxa"/>
          </w:tcPr>
          <w:p w14:paraId="30E8654F" w14:textId="77777777" w:rsidR="0068494B" w:rsidRPr="00785543" w:rsidRDefault="0068494B" w:rsidP="007933F1">
            <w:pPr>
              <w:rPr>
                <w:rFonts w:ascii="Times New Roman" w:eastAsia="Times New Roman" w:hAnsi="Times New Roman" w:cs="Times New Roman"/>
                <w:lang w:eastAsia="ro-RO"/>
              </w:rPr>
            </w:pPr>
          </w:p>
        </w:tc>
      </w:tr>
    </w:tbl>
    <w:p w14:paraId="6FE043B6" w14:textId="77777777" w:rsidR="0068494B" w:rsidRPr="00785543" w:rsidRDefault="0068494B" w:rsidP="007933F1">
      <w:pPr>
        <w:spacing w:after="0" w:line="240" w:lineRule="auto"/>
        <w:rPr>
          <w:rFonts w:ascii="Times New Roman" w:hAnsi="Times New Roman" w:cs="Times New Roman"/>
          <w:b/>
          <w:i/>
        </w:rPr>
      </w:pPr>
    </w:p>
    <w:p w14:paraId="09929BF9" w14:textId="77777777" w:rsidR="0068494B" w:rsidRPr="00785543" w:rsidRDefault="0068494B" w:rsidP="007933F1">
      <w:pPr>
        <w:spacing w:after="0" w:line="240" w:lineRule="auto"/>
        <w:rPr>
          <w:rFonts w:ascii="Times New Roman" w:hAnsi="Times New Roman" w:cs="Times New Roman"/>
          <w:b/>
        </w:rPr>
      </w:pPr>
      <w:r w:rsidRPr="00785543">
        <w:rPr>
          <w:rFonts w:ascii="Times New Roman" w:hAnsi="Times New Roman" w:cs="Times New Roman"/>
          <w:b/>
        </w:rPr>
        <w:t>Asistența solicitată</w:t>
      </w:r>
    </w:p>
    <w:p w14:paraId="587666DD" w14:textId="77777777" w:rsidR="00C670B3" w:rsidRPr="00785543" w:rsidRDefault="00C670B3" w:rsidP="007933F1">
      <w:pPr>
        <w:spacing w:after="0" w:line="240" w:lineRule="auto"/>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282"/>
        <w:gridCol w:w="2038"/>
        <w:gridCol w:w="1390"/>
        <w:gridCol w:w="986"/>
        <w:gridCol w:w="1135"/>
        <w:gridCol w:w="890"/>
        <w:gridCol w:w="1009"/>
        <w:gridCol w:w="616"/>
      </w:tblGrid>
      <w:tr w:rsidR="0068494B" w:rsidRPr="00785543" w14:paraId="64AB0934" w14:textId="77777777" w:rsidTr="0068494B">
        <w:trPr>
          <w:tblHeader/>
        </w:trPr>
        <w:tc>
          <w:tcPr>
            <w:tcW w:w="730" w:type="pct"/>
            <w:shd w:val="clear" w:color="auto" w:fill="C4C4C4"/>
            <w:tcMar>
              <w:top w:w="0" w:type="dxa"/>
              <w:left w:w="0" w:type="dxa"/>
              <w:bottom w:w="0" w:type="dxa"/>
              <w:right w:w="0" w:type="dxa"/>
            </w:tcMar>
            <w:vAlign w:val="center"/>
            <w:hideMark/>
          </w:tcPr>
          <w:p w14:paraId="51550A18" w14:textId="77777777" w:rsidR="0068494B" w:rsidRPr="00785543" w:rsidRDefault="0068494B"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Titlu</w:t>
            </w:r>
          </w:p>
        </w:tc>
        <w:tc>
          <w:tcPr>
            <w:tcW w:w="0" w:type="auto"/>
            <w:shd w:val="clear" w:color="auto" w:fill="C4C4C4"/>
            <w:tcMar>
              <w:top w:w="0" w:type="dxa"/>
              <w:left w:w="0" w:type="dxa"/>
              <w:bottom w:w="0" w:type="dxa"/>
              <w:right w:w="0" w:type="dxa"/>
            </w:tcMar>
            <w:vAlign w:val="center"/>
            <w:hideMark/>
          </w:tcPr>
          <w:p w14:paraId="46712471" w14:textId="77777777" w:rsidR="0068494B" w:rsidRPr="00785543" w:rsidRDefault="0068494B"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Informatii inregistrare solicitare</w:t>
            </w:r>
          </w:p>
        </w:tc>
        <w:tc>
          <w:tcPr>
            <w:tcW w:w="0" w:type="auto"/>
            <w:shd w:val="clear" w:color="auto" w:fill="C4C4C4"/>
            <w:tcMar>
              <w:top w:w="0" w:type="dxa"/>
              <w:left w:w="0" w:type="dxa"/>
              <w:bottom w:w="0" w:type="dxa"/>
              <w:right w:w="0" w:type="dxa"/>
            </w:tcMar>
            <w:vAlign w:val="center"/>
            <w:hideMark/>
          </w:tcPr>
          <w:p w14:paraId="7D8FE833" w14:textId="77777777" w:rsidR="0068494B" w:rsidRPr="00785543" w:rsidRDefault="0068494B"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Valoare Totala Proiect</w:t>
            </w:r>
          </w:p>
        </w:tc>
        <w:tc>
          <w:tcPr>
            <w:tcW w:w="0" w:type="auto"/>
            <w:shd w:val="clear" w:color="auto" w:fill="C4C4C4"/>
            <w:tcMar>
              <w:top w:w="0" w:type="dxa"/>
              <w:left w:w="0" w:type="dxa"/>
              <w:bottom w:w="0" w:type="dxa"/>
              <w:right w:w="0" w:type="dxa"/>
            </w:tcMar>
            <w:vAlign w:val="center"/>
            <w:hideMark/>
          </w:tcPr>
          <w:p w14:paraId="14CBF4FA" w14:textId="77777777" w:rsidR="0068494B" w:rsidRPr="00785543" w:rsidRDefault="0068494B"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Eligibil Proiect</w:t>
            </w:r>
          </w:p>
        </w:tc>
        <w:tc>
          <w:tcPr>
            <w:tcW w:w="480" w:type="pct"/>
            <w:shd w:val="clear" w:color="auto" w:fill="C4C4C4"/>
            <w:tcMar>
              <w:top w:w="0" w:type="dxa"/>
              <w:left w:w="0" w:type="dxa"/>
              <w:bottom w:w="0" w:type="dxa"/>
              <w:right w:w="0" w:type="dxa"/>
            </w:tcMar>
            <w:vAlign w:val="center"/>
            <w:hideMark/>
          </w:tcPr>
          <w:p w14:paraId="6F81C574" w14:textId="77777777" w:rsidR="0068494B" w:rsidRPr="00785543" w:rsidRDefault="0068494B"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Surse Financiare</w:t>
            </w:r>
            <w:r w:rsidRPr="00785543">
              <w:rPr>
                <w:rFonts w:ascii="Times New Roman" w:hAnsi="Times New Roman" w:cs="Times New Roman"/>
                <w:b/>
                <w:bCs/>
                <w:color w:val="FF0000"/>
              </w:rPr>
              <w:t>*</w:t>
            </w:r>
          </w:p>
        </w:tc>
        <w:tc>
          <w:tcPr>
            <w:tcW w:w="340" w:type="pct"/>
            <w:shd w:val="clear" w:color="auto" w:fill="C4C4C4"/>
            <w:tcMar>
              <w:top w:w="0" w:type="dxa"/>
              <w:left w:w="0" w:type="dxa"/>
              <w:bottom w:w="0" w:type="dxa"/>
              <w:right w:w="0" w:type="dxa"/>
            </w:tcMar>
            <w:vAlign w:val="center"/>
            <w:hideMark/>
          </w:tcPr>
          <w:p w14:paraId="6080DA8A" w14:textId="77777777" w:rsidR="0068494B" w:rsidRPr="00785543" w:rsidRDefault="0068494B"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Moneda</w:t>
            </w:r>
            <w:r w:rsidRPr="00785543">
              <w:rPr>
                <w:rFonts w:ascii="Times New Roman" w:hAnsi="Times New Roman" w:cs="Times New Roman"/>
                <w:b/>
                <w:bCs/>
                <w:color w:val="FF0000"/>
              </w:rPr>
              <w:t>*</w:t>
            </w:r>
          </w:p>
        </w:tc>
        <w:tc>
          <w:tcPr>
            <w:tcW w:w="0" w:type="auto"/>
            <w:shd w:val="clear" w:color="auto" w:fill="C4C4C4"/>
            <w:tcMar>
              <w:top w:w="0" w:type="dxa"/>
              <w:left w:w="0" w:type="dxa"/>
              <w:bottom w:w="0" w:type="dxa"/>
              <w:right w:w="0" w:type="dxa"/>
            </w:tcMar>
            <w:vAlign w:val="center"/>
            <w:hideMark/>
          </w:tcPr>
          <w:p w14:paraId="4A4CD372" w14:textId="77777777" w:rsidR="0068494B" w:rsidRPr="00785543" w:rsidRDefault="0068494B"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Curs de schimb</w:t>
            </w:r>
          </w:p>
        </w:tc>
        <w:tc>
          <w:tcPr>
            <w:tcW w:w="0" w:type="auto"/>
            <w:shd w:val="clear" w:color="auto" w:fill="C4C4C4"/>
            <w:tcMar>
              <w:top w:w="0" w:type="dxa"/>
              <w:left w:w="0" w:type="dxa"/>
              <w:bottom w:w="0" w:type="dxa"/>
              <w:right w:w="0" w:type="dxa"/>
            </w:tcMar>
            <w:vAlign w:val="center"/>
            <w:hideMark/>
          </w:tcPr>
          <w:p w14:paraId="0058AB2A" w14:textId="77777777" w:rsidR="0068494B" w:rsidRPr="00785543" w:rsidRDefault="0068494B"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Data curs</w:t>
            </w:r>
          </w:p>
        </w:tc>
      </w:tr>
      <w:tr w:rsidR="0068494B" w:rsidRPr="00785543" w14:paraId="49E85072" w14:textId="77777777" w:rsidTr="0068494B">
        <w:trPr>
          <w:tblHeader/>
        </w:trPr>
        <w:tc>
          <w:tcPr>
            <w:tcW w:w="730" w:type="pct"/>
            <w:shd w:val="clear" w:color="auto" w:fill="auto"/>
            <w:tcMar>
              <w:top w:w="0" w:type="dxa"/>
              <w:left w:w="0" w:type="dxa"/>
              <w:bottom w:w="0" w:type="dxa"/>
              <w:right w:w="0" w:type="dxa"/>
            </w:tcMar>
            <w:vAlign w:val="center"/>
          </w:tcPr>
          <w:p w14:paraId="108CEA69" w14:textId="77777777" w:rsidR="0068494B" w:rsidRPr="00785543"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090969D5" w14:textId="77777777" w:rsidR="0068494B" w:rsidRPr="00785543"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492DBFE2" w14:textId="77777777" w:rsidR="0068494B" w:rsidRPr="00785543"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7B272115" w14:textId="77777777" w:rsidR="0068494B" w:rsidRPr="00785543" w:rsidRDefault="0068494B" w:rsidP="007933F1">
            <w:pPr>
              <w:spacing w:after="0" w:line="240" w:lineRule="auto"/>
              <w:jc w:val="center"/>
              <w:rPr>
                <w:rFonts w:ascii="Times New Roman" w:hAnsi="Times New Roman" w:cs="Times New Roman"/>
                <w:b/>
                <w:bCs/>
              </w:rPr>
            </w:pPr>
          </w:p>
        </w:tc>
        <w:tc>
          <w:tcPr>
            <w:tcW w:w="480" w:type="pct"/>
            <w:shd w:val="clear" w:color="auto" w:fill="auto"/>
            <w:tcMar>
              <w:top w:w="0" w:type="dxa"/>
              <w:left w:w="0" w:type="dxa"/>
              <w:bottom w:w="0" w:type="dxa"/>
              <w:right w:w="0" w:type="dxa"/>
            </w:tcMar>
            <w:vAlign w:val="center"/>
          </w:tcPr>
          <w:p w14:paraId="272D169F" w14:textId="77777777" w:rsidR="0068494B" w:rsidRPr="00785543" w:rsidRDefault="0068494B" w:rsidP="007933F1">
            <w:pPr>
              <w:spacing w:after="0" w:line="240" w:lineRule="auto"/>
              <w:jc w:val="center"/>
              <w:rPr>
                <w:rFonts w:ascii="Times New Roman" w:hAnsi="Times New Roman" w:cs="Times New Roman"/>
                <w:b/>
                <w:bCs/>
              </w:rPr>
            </w:pPr>
          </w:p>
        </w:tc>
        <w:tc>
          <w:tcPr>
            <w:tcW w:w="340" w:type="pct"/>
            <w:shd w:val="clear" w:color="auto" w:fill="auto"/>
            <w:tcMar>
              <w:top w:w="0" w:type="dxa"/>
              <w:left w:w="0" w:type="dxa"/>
              <w:bottom w:w="0" w:type="dxa"/>
              <w:right w:w="0" w:type="dxa"/>
            </w:tcMar>
            <w:vAlign w:val="center"/>
          </w:tcPr>
          <w:p w14:paraId="07C98C22" w14:textId="77777777" w:rsidR="0068494B" w:rsidRPr="00785543"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5A11BAEF" w14:textId="77777777" w:rsidR="0068494B" w:rsidRPr="00785543"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753D40B5" w14:textId="77777777" w:rsidR="0068494B" w:rsidRPr="00785543" w:rsidRDefault="0068494B" w:rsidP="007933F1">
            <w:pPr>
              <w:spacing w:after="0" w:line="240" w:lineRule="auto"/>
              <w:jc w:val="center"/>
              <w:rPr>
                <w:rFonts w:ascii="Times New Roman" w:hAnsi="Times New Roman" w:cs="Times New Roman"/>
                <w:b/>
                <w:bCs/>
              </w:rPr>
            </w:pPr>
          </w:p>
        </w:tc>
      </w:tr>
    </w:tbl>
    <w:p w14:paraId="70630672" w14:textId="77777777" w:rsidR="0068494B" w:rsidRPr="00785543" w:rsidRDefault="0068494B" w:rsidP="007933F1">
      <w:pPr>
        <w:spacing w:after="0" w:line="240" w:lineRule="auto"/>
        <w:rPr>
          <w:rFonts w:ascii="Times New Roman" w:hAnsi="Times New Roman" w:cs="Times New Roman"/>
          <w:b/>
          <w:i/>
          <w:color w:val="FF0000"/>
        </w:rPr>
      </w:pPr>
      <w:r w:rsidRPr="00785543">
        <w:rPr>
          <w:rFonts w:ascii="Times New Roman" w:hAnsi="Times New Roman" w:cs="Times New Roman"/>
          <w:b/>
          <w:i/>
          <w:color w:val="FF0000"/>
        </w:rPr>
        <w:t>* se selectează din nomenclator</w:t>
      </w:r>
    </w:p>
    <w:p w14:paraId="21FB25DF" w14:textId="77777777" w:rsidR="0068494B" w:rsidRPr="00785543" w:rsidRDefault="0068494B" w:rsidP="007933F1">
      <w:pPr>
        <w:spacing w:after="0" w:line="240" w:lineRule="auto"/>
        <w:rPr>
          <w:rFonts w:ascii="Times New Roman" w:hAnsi="Times New Roman" w:cs="Times New Roman"/>
          <w:b/>
          <w:i/>
          <w:color w:val="FF0000"/>
        </w:rPr>
      </w:pPr>
    </w:p>
    <w:p w14:paraId="3AE8A990"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Detalii proiect</w:t>
      </w:r>
    </w:p>
    <w:p w14:paraId="0ABDD315"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346"/>
      </w:tblGrid>
      <w:tr w:rsidR="0068494B" w:rsidRPr="00785543" w14:paraId="4895B79B" w14:textId="77777777" w:rsidTr="0068494B">
        <w:tc>
          <w:tcPr>
            <w:tcW w:w="9572" w:type="dxa"/>
          </w:tcPr>
          <w:p w14:paraId="2F5770F8" w14:textId="77777777" w:rsidR="0068494B" w:rsidRPr="00785543" w:rsidRDefault="0068494B" w:rsidP="007933F1">
            <w:pPr>
              <w:rPr>
                <w:rFonts w:ascii="Times New Roman" w:eastAsia="Times New Roman" w:hAnsi="Times New Roman" w:cs="Times New Roman"/>
                <w:lang w:eastAsia="ro-RO"/>
              </w:rPr>
            </w:pPr>
          </w:p>
        </w:tc>
      </w:tr>
    </w:tbl>
    <w:p w14:paraId="32B18329" w14:textId="77777777" w:rsidR="0068494B" w:rsidRPr="00785543" w:rsidRDefault="0068494B" w:rsidP="007933F1">
      <w:pPr>
        <w:spacing w:after="0" w:line="240" w:lineRule="auto"/>
        <w:rPr>
          <w:rFonts w:ascii="Times New Roman" w:eastAsia="Times New Roman" w:hAnsi="Times New Roman" w:cs="Times New Roman"/>
          <w:lang w:eastAsia="ro-RO"/>
        </w:rPr>
      </w:pPr>
    </w:p>
    <w:p w14:paraId="5F018B2B"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346"/>
      </w:tblGrid>
      <w:tr w:rsidR="0068494B" w:rsidRPr="00785543" w14:paraId="401A96E6" w14:textId="77777777" w:rsidTr="0068494B">
        <w:tc>
          <w:tcPr>
            <w:tcW w:w="9572" w:type="dxa"/>
          </w:tcPr>
          <w:p w14:paraId="5944D134" w14:textId="77777777" w:rsidR="0068494B" w:rsidRPr="00785543" w:rsidRDefault="0068494B" w:rsidP="007933F1">
            <w:pPr>
              <w:rPr>
                <w:rFonts w:ascii="Times New Roman" w:eastAsia="Times New Roman" w:hAnsi="Times New Roman" w:cs="Times New Roman"/>
                <w:lang w:eastAsia="ro-RO"/>
              </w:rPr>
            </w:pPr>
          </w:p>
        </w:tc>
      </w:tr>
    </w:tbl>
    <w:p w14:paraId="571BDBAE" w14:textId="77777777" w:rsidR="0068494B" w:rsidRPr="00785543" w:rsidRDefault="0068494B" w:rsidP="007933F1">
      <w:pPr>
        <w:spacing w:after="0" w:line="240" w:lineRule="auto"/>
        <w:rPr>
          <w:rFonts w:ascii="Times New Roman" w:eastAsia="Times New Roman" w:hAnsi="Times New Roman" w:cs="Times New Roman"/>
          <w:b/>
          <w:bCs/>
          <w:lang w:eastAsia="ro-RO"/>
        </w:rPr>
      </w:pPr>
    </w:p>
    <w:p w14:paraId="62C79227"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346"/>
      </w:tblGrid>
      <w:tr w:rsidR="0068494B" w:rsidRPr="00785543" w14:paraId="0CE191D4" w14:textId="77777777" w:rsidTr="0068494B">
        <w:tc>
          <w:tcPr>
            <w:tcW w:w="9572" w:type="dxa"/>
          </w:tcPr>
          <w:p w14:paraId="1D3ECA3F" w14:textId="77777777" w:rsidR="0068494B" w:rsidRPr="00785543" w:rsidRDefault="0068494B" w:rsidP="007933F1">
            <w:pPr>
              <w:rPr>
                <w:rFonts w:ascii="Times New Roman" w:eastAsia="Times New Roman" w:hAnsi="Times New Roman" w:cs="Times New Roman"/>
                <w:lang w:eastAsia="ro-RO"/>
              </w:rPr>
            </w:pPr>
          </w:p>
        </w:tc>
      </w:tr>
    </w:tbl>
    <w:p w14:paraId="44A43BAC" w14:textId="77777777" w:rsidR="0068494B" w:rsidRPr="00785543" w:rsidRDefault="0068494B" w:rsidP="007933F1">
      <w:pPr>
        <w:spacing w:after="0" w:line="240" w:lineRule="auto"/>
        <w:rPr>
          <w:rFonts w:ascii="Times New Roman" w:eastAsia="Times New Roman" w:hAnsi="Times New Roman" w:cs="Times New Roman"/>
          <w:b/>
          <w:bCs/>
          <w:lang w:eastAsia="ro-RO"/>
        </w:rPr>
      </w:pPr>
    </w:p>
    <w:p w14:paraId="6B91FE2A"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Împrumuturi</w:t>
      </w:r>
    </w:p>
    <w:tbl>
      <w:tblPr>
        <w:tblStyle w:val="TableGrid"/>
        <w:tblW w:w="0" w:type="auto"/>
        <w:tblLook w:val="04A0" w:firstRow="1" w:lastRow="0" w:firstColumn="1" w:lastColumn="0" w:noHBand="0" w:noVBand="1"/>
      </w:tblPr>
      <w:tblGrid>
        <w:gridCol w:w="9346"/>
      </w:tblGrid>
      <w:tr w:rsidR="0068494B" w:rsidRPr="00785543" w14:paraId="09C32329" w14:textId="77777777" w:rsidTr="0068494B">
        <w:tc>
          <w:tcPr>
            <w:tcW w:w="9572" w:type="dxa"/>
          </w:tcPr>
          <w:p w14:paraId="5AD07270" w14:textId="77777777" w:rsidR="0068494B" w:rsidRPr="00785543" w:rsidRDefault="0068494B" w:rsidP="007933F1">
            <w:pPr>
              <w:rPr>
                <w:rFonts w:ascii="Times New Roman" w:eastAsia="Times New Roman" w:hAnsi="Times New Roman" w:cs="Times New Roman"/>
                <w:lang w:eastAsia="ro-RO"/>
              </w:rPr>
            </w:pPr>
          </w:p>
        </w:tc>
      </w:tr>
    </w:tbl>
    <w:p w14:paraId="1E2881A9" w14:textId="77777777" w:rsidR="0068494B" w:rsidRPr="00785543" w:rsidRDefault="0068494B" w:rsidP="007933F1">
      <w:pPr>
        <w:spacing w:after="0" w:line="240" w:lineRule="auto"/>
        <w:rPr>
          <w:rFonts w:ascii="Times New Roman" w:hAnsi="Times New Roman" w:cs="Times New Roman"/>
          <w:b/>
        </w:rPr>
      </w:pPr>
    </w:p>
    <w:p w14:paraId="1302F8DA" w14:textId="77777777" w:rsidR="0068494B" w:rsidRPr="00785543" w:rsidRDefault="0068494B" w:rsidP="007933F1">
      <w:pPr>
        <w:spacing w:after="0" w:line="240" w:lineRule="auto"/>
        <w:rPr>
          <w:rFonts w:ascii="Times New Roman" w:hAnsi="Times New Roman" w:cs="Times New Roman"/>
          <w:b/>
        </w:rPr>
      </w:pPr>
      <w:r w:rsidRPr="00785543">
        <w:rPr>
          <w:rFonts w:ascii="Times New Roman" w:hAnsi="Times New Roman" w:cs="Times New Roman"/>
          <w:b/>
        </w:rPr>
        <w:t>Structura grupului</w:t>
      </w:r>
    </w:p>
    <w:p w14:paraId="74118F78" w14:textId="77777777" w:rsidR="0068494B" w:rsidRPr="00785543" w:rsidRDefault="0068494B" w:rsidP="007933F1">
      <w:pPr>
        <w:spacing w:after="0" w:line="240" w:lineRule="auto"/>
        <w:rPr>
          <w:rFonts w:ascii="Times New Roman" w:hAnsi="Times New Roman" w:cs="Times New Roman"/>
          <w:b/>
        </w:rPr>
      </w:pPr>
    </w:p>
    <w:p w14:paraId="60B9EB59" w14:textId="77777777" w:rsidR="0068494B" w:rsidRPr="00785543" w:rsidRDefault="0068494B" w:rsidP="007933F1">
      <w:pPr>
        <w:spacing w:after="0" w:line="240" w:lineRule="auto"/>
        <w:rPr>
          <w:rFonts w:ascii="Times New Roman" w:hAnsi="Times New Roman" w:cs="Times New Roman"/>
          <w:b/>
        </w:rPr>
      </w:pPr>
      <w:r w:rsidRPr="00785543">
        <w:rPr>
          <w:rFonts w:ascii="Times New Roman" w:hAnsi="Times New Roman" w:cs="Times New Roman"/>
          <w:b/>
        </w:rPr>
        <w:t>Descrierea structurii grupului</w:t>
      </w:r>
    </w:p>
    <w:tbl>
      <w:tblPr>
        <w:tblStyle w:val="TableGrid"/>
        <w:tblW w:w="0" w:type="auto"/>
        <w:tblLook w:val="04A0" w:firstRow="1" w:lastRow="0" w:firstColumn="1" w:lastColumn="0" w:noHBand="0" w:noVBand="1"/>
      </w:tblPr>
      <w:tblGrid>
        <w:gridCol w:w="9346"/>
      </w:tblGrid>
      <w:tr w:rsidR="0068494B" w:rsidRPr="00785543" w14:paraId="62AD7FF2" w14:textId="77777777" w:rsidTr="0068494B">
        <w:tc>
          <w:tcPr>
            <w:tcW w:w="9572" w:type="dxa"/>
          </w:tcPr>
          <w:p w14:paraId="57869FCE" w14:textId="77777777" w:rsidR="0068494B" w:rsidRPr="00785543" w:rsidRDefault="0068494B" w:rsidP="007933F1">
            <w:pPr>
              <w:rPr>
                <w:rFonts w:ascii="Times New Roman" w:hAnsi="Times New Roman" w:cs="Times New Roman"/>
                <w:b/>
              </w:rPr>
            </w:pPr>
            <w:r w:rsidRPr="00785543">
              <w:rPr>
                <w:rFonts w:ascii="Times New Roman" w:hAnsi="Times New Roman" w:cs="Times New Roman"/>
                <w:b/>
              </w:rPr>
              <w:t>NA pentru OS 3.2</w:t>
            </w:r>
          </w:p>
        </w:tc>
      </w:tr>
    </w:tbl>
    <w:p w14:paraId="35124626" w14:textId="77777777" w:rsidR="00892D2F" w:rsidRPr="00785543" w:rsidRDefault="00892D2F" w:rsidP="007933F1">
      <w:pPr>
        <w:spacing w:after="0" w:line="240" w:lineRule="auto"/>
        <w:rPr>
          <w:rFonts w:ascii="Times New Roman" w:hAnsi="Times New Roman" w:cs="Times New Roman"/>
          <w:b/>
        </w:rPr>
      </w:pPr>
    </w:p>
    <w:p w14:paraId="1919F47A" w14:textId="77777777" w:rsidR="003F1A1E" w:rsidRPr="00785543" w:rsidRDefault="003F1A1E" w:rsidP="007933F1">
      <w:pPr>
        <w:spacing w:after="0" w:line="240" w:lineRule="auto"/>
        <w:rPr>
          <w:rFonts w:ascii="Times New Roman" w:hAnsi="Times New Roman" w:cs="Times New Roman"/>
          <w:b/>
        </w:rPr>
      </w:pPr>
    </w:p>
    <w:p w14:paraId="13C4A98A" w14:textId="77777777" w:rsidR="003F1A1E" w:rsidRPr="00785543"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 w:name="_Toc446079460"/>
      <w:r w:rsidRPr="00785543">
        <w:rPr>
          <w:rFonts w:ascii="Times New Roman" w:hAnsi="Times New Roman" w:cs="Times New Roman"/>
          <w:color w:val="auto"/>
          <w:sz w:val="22"/>
          <w:szCs w:val="22"/>
        </w:rPr>
        <w:t>2.</w:t>
      </w:r>
      <w:r w:rsidR="003F1A1E" w:rsidRPr="00785543">
        <w:rPr>
          <w:rFonts w:ascii="Times New Roman" w:hAnsi="Times New Roman" w:cs="Times New Roman"/>
          <w:color w:val="auto"/>
          <w:sz w:val="22"/>
          <w:szCs w:val="22"/>
        </w:rPr>
        <w:t xml:space="preserve"> Atribute proiect</w:t>
      </w:r>
      <w:bookmarkEnd w:id="3"/>
    </w:p>
    <w:p w14:paraId="7AA8D5F7" w14:textId="77777777" w:rsidR="003F1A1E" w:rsidRPr="00785543" w:rsidRDefault="003F1A1E" w:rsidP="007933F1">
      <w:pPr>
        <w:spacing w:after="0" w:line="240" w:lineRule="auto"/>
        <w:rPr>
          <w:rFonts w:ascii="Times New Roman" w:hAnsi="Times New Roman" w:cs="Times New Roman"/>
          <w:b/>
        </w:rPr>
      </w:pPr>
    </w:p>
    <w:p w14:paraId="3A2565D5"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r w:rsidRPr="00785543">
        <w:rPr>
          <w:rFonts w:ascii="Times New Roman" w:eastAsia="Times New Roman" w:hAnsi="Times New Roman" w:cs="Times New Roman"/>
          <w:b/>
          <w:bCs/>
          <w:color w:val="262626"/>
          <w:lang w:eastAsia="ro-RO"/>
        </w:rPr>
        <w:t>Tip proiect</w:t>
      </w:r>
    </w:p>
    <w:tbl>
      <w:tblPr>
        <w:tblStyle w:val="TableGrid"/>
        <w:tblW w:w="0" w:type="auto"/>
        <w:tblLook w:val="04A0" w:firstRow="1" w:lastRow="0" w:firstColumn="1" w:lastColumn="0" w:noHBand="0" w:noVBand="1"/>
      </w:tblPr>
      <w:tblGrid>
        <w:gridCol w:w="9346"/>
      </w:tblGrid>
      <w:tr w:rsidR="0068494B" w:rsidRPr="00785543" w14:paraId="3D561616" w14:textId="77777777" w:rsidTr="0068494B">
        <w:tc>
          <w:tcPr>
            <w:tcW w:w="9572" w:type="dxa"/>
          </w:tcPr>
          <w:p w14:paraId="47C07505" w14:textId="77777777" w:rsidR="0068494B" w:rsidRPr="00785543" w:rsidRDefault="0068494B" w:rsidP="007933F1">
            <w:pPr>
              <w:rPr>
                <w:rFonts w:ascii="Times New Roman" w:eastAsia="Times New Roman" w:hAnsi="Times New Roman" w:cs="Times New Roman"/>
                <w:b/>
                <w:bCs/>
                <w:color w:val="262626"/>
                <w:lang w:eastAsia="ro-RO"/>
              </w:rPr>
            </w:pPr>
            <w:r w:rsidRPr="00785543">
              <w:rPr>
                <w:rFonts w:ascii="Times New Roman" w:eastAsia="Times New Roman" w:hAnsi="Times New Roman" w:cs="Times New Roman"/>
                <w:b/>
                <w:bCs/>
                <w:color w:val="FF0000"/>
                <w:lang w:eastAsia="ro-RO"/>
              </w:rPr>
              <w:t xml:space="preserve">Se selectează din nomenclator </w:t>
            </w:r>
          </w:p>
        </w:tc>
      </w:tr>
    </w:tbl>
    <w:p w14:paraId="2A9A1898"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
          <w:bCs/>
          <w:color w:val="262626"/>
          <w:lang w:eastAsia="ro-RO"/>
        </w:rPr>
        <w:t xml:space="preserve">Proiect major </w:t>
      </w:r>
      <w:r w:rsidRPr="00785543">
        <w:rPr>
          <w:rFonts w:ascii="Times New Roman" w:eastAsia="Times New Roman" w:hAnsi="Times New Roman" w:cs="Times New Roman"/>
          <w:bCs/>
          <w:color w:val="262626"/>
          <w:lang w:eastAsia="ro-RO"/>
        </w:rPr>
        <w:t>DA / NU</w:t>
      </w:r>
    </w:p>
    <w:p w14:paraId="74AE4772"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r w:rsidRPr="00785543">
        <w:rPr>
          <w:rStyle w:val="Strong"/>
          <w:rFonts w:ascii="Times New Roman" w:hAnsi="Times New Roman" w:cs="Times New Roman"/>
          <w:color w:val="262626"/>
          <w:shd w:val="clear" w:color="auto" w:fill="FBFBFB"/>
        </w:rPr>
        <w:t>Codul comun de identificare (</w:t>
      </w:r>
      <w:r w:rsidRPr="00785543">
        <w:rPr>
          <w:rFonts w:ascii="Times New Roman" w:eastAsia="Times New Roman" w:hAnsi="Times New Roman" w:cs="Times New Roman"/>
          <w:b/>
          <w:bCs/>
          <w:color w:val="262626"/>
          <w:lang w:eastAsia="ro-RO"/>
        </w:rPr>
        <w:t xml:space="preserve">CCI) </w:t>
      </w:r>
    </w:p>
    <w:tbl>
      <w:tblPr>
        <w:tblStyle w:val="TableGrid"/>
        <w:tblW w:w="0" w:type="auto"/>
        <w:tblLook w:val="04A0" w:firstRow="1" w:lastRow="0" w:firstColumn="1" w:lastColumn="0" w:noHBand="0" w:noVBand="1"/>
      </w:tblPr>
      <w:tblGrid>
        <w:gridCol w:w="9288"/>
      </w:tblGrid>
      <w:tr w:rsidR="0068494B" w:rsidRPr="00785543" w14:paraId="2D06586C" w14:textId="77777777" w:rsidTr="0068494B">
        <w:tc>
          <w:tcPr>
            <w:tcW w:w="9288" w:type="dxa"/>
          </w:tcPr>
          <w:p w14:paraId="5CF7E483" w14:textId="77777777" w:rsidR="0068494B" w:rsidRPr="00785543" w:rsidRDefault="0068494B" w:rsidP="007933F1">
            <w:pPr>
              <w:rPr>
                <w:rFonts w:ascii="Times New Roman" w:eastAsia="Times New Roman" w:hAnsi="Times New Roman" w:cs="Times New Roman"/>
                <w:b/>
                <w:bCs/>
                <w:color w:val="262626"/>
                <w:lang w:eastAsia="ro-RO"/>
              </w:rPr>
            </w:pPr>
          </w:p>
        </w:tc>
      </w:tr>
    </w:tbl>
    <w:p w14:paraId="677AF11D"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p>
    <w:p w14:paraId="7280C31E"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
          <w:bCs/>
          <w:color w:val="262626"/>
          <w:lang w:eastAsia="ro-RO"/>
        </w:rPr>
        <w:t xml:space="preserve">Proiectul figurează in lista Proiectelor Majore (PM) </w:t>
      </w:r>
      <w:r w:rsidRPr="00785543">
        <w:rPr>
          <w:rFonts w:ascii="Times New Roman" w:eastAsia="Times New Roman" w:hAnsi="Times New Roman" w:cs="Times New Roman"/>
          <w:bCs/>
          <w:color w:val="262626"/>
          <w:lang w:eastAsia="ro-RO"/>
        </w:rPr>
        <w:t>DA / NU</w:t>
      </w:r>
    </w:p>
    <w:p w14:paraId="50CA5114"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p>
    <w:p w14:paraId="7C955DC7"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
          <w:bCs/>
          <w:color w:val="262626"/>
          <w:lang w:eastAsia="ro-RO"/>
        </w:rPr>
        <w:t xml:space="preserve">Proiect fazat </w:t>
      </w:r>
      <w:r w:rsidRPr="00785543">
        <w:rPr>
          <w:rFonts w:ascii="Times New Roman" w:eastAsia="Times New Roman" w:hAnsi="Times New Roman" w:cs="Times New Roman"/>
          <w:bCs/>
          <w:color w:val="262626"/>
          <w:lang w:eastAsia="ro-RO"/>
        </w:rPr>
        <w:t>DA / NU</w:t>
      </w:r>
    </w:p>
    <w:p w14:paraId="093BA29E"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r w:rsidRPr="00785543">
        <w:rPr>
          <w:rFonts w:ascii="Times New Roman" w:eastAsia="Times New Roman" w:hAnsi="Times New Roman" w:cs="Times New Roman"/>
          <w:b/>
          <w:bCs/>
          <w:color w:val="262626"/>
          <w:lang w:eastAsia="ro-RO"/>
        </w:rPr>
        <w:t xml:space="preserve">Numărul fazei </w:t>
      </w:r>
    </w:p>
    <w:tbl>
      <w:tblPr>
        <w:tblStyle w:val="TableGrid"/>
        <w:tblW w:w="0" w:type="auto"/>
        <w:tblLook w:val="04A0" w:firstRow="1" w:lastRow="0" w:firstColumn="1" w:lastColumn="0" w:noHBand="0" w:noVBand="1"/>
      </w:tblPr>
      <w:tblGrid>
        <w:gridCol w:w="9288"/>
      </w:tblGrid>
      <w:tr w:rsidR="0068494B" w:rsidRPr="00785543" w14:paraId="025671F2" w14:textId="77777777" w:rsidTr="0068494B">
        <w:tc>
          <w:tcPr>
            <w:tcW w:w="9288" w:type="dxa"/>
          </w:tcPr>
          <w:p w14:paraId="4FDA3CAC" w14:textId="77777777" w:rsidR="0068494B" w:rsidRPr="00785543" w:rsidRDefault="0068494B" w:rsidP="007933F1">
            <w:pPr>
              <w:rPr>
                <w:rFonts w:ascii="Times New Roman" w:eastAsia="Times New Roman" w:hAnsi="Times New Roman" w:cs="Times New Roman"/>
                <w:b/>
                <w:bCs/>
                <w:color w:val="262626"/>
                <w:lang w:eastAsia="ro-RO"/>
              </w:rPr>
            </w:pPr>
          </w:p>
        </w:tc>
      </w:tr>
    </w:tbl>
    <w:p w14:paraId="495E1420"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p>
    <w:p w14:paraId="3936E6D8"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
          <w:bCs/>
          <w:color w:val="262626"/>
          <w:lang w:eastAsia="ro-RO"/>
        </w:rPr>
        <w:t xml:space="preserve">Proiectul face parte dintr-o rețea transeuropeana </w:t>
      </w:r>
      <w:r w:rsidRPr="00785543">
        <w:rPr>
          <w:rFonts w:ascii="Times New Roman" w:eastAsia="Times New Roman" w:hAnsi="Times New Roman" w:cs="Times New Roman"/>
          <w:bCs/>
          <w:color w:val="262626"/>
          <w:lang w:eastAsia="ro-RO"/>
        </w:rPr>
        <w:t>DA / NU</w:t>
      </w:r>
    </w:p>
    <w:p w14:paraId="0A42C76F"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p>
    <w:p w14:paraId="3EE9B46E"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
          <w:bCs/>
          <w:color w:val="262626"/>
          <w:lang w:eastAsia="ro-RO"/>
        </w:rPr>
        <w:t xml:space="preserve">Operațiunea este Plan de Acțiune Comun (PAC) </w:t>
      </w:r>
      <w:r w:rsidRPr="00785543">
        <w:rPr>
          <w:rFonts w:ascii="Times New Roman" w:eastAsia="Times New Roman" w:hAnsi="Times New Roman" w:cs="Times New Roman"/>
          <w:bCs/>
          <w:color w:val="262626"/>
          <w:lang w:eastAsia="ro-RO"/>
        </w:rPr>
        <w:t>DA / NU</w:t>
      </w:r>
    </w:p>
    <w:p w14:paraId="26BBC843"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r w:rsidRPr="00785543">
        <w:rPr>
          <w:rFonts w:ascii="Times New Roman" w:eastAsia="Times New Roman" w:hAnsi="Times New Roman" w:cs="Times New Roman"/>
          <w:b/>
          <w:bCs/>
          <w:color w:val="262626"/>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68494B" w:rsidRPr="00785543" w14:paraId="1B6E9CBB" w14:textId="77777777" w:rsidTr="0068494B">
        <w:tc>
          <w:tcPr>
            <w:tcW w:w="9288" w:type="dxa"/>
          </w:tcPr>
          <w:p w14:paraId="0CFE8630" w14:textId="77777777" w:rsidR="0068494B" w:rsidRPr="00785543" w:rsidRDefault="0068494B" w:rsidP="007933F1">
            <w:pPr>
              <w:rPr>
                <w:rFonts w:ascii="Times New Roman" w:eastAsia="Times New Roman" w:hAnsi="Times New Roman" w:cs="Times New Roman"/>
                <w:b/>
                <w:bCs/>
                <w:color w:val="262626"/>
                <w:lang w:eastAsia="ro-RO"/>
              </w:rPr>
            </w:pPr>
          </w:p>
        </w:tc>
      </w:tr>
    </w:tbl>
    <w:p w14:paraId="7D7F7BBC"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r w:rsidRPr="00785543">
        <w:rPr>
          <w:rFonts w:ascii="Times New Roman" w:eastAsia="Times New Roman" w:hAnsi="Times New Roman" w:cs="Times New Roman"/>
          <w:b/>
          <w:bCs/>
          <w:color w:val="262626"/>
          <w:lang w:eastAsia="ro-RO"/>
        </w:rPr>
        <w:t xml:space="preserve">Proiectul include finanțare Inițiativa Locuri de Muncă pentru Tineri (ILMT): Da/Nu </w:t>
      </w:r>
    </w:p>
    <w:p w14:paraId="1EBAD848"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
          <w:bCs/>
          <w:color w:val="262626"/>
          <w:lang w:eastAsia="ro-RO"/>
        </w:rPr>
        <w:t xml:space="preserve">Sprijinul public va constitui ajutor de stat: </w:t>
      </w:r>
      <w:r w:rsidRPr="00785543">
        <w:rPr>
          <w:rFonts w:ascii="Times New Roman" w:eastAsia="Times New Roman" w:hAnsi="Times New Roman" w:cs="Times New Roman"/>
          <w:bCs/>
          <w:color w:val="262626"/>
          <w:lang w:eastAsia="ro-RO"/>
        </w:rPr>
        <w:t>DA / NU</w:t>
      </w:r>
    </w:p>
    <w:p w14:paraId="0107F4BD"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r w:rsidRPr="00785543">
        <w:rPr>
          <w:rFonts w:ascii="Times New Roman" w:eastAsia="Times New Roman" w:hAnsi="Times New Roman" w:cs="Times New Roman"/>
          <w:b/>
          <w:bCs/>
          <w:color w:val="262626"/>
          <w:lang w:eastAsia="ro-RO"/>
        </w:rPr>
        <w:t>Proiectul este in cadrul unei structuri Parteneriat Public Privat (PPP): Da/NU</w:t>
      </w:r>
    </w:p>
    <w:p w14:paraId="29449B14"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
          <w:bCs/>
          <w:color w:val="262626"/>
          <w:lang w:eastAsia="ro-RO"/>
        </w:rPr>
        <w:t xml:space="preserve">Proiectul este generator de venit: </w:t>
      </w:r>
      <w:r w:rsidRPr="00785543">
        <w:rPr>
          <w:rFonts w:ascii="Times New Roman" w:eastAsia="Times New Roman" w:hAnsi="Times New Roman" w:cs="Times New Roman"/>
          <w:bCs/>
          <w:color w:val="262626"/>
          <w:lang w:eastAsia="ro-RO"/>
        </w:rPr>
        <w:t>DA / NU</w:t>
      </w:r>
    </w:p>
    <w:p w14:paraId="47FE0C62"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p>
    <w:tbl>
      <w:tblPr>
        <w:tblStyle w:val="TableGrid"/>
        <w:tblW w:w="0" w:type="auto"/>
        <w:tblLook w:val="04A0" w:firstRow="1" w:lastRow="0" w:firstColumn="1" w:lastColumn="0" w:noHBand="0" w:noVBand="1"/>
      </w:tblPr>
      <w:tblGrid>
        <w:gridCol w:w="3114"/>
        <w:gridCol w:w="3116"/>
        <w:gridCol w:w="3116"/>
      </w:tblGrid>
      <w:tr w:rsidR="0068494B" w:rsidRPr="00785543" w14:paraId="30834522" w14:textId="77777777" w:rsidTr="0068494B">
        <w:tc>
          <w:tcPr>
            <w:tcW w:w="3190" w:type="dxa"/>
          </w:tcPr>
          <w:p w14:paraId="782DE0D4" w14:textId="77777777" w:rsidR="0068494B" w:rsidRPr="00785543" w:rsidRDefault="0068494B" w:rsidP="007933F1">
            <w:pPr>
              <w:rPr>
                <w:rFonts w:ascii="Times New Roman" w:eastAsia="Times New Roman" w:hAnsi="Times New Roman" w:cs="Times New Roman"/>
                <w:bCs/>
                <w:color w:val="262626"/>
                <w:lang w:eastAsia="ro-RO"/>
              </w:rPr>
            </w:pPr>
            <w:r w:rsidRPr="00785543">
              <w:rPr>
                <w:rStyle w:val="Strong"/>
                <w:rFonts w:ascii="Times New Roman" w:hAnsi="Times New Roman" w:cs="Times New Roman"/>
              </w:rPr>
              <w:t>Pro rată a venitului net actualizat(%)</w:t>
            </w:r>
          </w:p>
        </w:tc>
        <w:tc>
          <w:tcPr>
            <w:tcW w:w="3191" w:type="dxa"/>
          </w:tcPr>
          <w:p w14:paraId="131729A4" w14:textId="77777777" w:rsidR="0068494B" w:rsidRPr="00785543" w:rsidRDefault="0068494B" w:rsidP="007933F1">
            <w:pPr>
              <w:rPr>
                <w:rFonts w:ascii="Times New Roman" w:eastAsia="Times New Roman" w:hAnsi="Times New Roman" w:cs="Times New Roman"/>
                <w:bCs/>
                <w:color w:val="262626"/>
                <w:lang w:eastAsia="ro-RO"/>
              </w:rPr>
            </w:pPr>
            <w:r w:rsidRPr="00785543">
              <w:rPr>
                <w:rStyle w:val="Strong"/>
                <w:rFonts w:ascii="Times New Roman" w:hAnsi="Times New Roman" w:cs="Times New Roman"/>
              </w:rPr>
              <w:t>Pro rată a venitului net actualizat(%)</w:t>
            </w:r>
          </w:p>
        </w:tc>
        <w:tc>
          <w:tcPr>
            <w:tcW w:w="3191" w:type="dxa"/>
          </w:tcPr>
          <w:p w14:paraId="7AA53F88" w14:textId="77777777" w:rsidR="0068494B" w:rsidRPr="00785543" w:rsidRDefault="0068494B" w:rsidP="007933F1">
            <w:pPr>
              <w:rPr>
                <w:rFonts w:ascii="Times New Roman" w:eastAsia="Times New Roman" w:hAnsi="Times New Roman" w:cs="Times New Roman"/>
                <w:bCs/>
                <w:color w:val="262626"/>
                <w:lang w:eastAsia="ro-RO"/>
              </w:rPr>
            </w:pPr>
            <w:r w:rsidRPr="00785543">
              <w:rPr>
                <w:rStyle w:val="Strong"/>
                <w:rFonts w:ascii="Times New Roman" w:hAnsi="Times New Roman" w:cs="Times New Roman"/>
              </w:rPr>
              <w:t>Pro rată a venitului net actualizat(%)</w:t>
            </w:r>
          </w:p>
        </w:tc>
      </w:tr>
      <w:tr w:rsidR="0068494B" w:rsidRPr="00785543" w14:paraId="42989A0C" w14:textId="77777777" w:rsidTr="0068494B">
        <w:tc>
          <w:tcPr>
            <w:tcW w:w="3190" w:type="dxa"/>
          </w:tcPr>
          <w:p w14:paraId="37000597" w14:textId="77777777" w:rsidR="0068494B" w:rsidRPr="00785543" w:rsidRDefault="0068494B" w:rsidP="007933F1">
            <w:pPr>
              <w:rPr>
                <w:rFonts w:ascii="Times New Roman" w:eastAsia="Times New Roman" w:hAnsi="Times New Roman" w:cs="Times New Roman"/>
                <w:bCs/>
                <w:color w:val="262626"/>
                <w:lang w:eastAsia="ro-RO"/>
              </w:rPr>
            </w:pPr>
          </w:p>
        </w:tc>
        <w:tc>
          <w:tcPr>
            <w:tcW w:w="3191" w:type="dxa"/>
          </w:tcPr>
          <w:p w14:paraId="16E33C56" w14:textId="77777777" w:rsidR="0068494B" w:rsidRPr="00785543" w:rsidRDefault="0068494B" w:rsidP="007933F1">
            <w:pPr>
              <w:rPr>
                <w:rFonts w:ascii="Times New Roman" w:eastAsia="Times New Roman" w:hAnsi="Times New Roman" w:cs="Times New Roman"/>
                <w:bCs/>
                <w:color w:val="262626"/>
                <w:lang w:eastAsia="ro-RO"/>
              </w:rPr>
            </w:pPr>
          </w:p>
        </w:tc>
        <w:tc>
          <w:tcPr>
            <w:tcW w:w="3191" w:type="dxa"/>
          </w:tcPr>
          <w:p w14:paraId="268E77D9" w14:textId="77777777" w:rsidR="0068494B" w:rsidRPr="00785543" w:rsidRDefault="0068494B" w:rsidP="007933F1">
            <w:pPr>
              <w:rPr>
                <w:rFonts w:ascii="Times New Roman" w:eastAsia="Times New Roman" w:hAnsi="Times New Roman" w:cs="Times New Roman"/>
                <w:bCs/>
                <w:color w:val="262626"/>
                <w:lang w:eastAsia="ro-RO"/>
              </w:rPr>
            </w:pPr>
          </w:p>
        </w:tc>
      </w:tr>
    </w:tbl>
    <w:p w14:paraId="735A8C82"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p>
    <w:p w14:paraId="73CD425F"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
          <w:bCs/>
          <w:color w:val="262626"/>
          <w:lang w:eastAsia="ro-RO"/>
        </w:rPr>
        <w:t xml:space="preserve">Proiectul este asociat cu sit-ul Natura2000 </w:t>
      </w:r>
      <w:r w:rsidRPr="00785543">
        <w:rPr>
          <w:rFonts w:ascii="Times New Roman" w:eastAsia="Times New Roman" w:hAnsi="Times New Roman" w:cs="Times New Roman"/>
          <w:bCs/>
          <w:color w:val="262626"/>
          <w:lang w:eastAsia="ro-RO"/>
        </w:rPr>
        <w:t>DA / NU</w:t>
      </w:r>
    </w:p>
    <w:p w14:paraId="24782D20"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r w:rsidRPr="00785543">
        <w:rPr>
          <w:rFonts w:ascii="Times New Roman" w:eastAsia="Times New Roman" w:hAnsi="Times New Roman" w:cs="Times New Roman"/>
          <w:b/>
          <w:bCs/>
          <w:color w:val="262626"/>
          <w:lang w:eastAsia="ro-RO"/>
        </w:rPr>
        <w:t>Relevant pentru mecanismul ITI Delta Dunării DA/NU</w:t>
      </w:r>
    </w:p>
    <w:p w14:paraId="3167ECC8"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p>
    <w:p w14:paraId="7AF38B6C" w14:textId="77777777" w:rsidR="0068494B" w:rsidRPr="00785543" w:rsidRDefault="0068494B" w:rsidP="007933F1">
      <w:pPr>
        <w:spacing w:after="0" w:line="240" w:lineRule="auto"/>
        <w:rPr>
          <w:rFonts w:ascii="Times New Roman" w:hAnsi="Times New Roman" w:cs="Times New Roman"/>
          <w:b/>
        </w:rPr>
      </w:pPr>
    </w:p>
    <w:p w14:paraId="6C38951C" w14:textId="77777777" w:rsidR="0068494B" w:rsidRPr="00785543" w:rsidRDefault="00C670B3" w:rsidP="007933F1">
      <w:pPr>
        <w:pStyle w:val="Heading1"/>
        <w:shd w:val="clear" w:color="auto" w:fill="8DB3E2" w:themeFill="text2" w:themeFillTint="66"/>
        <w:spacing w:before="0" w:line="240" w:lineRule="auto"/>
        <w:rPr>
          <w:rFonts w:ascii="Times New Roman" w:hAnsi="Times New Roman" w:cs="Times New Roman"/>
          <w:bCs w:val="0"/>
          <w:color w:val="auto"/>
          <w:sz w:val="22"/>
          <w:szCs w:val="22"/>
        </w:rPr>
      </w:pPr>
      <w:bookmarkStart w:id="4" w:name="_Toc444250684"/>
      <w:bookmarkStart w:id="5" w:name="_Toc446079461"/>
      <w:r w:rsidRPr="00785543">
        <w:rPr>
          <w:rFonts w:ascii="Times New Roman" w:hAnsi="Times New Roman" w:cs="Times New Roman"/>
          <w:color w:val="auto"/>
          <w:sz w:val="22"/>
          <w:szCs w:val="22"/>
        </w:rPr>
        <w:t>3</w:t>
      </w:r>
      <w:r w:rsidR="0068494B" w:rsidRPr="00785543">
        <w:rPr>
          <w:rFonts w:ascii="Times New Roman" w:hAnsi="Times New Roman" w:cs="Times New Roman"/>
          <w:color w:val="auto"/>
          <w:sz w:val="22"/>
          <w:szCs w:val="22"/>
        </w:rPr>
        <w:t>. Complementaritatea finanțării anterioare</w:t>
      </w:r>
      <w:bookmarkEnd w:id="4"/>
      <w:bookmarkEnd w:id="5"/>
    </w:p>
    <w:p w14:paraId="51BD3C25" w14:textId="77777777" w:rsidR="0068494B" w:rsidRPr="00785543" w:rsidRDefault="0068494B" w:rsidP="007933F1">
      <w:pPr>
        <w:shd w:val="clear" w:color="auto" w:fill="FBFBFB"/>
        <w:spacing w:after="0" w:line="240" w:lineRule="auto"/>
        <w:rPr>
          <w:rFonts w:ascii="Times New Roman" w:eastAsia="Times New Roman" w:hAnsi="Times New Roman" w:cs="Times New Roman"/>
          <w:bCs/>
          <w:color w:val="262626"/>
          <w:lang w:eastAsia="ro-RO"/>
        </w:rPr>
      </w:pPr>
    </w:p>
    <w:p w14:paraId="63B943B6" w14:textId="77777777" w:rsidR="0068494B" w:rsidRPr="00785543" w:rsidRDefault="0068494B" w:rsidP="007933F1">
      <w:pPr>
        <w:shd w:val="clear" w:color="auto" w:fill="FBFBFB"/>
        <w:tabs>
          <w:tab w:val="left" w:pos="0"/>
        </w:tabs>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Cs/>
          <w:color w:val="262626"/>
          <w:lang w:eastAsia="ro-RO"/>
        </w:rPr>
        <w:t>Datele sunt completate automat de sistem, informațiile fiind preluate din funcția ”Solicitant”, Finanțări;</w:t>
      </w:r>
    </w:p>
    <w:p w14:paraId="55678903" w14:textId="77777777" w:rsidR="0068494B" w:rsidRPr="00785543" w:rsidRDefault="0068494B" w:rsidP="007933F1">
      <w:pPr>
        <w:spacing w:after="0" w:line="240" w:lineRule="auto"/>
        <w:rPr>
          <w:rFonts w:ascii="Times New Roman" w:hAnsi="Times New Roman" w:cs="Times New Roman"/>
          <w:b/>
        </w:rPr>
      </w:pPr>
    </w:p>
    <w:p w14:paraId="00002783" w14:textId="77777777" w:rsidR="003F1A1E" w:rsidRPr="00785543"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6" w:name="_Toc446079462"/>
      <w:r w:rsidRPr="00785543">
        <w:rPr>
          <w:rFonts w:ascii="Times New Roman" w:hAnsi="Times New Roman" w:cs="Times New Roman"/>
          <w:color w:val="auto"/>
          <w:sz w:val="22"/>
          <w:szCs w:val="22"/>
        </w:rPr>
        <w:t>4</w:t>
      </w:r>
      <w:r w:rsidR="006E49CF" w:rsidRPr="00785543">
        <w:rPr>
          <w:rFonts w:ascii="Times New Roman" w:hAnsi="Times New Roman" w:cs="Times New Roman"/>
          <w:color w:val="auto"/>
          <w:sz w:val="22"/>
          <w:szCs w:val="22"/>
        </w:rPr>
        <w:t>.</w:t>
      </w:r>
      <w:r w:rsidR="003F1A1E" w:rsidRPr="00785543">
        <w:rPr>
          <w:rFonts w:ascii="Times New Roman" w:hAnsi="Times New Roman" w:cs="Times New Roman"/>
          <w:color w:val="auto"/>
          <w:sz w:val="22"/>
          <w:szCs w:val="22"/>
        </w:rPr>
        <w:t xml:space="preserve"> Responsabil de proiect</w:t>
      </w:r>
      <w:bookmarkEnd w:id="6"/>
    </w:p>
    <w:p w14:paraId="20F883E4" w14:textId="77777777" w:rsidR="003F1A1E" w:rsidRPr="00785543"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3F1A1E" w:rsidRPr="00785543" w14:paraId="3E02B747" w14:textId="77777777" w:rsidTr="003F1A1E">
        <w:tc>
          <w:tcPr>
            <w:tcW w:w="3096" w:type="dxa"/>
          </w:tcPr>
          <w:p w14:paraId="78E87740" w14:textId="77777777" w:rsidR="003F1A1E" w:rsidRPr="00785543" w:rsidRDefault="003F1A1E" w:rsidP="007933F1">
            <w:pPr>
              <w:rPr>
                <w:rFonts w:ascii="Times New Roman" w:hAnsi="Times New Roman" w:cs="Times New Roman"/>
                <w:b/>
              </w:rPr>
            </w:pPr>
            <w:r w:rsidRPr="00785543">
              <w:rPr>
                <w:rFonts w:ascii="Times New Roman" w:hAnsi="Times New Roman" w:cs="Times New Roman"/>
                <w:b/>
              </w:rPr>
              <w:t>Nume</w:t>
            </w:r>
          </w:p>
        </w:tc>
        <w:tc>
          <w:tcPr>
            <w:tcW w:w="3096" w:type="dxa"/>
          </w:tcPr>
          <w:p w14:paraId="0933CD70" w14:textId="77777777" w:rsidR="003F1A1E" w:rsidRPr="00785543" w:rsidRDefault="003F1A1E" w:rsidP="007933F1">
            <w:pPr>
              <w:rPr>
                <w:rFonts w:ascii="Times New Roman" w:hAnsi="Times New Roman" w:cs="Times New Roman"/>
                <w:b/>
              </w:rPr>
            </w:pPr>
            <w:r w:rsidRPr="00785543">
              <w:rPr>
                <w:rFonts w:ascii="Times New Roman" w:hAnsi="Times New Roman" w:cs="Times New Roman"/>
                <w:b/>
              </w:rPr>
              <w:t>Prenume</w:t>
            </w:r>
          </w:p>
        </w:tc>
        <w:tc>
          <w:tcPr>
            <w:tcW w:w="3096" w:type="dxa"/>
          </w:tcPr>
          <w:p w14:paraId="235CE67B" w14:textId="77777777" w:rsidR="003F1A1E" w:rsidRPr="00785543" w:rsidRDefault="00503A87" w:rsidP="007933F1">
            <w:pPr>
              <w:rPr>
                <w:rFonts w:ascii="Times New Roman" w:hAnsi="Times New Roman" w:cs="Times New Roman"/>
                <w:b/>
              </w:rPr>
            </w:pPr>
            <w:r w:rsidRPr="00785543">
              <w:rPr>
                <w:rFonts w:ascii="Times New Roman" w:hAnsi="Times New Roman" w:cs="Times New Roman"/>
                <w:b/>
              </w:rPr>
              <w:t>Funcție</w:t>
            </w:r>
          </w:p>
        </w:tc>
      </w:tr>
      <w:tr w:rsidR="000C4756" w:rsidRPr="00785543" w14:paraId="7CF777A9" w14:textId="77777777" w:rsidTr="00A43DE6">
        <w:tc>
          <w:tcPr>
            <w:tcW w:w="6192" w:type="dxa"/>
            <w:gridSpan w:val="2"/>
          </w:tcPr>
          <w:p w14:paraId="093DFA49" w14:textId="77777777" w:rsidR="000C4756" w:rsidRPr="00785543" w:rsidRDefault="000C4756" w:rsidP="007933F1">
            <w:pPr>
              <w:rPr>
                <w:rFonts w:ascii="Times New Roman" w:hAnsi="Times New Roman" w:cs="Times New Roman"/>
                <w:color w:val="FF0000"/>
              </w:rPr>
            </w:pPr>
            <w:r w:rsidRPr="00785543">
              <w:rPr>
                <w:rFonts w:ascii="Times New Roman" w:hAnsi="Times New Roman" w:cs="Times New Roman"/>
                <w:i/>
                <w:color w:val="FF0000"/>
              </w:rPr>
              <w:t>Se completează cu numele și prenumele managerului de proiect</w:t>
            </w:r>
          </w:p>
        </w:tc>
        <w:tc>
          <w:tcPr>
            <w:tcW w:w="3096" w:type="dxa"/>
          </w:tcPr>
          <w:p w14:paraId="29B76DAE" w14:textId="77777777" w:rsidR="000C4756" w:rsidRPr="00785543" w:rsidRDefault="000C4756" w:rsidP="007933F1">
            <w:pPr>
              <w:rPr>
                <w:rFonts w:ascii="Times New Roman" w:hAnsi="Times New Roman" w:cs="Times New Roman"/>
                <w:b/>
              </w:rPr>
            </w:pPr>
            <w:r w:rsidRPr="00785543">
              <w:rPr>
                <w:rFonts w:ascii="Times New Roman" w:hAnsi="Times New Roman" w:cs="Times New Roman"/>
                <w:i/>
                <w:color w:val="FF0000"/>
              </w:rPr>
              <w:t>manager de proiect</w:t>
            </w:r>
          </w:p>
        </w:tc>
      </w:tr>
    </w:tbl>
    <w:p w14:paraId="3CB68B3A" w14:textId="77777777" w:rsidR="003F1A1E" w:rsidRPr="00785543"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785543" w14:paraId="78B10D68" w14:textId="77777777" w:rsidTr="009D6626">
        <w:tc>
          <w:tcPr>
            <w:tcW w:w="3096" w:type="dxa"/>
          </w:tcPr>
          <w:p w14:paraId="4207FB39" w14:textId="77777777" w:rsidR="008A643D" w:rsidRPr="00785543" w:rsidRDefault="008A643D" w:rsidP="007933F1">
            <w:pPr>
              <w:rPr>
                <w:rFonts w:ascii="Times New Roman" w:hAnsi="Times New Roman" w:cs="Times New Roman"/>
                <w:b/>
              </w:rPr>
            </w:pPr>
            <w:r w:rsidRPr="00785543">
              <w:rPr>
                <w:rFonts w:ascii="Times New Roman" w:hAnsi="Times New Roman" w:cs="Times New Roman"/>
                <w:b/>
              </w:rPr>
              <w:t>Telefon</w:t>
            </w:r>
          </w:p>
        </w:tc>
        <w:tc>
          <w:tcPr>
            <w:tcW w:w="3096" w:type="dxa"/>
          </w:tcPr>
          <w:p w14:paraId="473D9AAA" w14:textId="77777777" w:rsidR="008A643D" w:rsidRPr="00785543" w:rsidRDefault="008A643D" w:rsidP="007933F1">
            <w:pPr>
              <w:rPr>
                <w:rFonts w:ascii="Times New Roman" w:hAnsi="Times New Roman" w:cs="Times New Roman"/>
                <w:b/>
              </w:rPr>
            </w:pPr>
            <w:r w:rsidRPr="00785543">
              <w:rPr>
                <w:rFonts w:ascii="Times New Roman" w:hAnsi="Times New Roman" w:cs="Times New Roman"/>
                <w:b/>
              </w:rPr>
              <w:t>Fax</w:t>
            </w:r>
          </w:p>
        </w:tc>
        <w:tc>
          <w:tcPr>
            <w:tcW w:w="3096" w:type="dxa"/>
          </w:tcPr>
          <w:p w14:paraId="2163473F" w14:textId="77777777" w:rsidR="008A643D" w:rsidRPr="00785543" w:rsidRDefault="008A643D" w:rsidP="007933F1">
            <w:pPr>
              <w:rPr>
                <w:rFonts w:ascii="Times New Roman" w:hAnsi="Times New Roman" w:cs="Times New Roman"/>
                <w:b/>
              </w:rPr>
            </w:pPr>
            <w:r w:rsidRPr="00785543">
              <w:rPr>
                <w:rFonts w:ascii="Times New Roman" w:hAnsi="Times New Roman" w:cs="Times New Roman"/>
                <w:b/>
              </w:rPr>
              <w:t>Email</w:t>
            </w:r>
          </w:p>
        </w:tc>
      </w:tr>
      <w:tr w:rsidR="008A643D" w:rsidRPr="00785543" w14:paraId="7B6DE97A" w14:textId="77777777" w:rsidTr="009D6626">
        <w:tc>
          <w:tcPr>
            <w:tcW w:w="3096" w:type="dxa"/>
          </w:tcPr>
          <w:p w14:paraId="3B5C4099" w14:textId="77777777" w:rsidR="008A643D" w:rsidRPr="00785543" w:rsidRDefault="008A643D" w:rsidP="007933F1">
            <w:pPr>
              <w:rPr>
                <w:rFonts w:ascii="Times New Roman" w:hAnsi="Times New Roman" w:cs="Times New Roman"/>
                <w:b/>
              </w:rPr>
            </w:pPr>
          </w:p>
        </w:tc>
        <w:tc>
          <w:tcPr>
            <w:tcW w:w="3096" w:type="dxa"/>
          </w:tcPr>
          <w:p w14:paraId="5D27041F" w14:textId="77777777" w:rsidR="008A643D" w:rsidRPr="00785543" w:rsidRDefault="008A643D" w:rsidP="007933F1">
            <w:pPr>
              <w:rPr>
                <w:rFonts w:ascii="Times New Roman" w:hAnsi="Times New Roman" w:cs="Times New Roman"/>
                <w:b/>
              </w:rPr>
            </w:pPr>
          </w:p>
        </w:tc>
        <w:tc>
          <w:tcPr>
            <w:tcW w:w="3096" w:type="dxa"/>
          </w:tcPr>
          <w:p w14:paraId="3CD61199" w14:textId="77777777" w:rsidR="008A643D" w:rsidRPr="00785543" w:rsidRDefault="008A643D" w:rsidP="007933F1">
            <w:pPr>
              <w:rPr>
                <w:rFonts w:ascii="Times New Roman" w:hAnsi="Times New Roman" w:cs="Times New Roman"/>
                <w:b/>
              </w:rPr>
            </w:pPr>
          </w:p>
        </w:tc>
      </w:tr>
    </w:tbl>
    <w:p w14:paraId="42A2F7CA" w14:textId="77777777" w:rsidR="008A643D" w:rsidRPr="00785543" w:rsidRDefault="008A643D" w:rsidP="007933F1">
      <w:pPr>
        <w:spacing w:after="0" w:line="240" w:lineRule="auto"/>
        <w:rPr>
          <w:rFonts w:ascii="Times New Roman" w:hAnsi="Times New Roman" w:cs="Times New Roman"/>
          <w:b/>
        </w:rPr>
      </w:pPr>
    </w:p>
    <w:p w14:paraId="0108CDA3" w14:textId="77777777" w:rsidR="00F864D5" w:rsidRPr="00785543"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 w:name="_Toc446079463"/>
      <w:r w:rsidRPr="00785543">
        <w:rPr>
          <w:rFonts w:ascii="Times New Roman" w:hAnsi="Times New Roman" w:cs="Times New Roman"/>
          <w:color w:val="auto"/>
          <w:sz w:val="22"/>
          <w:szCs w:val="22"/>
        </w:rPr>
        <w:t>5</w:t>
      </w:r>
      <w:r w:rsidR="006E49CF" w:rsidRPr="00785543">
        <w:rPr>
          <w:rFonts w:ascii="Times New Roman" w:hAnsi="Times New Roman" w:cs="Times New Roman"/>
          <w:color w:val="auto"/>
          <w:sz w:val="22"/>
          <w:szCs w:val="22"/>
        </w:rPr>
        <w:t>.</w:t>
      </w:r>
      <w:r w:rsidR="00F864D5" w:rsidRPr="00785543">
        <w:rPr>
          <w:rFonts w:ascii="Times New Roman" w:hAnsi="Times New Roman" w:cs="Times New Roman"/>
          <w:color w:val="auto"/>
          <w:sz w:val="22"/>
          <w:szCs w:val="22"/>
        </w:rPr>
        <w:t xml:space="preserve"> Persoana de contact</w:t>
      </w:r>
      <w:bookmarkEnd w:id="7"/>
    </w:p>
    <w:p w14:paraId="49C5A41B" w14:textId="77777777" w:rsidR="00F864D5" w:rsidRPr="00785543"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F864D5" w:rsidRPr="00785543" w14:paraId="038738C5" w14:textId="77777777" w:rsidTr="0055254C">
        <w:tc>
          <w:tcPr>
            <w:tcW w:w="3096" w:type="dxa"/>
          </w:tcPr>
          <w:p w14:paraId="3E357AFF" w14:textId="77777777" w:rsidR="00F864D5" w:rsidRPr="00785543" w:rsidRDefault="00F864D5" w:rsidP="007933F1">
            <w:pPr>
              <w:rPr>
                <w:rFonts w:ascii="Times New Roman" w:hAnsi="Times New Roman" w:cs="Times New Roman"/>
                <w:b/>
              </w:rPr>
            </w:pPr>
            <w:r w:rsidRPr="00785543">
              <w:rPr>
                <w:rFonts w:ascii="Times New Roman" w:hAnsi="Times New Roman" w:cs="Times New Roman"/>
                <w:b/>
              </w:rPr>
              <w:t>Nume</w:t>
            </w:r>
          </w:p>
        </w:tc>
        <w:tc>
          <w:tcPr>
            <w:tcW w:w="3096" w:type="dxa"/>
          </w:tcPr>
          <w:p w14:paraId="24BC701D" w14:textId="77777777" w:rsidR="00F864D5" w:rsidRPr="00785543" w:rsidRDefault="00F864D5" w:rsidP="007933F1">
            <w:pPr>
              <w:rPr>
                <w:rFonts w:ascii="Times New Roman" w:hAnsi="Times New Roman" w:cs="Times New Roman"/>
                <w:b/>
              </w:rPr>
            </w:pPr>
            <w:r w:rsidRPr="00785543">
              <w:rPr>
                <w:rFonts w:ascii="Times New Roman" w:hAnsi="Times New Roman" w:cs="Times New Roman"/>
                <w:b/>
              </w:rPr>
              <w:t>Prenume</w:t>
            </w:r>
          </w:p>
        </w:tc>
        <w:tc>
          <w:tcPr>
            <w:tcW w:w="3096" w:type="dxa"/>
          </w:tcPr>
          <w:p w14:paraId="6C25DC74" w14:textId="77777777" w:rsidR="00F864D5" w:rsidRPr="00785543" w:rsidRDefault="000C4756" w:rsidP="007933F1">
            <w:pPr>
              <w:rPr>
                <w:rFonts w:ascii="Times New Roman" w:hAnsi="Times New Roman" w:cs="Times New Roman"/>
                <w:b/>
              </w:rPr>
            </w:pPr>
            <w:r w:rsidRPr="00785543">
              <w:rPr>
                <w:rFonts w:ascii="Times New Roman" w:hAnsi="Times New Roman" w:cs="Times New Roman"/>
                <w:b/>
              </w:rPr>
              <w:t>Funcție</w:t>
            </w:r>
          </w:p>
        </w:tc>
      </w:tr>
      <w:tr w:rsidR="000C4756" w:rsidRPr="00785543" w14:paraId="37B07237" w14:textId="77777777" w:rsidTr="00A43DE6">
        <w:tc>
          <w:tcPr>
            <w:tcW w:w="6192" w:type="dxa"/>
            <w:gridSpan w:val="2"/>
          </w:tcPr>
          <w:p w14:paraId="75997CF5" w14:textId="77777777" w:rsidR="000C4756" w:rsidRPr="00785543" w:rsidRDefault="000C4756" w:rsidP="007933F1">
            <w:pPr>
              <w:jc w:val="both"/>
              <w:rPr>
                <w:rFonts w:ascii="Times New Roman" w:hAnsi="Times New Roman" w:cs="Times New Roman"/>
                <w:i/>
                <w:color w:val="FF0000"/>
              </w:rPr>
            </w:pPr>
            <w:r w:rsidRPr="00785543">
              <w:rPr>
                <w:rFonts w:ascii="Times New Roman" w:hAnsi="Times New Roman" w:cs="Times New Roman"/>
                <w:i/>
                <w:color w:val="FF0000"/>
              </w:rPr>
              <w:t>Persoana de contact este persoana desemnată de Solicitant să menţină contactul cu Autoritatea de Management în procesul de evaluare a Cererii de finanţare.</w:t>
            </w:r>
          </w:p>
          <w:p w14:paraId="1C5BC754" w14:textId="77777777" w:rsidR="000C4756" w:rsidRPr="00785543" w:rsidRDefault="000C4756" w:rsidP="007933F1">
            <w:pPr>
              <w:jc w:val="both"/>
              <w:rPr>
                <w:rFonts w:ascii="Times New Roman" w:hAnsi="Times New Roman" w:cs="Times New Roman"/>
                <w:b/>
              </w:rPr>
            </w:pPr>
            <w:r w:rsidRPr="00785543">
              <w:rPr>
                <w:rFonts w:ascii="Times New Roman" w:hAnsi="Times New Roman" w:cs="Times New Roman"/>
                <w:i/>
                <w:color w:val="FF0000"/>
              </w:rPr>
              <w:t>Persoa</w:t>
            </w:r>
            <w:r w:rsidR="00D91F98" w:rsidRPr="00785543">
              <w:rPr>
                <w:rFonts w:ascii="Times New Roman" w:hAnsi="Times New Roman" w:cs="Times New Roman"/>
                <w:i/>
                <w:color w:val="FF0000"/>
              </w:rPr>
              <w:t>na de contact poate fi ac</w:t>
            </w:r>
            <w:r w:rsidRPr="00785543">
              <w:rPr>
                <w:rFonts w:ascii="Times New Roman" w:hAnsi="Times New Roman" w:cs="Times New Roman"/>
                <w:i/>
                <w:color w:val="FF0000"/>
              </w:rPr>
              <w:t>e</w:t>
            </w:r>
            <w:r w:rsidR="00D91F98" w:rsidRPr="00785543">
              <w:rPr>
                <w:rFonts w:ascii="Times New Roman" w:hAnsi="Times New Roman" w:cs="Times New Roman"/>
                <w:i/>
                <w:color w:val="FF0000"/>
              </w:rPr>
              <w:t>ia</w:t>
            </w:r>
            <w:r w:rsidRPr="00785543">
              <w:rPr>
                <w:rFonts w:ascii="Times New Roman" w:hAnsi="Times New Roman" w:cs="Times New Roman"/>
                <w:i/>
                <w:color w:val="FF0000"/>
              </w:rPr>
              <w:t>și cu reprezentantul legal sau Managerul de Proiect</w:t>
            </w:r>
          </w:p>
        </w:tc>
        <w:tc>
          <w:tcPr>
            <w:tcW w:w="3096" w:type="dxa"/>
          </w:tcPr>
          <w:p w14:paraId="07FAB2F7" w14:textId="77777777" w:rsidR="000C4756" w:rsidRPr="00785543" w:rsidRDefault="000C4756" w:rsidP="007933F1">
            <w:pPr>
              <w:jc w:val="both"/>
              <w:rPr>
                <w:rFonts w:ascii="Times New Roman" w:hAnsi="Times New Roman" w:cs="Times New Roman"/>
                <w:i/>
                <w:color w:val="FF0000"/>
              </w:rPr>
            </w:pPr>
            <w:r w:rsidRPr="00785543">
              <w:rPr>
                <w:rFonts w:ascii="Times New Roman" w:hAnsi="Times New Roman" w:cs="Times New Roman"/>
                <w:i/>
                <w:color w:val="FF0000"/>
              </w:rPr>
              <w:t>Se completează cu denumirea funcției pe care o deține persoana de contact desemnată, în cadrul proiectului.</w:t>
            </w:r>
          </w:p>
        </w:tc>
      </w:tr>
    </w:tbl>
    <w:p w14:paraId="071A8293" w14:textId="77777777" w:rsidR="00F864D5" w:rsidRPr="00785543"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785543" w14:paraId="2CBC32D6" w14:textId="77777777" w:rsidTr="009D6626">
        <w:tc>
          <w:tcPr>
            <w:tcW w:w="3096" w:type="dxa"/>
          </w:tcPr>
          <w:p w14:paraId="1F0FE5AC" w14:textId="77777777" w:rsidR="008A643D" w:rsidRPr="00785543" w:rsidRDefault="008A643D" w:rsidP="007933F1">
            <w:pPr>
              <w:rPr>
                <w:rFonts w:ascii="Times New Roman" w:hAnsi="Times New Roman" w:cs="Times New Roman"/>
                <w:b/>
              </w:rPr>
            </w:pPr>
            <w:r w:rsidRPr="00785543">
              <w:rPr>
                <w:rFonts w:ascii="Times New Roman" w:hAnsi="Times New Roman" w:cs="Times New Roman"/>
                <w:b/>
              </w:rPr>
              <w:t>Telefon</w:t>
            </w:r>
          </w:p>
        </w:tc>
        <w:tc>
          <w:tcPr>
            <w:tcW w:w="3096" w:type="dxa"/>
          </w:tcPr>
          <w:p w14:paraId="3FEAA7AA" w14:textId="77777777" w:rsidR="008A643D" w:rsidRPr="00785543" w:rsidRDefault="008A643D" w:rsidP="007933F1">
            <w:pPr>
              <w:rPr>
                <w:rFonts w:ascii="Times New Roman" w:hAnsi="Times New Roman" w:cs="Times New Roman"/>
                <w:b/>
              </w:rPr>
            </w:pPr>
            <w:r w:rsidRPr="00785543">
              <w:rPr>
                <w:rFonts w:ascii="Times New Roman" w:hAnsi="Times New Roman" w:cs="Times New Roman"/>
                <w:b/>
              </w:rPr>
              <w:t>Fax</w:t>
            </w:r>
          </w:p>
        </w:tc>
        <w:tc>
          <w:tcPr>
            <w:tcW w:w="3096" w:type="dxa"/>
          </w:tcPr>
          <w:p w14:paraId="282EF6BB" w14:textId="77777777" w:rsidR="008A643D" w:rsidRPr="00785543" w:rsidRDefault="008A643D" w:rsidP="007933F1">
            <w:pPr>
              <w:rPr>
                <w:rFonts w:ascii="Times New Roman" w:hAnsi="Times New Roman" w:cs="Times New Roman"/>
                <w:b/>
              </w:rPr>
            </w:pPr>
            <w:r w:rsidRPr="00785543">
              <w:rPr>
                <w:rFonts w:ascii="Times New Roman" w:hAnsi="Times New Roman" w:cs="Times New Roman"/>
                <w:b/>
              </w:rPr>
              <w:t>Email</w:t>
            </w:r>
          </w:p>
        </w:tc>
      </w:tr>
      <w:tr w:rsidR="008A643D" w:rsidRPr="00785543" w14:paraId="46E2939F" w14:textId="77777777" w:rsidTr="009D6626">
        <w:tc>
          <w:tcPr>
            <w:tcW w:w="3096" w:type="dxa"/>
          </w:tcPr>
          <w:p w14:paraId="4AF6F97C" w14:textId="77777777" w:rsidR="008A643D" w:rsidRPr="00785543" w:rsidRDefault="008A643D" w:rsidP="007933F1">
            <w:pPr>
              <w:rPr>
                <w:rFonts w:ascii="Times New Roman" w:hAnsi="Times New Roman" w:cs="Times New Roman"/>
                <w:b/>
              </w:rPr>
            </w:pPr>
          </w:p>
        </w:tc>
        <w:tc>
          <w:tcPr>
            <w:tcW w:w="3096" w:type="dxa"/>
          </w:tcPr>
          <w:p w14:paraId="7FCDD74B" w14:textId="77777777" w:rsidR="008A643D" w:rsidRPr="00785543" w:rsidRDefault="008A643D" w:rsidP="007933F1">
            <w:pPr>
              <w:rPr>
                <w:rFonts w:ascii="Times New Roman" w:hAnsi="Times New Roman" w:cs="Times New Roman"/>
                <w:b/>
              </w:rPr>
            </w:pPr>
          </w:p>
        </w:tc>
        <w:tc>
          <w:tcPr>
            <w:tcW w:w="3096" w:type="dxa"/>
          </w:tcPr>
          <w:p w14:paraId="16C962DE" w14:textId="77777777" w:rsidR="008A643D" w:rsidRPr="00785543" w:rsidRDefault="008A643D" w:rsidP="007933F1">
            <w:pPr>
              <w:rPr>
                <w:rFonts w:ascii="Times New Roman" w:hAnsi="Times New Roman" w:cs="Times New Roman"/>
                <w:b/>
              </w:rPr>
            </w:pPr>
          </w:p>
        </w:tc>
      </w:tr>
    </w:tbl>
    <w:p w14:paraId="7D4624B5" w14:textId="77777777" w:rsidR="00F864D5" w:rsidRPr="00785543" w:rsidRDefault="00F864D5" w:rsidP="007933F1">
      <w:pPr>
        <w:spacing w:after="0" w:line="240" w:lineRule="auto"/>
        <w:rPr>
          <w:rFonts w:ascii="Times New Roman" w:hAnsi="Times New Roman" w:cs="Times New Roman"/>
          <w:b/>
        </w:rPr>
      </w:pPr>
    </w:p>
    <w:p w14:paraId="06FB2DD1" w14:textId="77777777" w:rsidR="00F864D5" w:rsidRPr="00785543"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8" w:name="_Toc446079464"/>
      <w:r w:rsidRPr="00785543">
        <w:rPr>
          <w:rFonts w:ascii="Times New Roman" w:hAnsi="Times New Roman" w:cs="Times New Roman"/>
          <w:color w:val="auto"/>
          <w:sz w:val="22"/>
          <w:szCs w:val="22"/>
        </w:rPr>
        <w:t>6</w:t>
      </w:r>
      <w:r w:rsidR="006E49CF" w:rsidRPr="00785543">
        <w:rPr>
          <w:rFonts w:ascii="Times New Roman" w:hAnsi="Times New Roman" w:cs="Times New Roman"/>
          <w:color w:val="auto"/>
          <w:sz w:val="22"/>
          <w:szCs w:val="22"/>
        </w:rPr>
        <w:t>.</w:t>
      </w:r>
      <w:r w:rsidR="00F864D5" w:rsidRPr="00785543">
        <w:rPr>
          <w:rFonts w:ascii="Times New Roman" w:hAnsi="Times New Roman" w:cs="Times New Roman"/>
          <w:color w:val="auto"/>
          <w:sz w:val="22"/>
          <w:szCs w:val="22"/>
        </w:rPr>
        <w:t xml:space="preserve"> Capacitate solicitant</w:t>
      </w:r>
      <w:bookmarkEnd w:id="8"/>
    </w:p>
    <w:p w14:paraId="6D195A5A" w14:textId="77777777" w:rsidR="0068494B" w:rsidRPr="00785543" w:rsidRDefault="0068494B" w:rsidP="007933F1">
      <w:pPr>
        <w:spacing w:after="0" w:line="240" w:lineRule="auto"/>
        <w:rPr>
          <w:rFonts w:ascii="Times New Roman" w:hAnsi="Times New Roman" w:cs="Times New Roman"/>
          <w:b/>
          <w:bCs/>
        </w:rPr>
      </w:pPr>
    </w:p>
    <w:p w14:paraId="00AC2E14" w14:textId="77777777" w:rsidR="00F864D5" w:rsidRPr="00785543" w:rsidRDefault="00F864D5" w:rsidP="007933F1">
      <w:pPr>
        <w:spacing w:after="0" w:line="240" w:lineRule="auto"/>
        <w:rPr>
          <w:rFonts w:ascii="Times New Roman" w:hAnsi="Times New Roman" w:cs="Times New Roman"/>
          <w:b/>
          <w:bCs/>
        </w:rPr>
      </w:pPr>
      <w:r w:rsidRPr="00785543">
        <w:rPr>
          <w:rFonts w:ascii="Times New Roman" w:hAnsi="Times New Roman" w:cs="Times New Roman"/>
          <w:b/>
          <w:bCs/>
        </w:rPr>
        <w:t>Sursa de cofinanțare</w:t>
      </w:r>
    </w:p>
    <w:tbl>
      <w:tblPr>
        <w:tblStyle w:val="TableGrid"/>
        <w:tblW w:w="0" w:type="auto"/>
        <w:tblLook w:val="04A0" w:firstRow="1" w:lastRow="0" w:firstColumn="1" w:lastColumn="0" w:noHBand="0" w:noVBand="1"/>
      </w:tblPr>
      <w:tblGrid>
        <w:gridCol w:w="9288"/>
      </w:tblGrid>
      <w:tr w:rsidR="00F864D5" w:rsidRPr="00785543" w14:paraId="0C53ADA1" w14:textId="77777777" w:rsidTr="00F864D5">
        <w:tc>
          <w:tcPr>
            <w:tcW w:w="9288" w:type="dxa"/>
          </w:tcPr>
          <w:p w14:paraId="687060A6" w14:textId="77777777" w:rsidR="0068494B" w:rsidRPr="00785543" w:rsidRDefault="0068494B" w:rsidP="007933F1">
            <w:pPr>
              <w:rPr>
                <w:rFonts w:ascii="Times New Roman" w:hAnsi="Times New Roman" w:cs="Times New Roman"/>
                <w:bCs/>
                <w:i/>
                <w:color w:val="FF0000"/>
              </w:rPr>
            </w:pPr>
            <w:r w:rsidRPr="00785543">
              <w:rPr>
                <w:rFonts w:ascii="Times New Roman" w:hAnsi="Times New Roman" w:cs="Times New Roman"/>
                <w:bCs/>
                <w:i/>
                <w:color w:val="FF0000"/>
              </w:rPr>
              <w:t>Se selectează din nomenclator</w:t>
            </w:r>
          </w:p>
          <w:p w14:paraId="3A38A0AA" w14:textId="77777777" w:rsidR="0068494B" w:rsidRPr="00785543" w:rsidRDefault="0068494B" w:rsidP="007933F1">
            <w:pPr>
              <w:pStyle w:val="ListParagraph"/>
              <w:numPr>
                <w:ilvl w:val="0"/>
                <w:numId w:val="32"/>
              </w:numPr>
              <w:rPr>
                <w:rFonts w:ascii="Times New Roman" w:hAnsi="Times New Roman" w:cs="Times New Roman"/>
                <w:bCs/>
                <w:i/>
                <w:color w:val="FF0000"/>
              </w:rPr>
            </w:pPr>
            <w:r w:rsidRPr="00785543">
              <w:rPr>
                <w:rFonts w:ascii="Times New Roman" w:hAnsi="Times New Roman" w:cs="Times New Roman"/>
                <w:bCs/>
                <w:i/>
                <w:color w:val="FF0000"/>
              </w:rPr>
              <w:t>Buget local</w:t>
            </w:r>
            <w:r w:rsidR="00331E4B">
              <w:rPr>
                <w:rFonts w:ascii="Times New Roman" w:hAnsi="Times New Roman" w:cs="Times New Roman"/>
                <w:bCs/>
                <w:i/>
                <w:color w:val="FF0000"/>
              </w:rPr>
              <w:t xml:space="preserve">/ </w:t>
            </w:r>
            <w:r w:rsidR="00331E4B" w:rsidRPr="00331E4B">
              <w:rPr>
                <w:rFonts w:ascii="Times New Roman" w:hAnsi="Times New Roman" w:cs="Times New Roman"/>
                <w:bCs/>
                <w:i/>
                <w:color w:val="FF0000"/>
                <w:highlight w:val="yellow"/>
              </w:rPr>
              <w:t>național</w:t>
            </w:r>
          </w:p>
          <w:p w14:paraId="29786F54" w14:textId="77777777" w:rsidR="0068494B" w:rsidRPr="00785543" w:rsidRDefault="0068494B" w:rsidP="007933F1">
            <w:pPr>
              <w:pStyle w:val="ListParagraph"/>
              <w:numPr>
                <w:ilvl w:val="0"/>
                <w:numId w:val="32"/>
              </w:numPr>
              <w:rPr>
                <w:rFonts w:ascii="Times New Roman" w:hAnsi="Times New Roman" w:cs="Times New Roman"/>
                <w:bCs/>
                <w:i/>
                <w:color w:val="FF0000"/>
              </w:rPr>
            </w:pPr>
            <w:r w:rsidRPr="00785543">
              <w:rPr>
                <w:rFonts w:ascii="Times New Roman" w:hAnsi="Times New Roman" w:cs="Times New Roman"/>
                <w:bCs/>
                <w:i/>
                <w:color w:val="FF0000"/>
              </w:rPr>
              <w:t>Contribuție privată</w:t>
            </w:r>
            <w:r w:rsidRPr="00785543">
              <w:rPr>
                <w:rFonts w:ascii="Times New Roman" w:hAnsi="Times New Roman" w:cs="Times New Roman"/>
                <w:b/>
              </w:rPr>
              <w:t xml:space="preserve"> </w:t>
            </w:r>
          </w:p>
        </w:tc>
      </w:tr>
    </w:tbl>
    <w:p w14:paraId="0138B13D" w14:textId="77777777" w:rsidR="00F864D5" w:rsidRPr="00785543" w:rsidRDefault="00F864D5" w:rsidP="007933F1">
      <w:pPr>
        <w:spacing w:after="0" w:line="240" w:lineRule="auto"/>
        <w:rPr>
          <w:rFonts w:ascii="Times New Roman" w:hAnsi="Times New Roman" w:cs="Times New Roman"/>
          <w:b/>
          <w:bCs/>
        </w:rPr>
      </w:pPr>
    </w:p>
    <w:p w14:paraId="76F42A07" w14:textId="77777777" w:rsidR="00835E15" w:rsidRPr="00785543" w:rsidRDefault="00835E15" w:rsidP="007933F1">
      <w:pPr>
        <w:spacing w:after="0" w:line="240" w:lineRule="auto"/>
        <w:rPr>
          <w:rFonts w:ascii="Times New Roman" w:hAnsi="Times New Roman" w:cs="Times New Roman"/>
          <w:b/>
          <w:bCs/>
        </w:rPr>
      </w:pPr>
    </w:p>
    <w:p w14:paraId="0FFD4994" w14:textId="77777777" w:rsidR="0068494B" w:rsidRPr="00785543" w:rsidRDefault="0068494B" w:rsidP="007933F1">
      <w:pPr>
        <w:spacing w:after="0" w:line="240" w:lineRule="auto"/>
        <w:rPr>
          <w:rFonts w:ascii="Times New Roman" w:hAnsi="Times New Roman" w:cs="Times New Roman"/>
          <w:b/>
          <w:bCs/>
        </w:rPr>
      </w:pPr>
      <w:r w:rsidRPr="00785543">
        <w:rPr>
          <w:rFonts w:ascii="Times New Roman" w:hAnsi="Times New Roman" w:cs="Times New Roman"/>
          <w:b/>
          <w:bCs/>
        </w:rPr>
        <w:t>Calitatea entității în proiect</w:t>
      </w:r>
    </w:p>
    <w:tbl>
      <w:tblPr>
        <w:tblStyle w:val="TableGrid"/>
        <w:tblW w:w="0" w:type="auto"/>
        <w:tblLook w:val="04A0" w:firstRow="1" w:lastRow="0" w:firstColumn="1" w:lastColumn="0" w:noHBand="0" w:noVBand="1"/>
      </w:tblPr>
      <w:tblGrid>
        <w:gridCol w:w="9346"/>
      </w:tblGrid>
      <w:tr w:rsidR="0068494B" w:rsidRPr="00785543" w14:paraId="2B1B8578" w14:textId="77777777" w:rsidTr="0068494B">
        <w:tc>
          <w:tcPr>
            <w:tcW w:w="9572" w:type="dxa"/>
          </w:tcPr>
          <w:p w14:paraId="02FC7B86" w14:textId="77777777" w:rsidR="0068494B" w:rsidRPr="00785543" w:rsidRDefault="0068494B" w:rsidP="007933F1">
            <w:pPr>
              <w:spacing w:after="200"/>
              <w:rPr>
                <w:rFonts w:ascii="Times New Roman" w:hAnsi="Times New Roman" w:cs="Times New Roman"/>
                <w:bCs/>
                <w:i/>
                <w:color w:val="FF0000"/>
              </w:rPr>
            </w:pPr>
            <w:r w:rsidRPr="00785543">
              <w:rPr>
                <w:rFonts w:ascii="Times New Roman" w:hAnsi="Times New Roman" w:cs="Times New Roman"/>
                <w:bCs/>
                <w:i/>
                <w:color w:val="FF0000"/>
              </w:rPr>
              <w:t>Se selectează din nomenclator - NA</w:t>
            </w:r>
          </w:p>
        </w:tc>
      </w:tr>
    </w:tbl>
    <w:p w14:paraId="59DC1281" w14:textId="77777777" w:rsidR="0068494B" w:rsidRPr="00785543" w:rsidRDefault="0068494B" w:rsidP="007933F1">
      <w:pPr>
        <w:spacing w:after="0" w:line="240" w:lineRule="auto"/>
        <w:rPr>
          <w:rFonts w:ascii="Times New Roman" w:hAnsi="Times New Roman" w:cs="Times New Roman"/>
          <w:b/>
          <w:bCs/>
        </w:rPr>
      </w:pPr>
    </w:p>
    <w:p w14:paraId="6ABEBB66" w14:textId="77777777" w:rsidR="0068494B" w:rsidRPr="00785543" w:rsidRDefault="0068494B" w:rsidP="007933F1">
      <w:pPr>
        <w:spacing w:after="0" w:line="240" w:lineRule="auto"/>
        <w:rPr>
          <w:rFonts w:ascii="Times New Roman" w:hAnsi="Times New Roman" w:cs="Times New Roman"/>
          <w:b/>
          <w:bCs/>
        </w:rPr>
      </w:pPr>
      <w:r w:rsidRPr="00785543">
        <w:rPr>
          <w:rFonts w:ascii="Times New Roman" w:hAnsi="Times New Roman" w:cs="Times New Roman"/>
          <w:b/>
          <w:bCs/>
        </w:rPr>
        <w:t>Alegeți cod CAEN relevant</w:t>
      </w:r>
    </w:p>
    <w:tbl>
      <w:tblPr>
        <w:tblStyle w:val="TableGrid"/>
        <w:tblW w:w="0" w:type="auto"/>
        <w:tblLook w:val="04A0" w:firstRow="1" w:lastRow="0" w:firstColumn="1" w:lastColumn="0" w:noHBand="0" w:noVBand="1"/>
      </w:tblPr>
      <w:tblGrid>
        <w:gridCol w:w="9288"/>
      </w:tblGrid>
      <w:tr w:rsidR="0068494B" w:rsidRPr="00785543" w14:paraId="48235A44" w14:textId="77777777" w:rsidTr="0068494B">
        <w:tc>
          <w:tcPr>
            <w:tcW w:w="9288" w:type="dxa"/>
          </w:tcPr>
          <w:p w14:paraId="32281E68" w14:textId="77777777" w:rsidR="0068494B" w:rsidRPr="00785543" w:rsidRDefault="0068494B" w:rsidP="007933F1">
            <w:pPr>
              <w:rPr>
                <w:rFonts w:ascii="Times New Roman" w:hAnsi="Times New Roman" w:cs="Times New Roman"/>
                <w:b/>
              </w:rPr>
            </w:pPr>
            <w:r w:rsidRPr="00785543">
              <w:rPr>
                <w:rFonts w:ascii="Times New Roman" w:hAnsi="Times New Roman" w:cs="Times New Roman"/>
                <w:bCs/>
                <w:i/>
                <w:color w:val="FF0000"/>
              </w:rPr>
              <w:t xml:space="preserve">Se selectează din nomenclator </w:t>
            </w:r>
          </w:p>
        </w:tc>
      </w:tr>
    </w:tbl>
    <w:p w14:paraId="0F4ABE6B" w14:textId="77777777" w:rsidR="0068494B" w:rsidRPr="00785543" w:rsidRDefault="0068494B" w:rsidP="007933F1">
      <w:pPr>
        <w:spacing w:after="0" w:line="240" w:lineRule="auto"/>
        <w:rPr>
          <w:rFonts w:ascii="Times New Roman" w:hAnsi="Times New Roman" w:cs="Times New Roman"/>
          <w:b/>
        </w:rPr>
      </w:pPr>
    </w:p>
    <w:p w14:paraId="4177CEEF" w14:textId="77777777" w:rsidR="0068494B" w:rsidRPr="00785543" w:rsidRDefault="0068494B" w:rsidP="007933F1">
      <w:pPr>
        <w:spacing w:after="0" w:line="240" w:lineRule="auto"/>
        <w:rPr>
          <w:rFonts w:ascii="Times New Roman" w:hAnsi="Times New Roman" w:cs="Times New Roman"/>
          <w:b/>
          <w:bCs/>
        </w:rPr>
      </w:pPr>
      <w:r w:rsidRPr="00785543">
        <w:rPr>
          <w:rFonts w:ascii="Times New Roman" w:hAnsi="Times New Roman" w:cs="Times New Roman"/>
          <w:b/>
          <w:bCs/>
        </w:rPr>
        <w:t>Capacitate administrativa</w:t>
      </w:r>
    </w:p>
    <w:tbl>
      <w:tblPr>
        <w:tblStyle w:val="TableGrid"/>
        <w:tblW w:w="0" w:type="auto"/>
        <w:tblLook w:val="04A0" w:firstRow="1" w:lastRow="0" w:firstColumn="1" w:lastColumn="0" w:noHBand="0" w:noVBand="1"/>
      </w:tblPr>
      <w:tblGrid>
        <w:gridCol w:w="9288"/>
      </w:tblGrid>
      <w:tr w:rsidR="0068494B" w:rsidRPr="00785543" w14:paraId="42F45762" w14:textId="77777777" w:rsidTr="0068494B">
        <w:tc>
          <w:tcPr>
            <w:tcW w:w="9288" w:type="dxa"/>
          </w:tcPr>
          <w:p w14:paraId="2C4A8C47" w14:textId="77777777" w:rsidR="0068494B" w:rsidRPr="00785543" w:rsidRDefault="0068494B" w:rsidP="007933F1">
            <w:pPr>
              <w:jc w:val="both"/>
              <w:rPr>
                <w:rFonts w:ascii="Times New Roman" w:hAnsi="Times New Roman" w:cs="Times New Roman"/>
                <w:b/>
                <w:bCs/>
              </w:rPr>
            </w:pPr>
            <w:r w:rsidRPr="00785543">
              <w:rPr>
                <w:rFonts w:ascii="Times New Roman" w:hAnsi="Times New Roman" w:cs="Times New Roman"/>
                <w:bCs/>
                <w:i/>
                <w:color w:val="FF0000"/>
              </w:rPr>
              <w:t xml:space="preserve">Capacitatea administrativă (vă rugăm să menționați după caz, documente de înființare, acționari, existența unor mecanisme instituționale precum unitatea de implementare a proiectului (UIP) capabilă </w:t>
            </w:r>
            <w:r w:rsidRPr="00785543">
              <w:rPr>
                <w:rFonts w:ascii="Times New Roman" w:hAnsi="Times New Roman" w:cs="Times New Roman"/>
                <w:bCs/>
                <w:i/>
                <w:color w:val="FF0000"/>
              </w:rPr>
              <w:lastRenderedPageBreak/>
              <w:t>să implementeze și să deruleze proiectul și, dacă este posibil, includeți organigrama propusă pentru implementarea și derularea proiectului).</w:t>
            </w:r>
          </w:p>
        </w:tc>
      </w:tr>
    </w:tbl>
    <w:p w14:paraId="32C93168" w14:textId="77777777" w:rsidR="0068494B" w:rsidRPr="00785543" w:rsidRDefault="0068494B" w:rsidP="007933F1">
      <w:pPr>
        <w:spacing w:after="0" w:line="240" w:lineRule="auto"/>
        <w:rPr>
          <w:rFonts w:ascii="Times New Roman" w:hAnsi="Times New Roman" w:cs="Times New Roman"/>
          <w:b/>
          <w:bCs/>
        </w:rPr>
      </w:pPr>
    </w:p>
    <w:p w14:paraId="6B791E59" w14:textId="77777777" w:rsidR="0068494B" w:rsidRPr="00785543" w:rsidRDefault="0068494B" w:rsidP="007933F1">
      <w:pPr>
        <w:spacing w:after="0" w:line="240" w:lineRule="auto"/>
        <w:rPr>
          <w:rFonts w:ascii="Times New Roman" w:hAnsi="Times New Roman" w:cs="Times New Roman"/>
          <w:b/>
          <w:bCs/>
        </w:rPr>
      </w:pPr>
      <w:r w:rsidRPr="00785543">
        <w:rPr>
          <w:rFonts w:ascii="Times New Roman" w:hAnsi="Times New Roman" w:cs="Times New Roman"/>
          <w:b/>
          <w:bCs/>
        </w:rPr>
        <w:t>Capacitate financiara</w:t>
      </w:r>
    </w:p>
    <w:tbl>
      <w:tblPr>
        <w:tblStyle w:val="TableGrid"/>
        <w:tblW w:w="9356" w:type="dxa"/>
        <w:tblInd w:w="-34" w:type="dxa"/>
        <w:tblLook w:val="04A0" w:firstRow="1" w:lastRow="0" w:firstColumn="1" w:lastColumn="0" w:noHBand="0" w:noVBand="1"/>
      </w:tblPr>
      <w:tblGrid>
        <w:gridCol w:w="9356"/>
      </w:tblGrid>
      <w:tr w:rsidR="0068494B" w:rsidRPr="00785543" w14:paraId="08486D0A" w14:textId="77777777" w:rsidTr="0068494B">
        <w:tc>
          <w:tcPr>
            <w:tcW w:w="9356" w:type="dxa"/>
          </w:tcPr>
          <w:p w14:paraId="208E25AF" w14:textId="77777777" w:rsidR="0068494B" w:rsidRPr="00785543" w:rsidRDefault="0068494B" w:rsidP="007933F1">
            <w:pPr>
              <w:jc w:val="both"/>
              <w:rPr>
                <w:rFonts w:ascii="Times New Roman" w:hAnsi="Times New Roman" w:cs="Times New Roman"/>
                <w:bCs/>
                <w:i/>
                <w:color w:val="FF0000"/>
              </w:rPr>
            </w:pPr>
            <w:r w:rsidRPr="00785543">
              <w:rPr>
                <w:rFonts w:ascii="Times New Roman" w:hAnsi="Times New Roman" w:cs="Times New Roman"/>
                <w:bCs/>
                <w:i/>
                <w:color w:val="FF000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5D8BD087" w14:textId="77777777" w:rsidR="0068494B" w:rsidRPr="00785543" w:rsidRDefault="0068494B" w:rsidP="007933F1">
      <w:pPr>
        <w:spacing w:after="0" w:line="240" w:lineRule="auto"/>
        <w:rPr>
          <w:rFonts w:ascii="Times New Roman" w:hAnsi="Times New Roman" w:cs="Times New Roman"/>
          <w:b/>
        </w:rPr>
      </w:pPr>
    </w:p>
    <w:p w14:paraId="57CBB836" w14:textId="77777777" w:rsidR="0068494B" w:rsidRPr="00785543" w:rsidRDefault="0068494B" w:rsidP="007933F1">
      <w:pPr>
        <w:spacing w:after="0" w:line="240" w:lineRule="auto"/>
        <w:rPr>
          <w:rFonts w:ascii="Times New Roman" w:hAnsi="Times New Roman" w:cs="Times New Roman"/>
          <w:b/>
          <w:bCs/>
        </w:rPr>
      </w:pPr>
      <w:r w:rsidRPr="00785543">
        <w:rPr>
          <w:rFonts w:ascii="Times New Roman" w:hAnsi="Times New Roman" w:cs="Times New Roman"/>
          <w:b/>
          <w:bCs/>
        </w:rPr>
        <w:t>Capacitate tehnica</w:t>
      </w:r>
    </w:p>
    <w:tbl>
      <w:tblPr>
        <w:tblStyle w:val="TableGrid"/>
        <w:tblW w:w="0" w:type="auto"/>
        <w:tblLook w:val="04A0" w:firstRow="1" w:lastRow="0" w:firstColumn="1" w:lastColumn="0" w:noHBand="0" w:noVBand="1"/>
      </w:tblPr>
      <w:tblGrid>
        <w:gridCol w:w="9288"/>
      </w:tblGrid>
      <w:tr w:rsidR="0068494B" w:rsidRPr="00785543" w14:paraId="7726D853" w14:textId="77777777" w:rsidTr="0068494B">
        <w:tc>
          <w:tcPr>
            <w:tcW w:w="9288" w:type="dxa"/>
          </w:tcPr>
          <w:p w14:paraId="3D66E268" w14:textId="77777777" w:rsidR="0068494B" w:rsidRPr="00785543" w:rsidRDefault="0068494B" w:rsidP="007933F1">
            <w:pPr>
              <w:jc w:val="both"/>
              <w:rPr>
                <w:rFonts w:ascii="Times New Roman" w:hAnsi="Times New Roman" w:cs="Times New Roman"/>
                <w:bCs/>
                <w:i/>
                <w:color w:val="FF0000"/>
              </w:rPr>
            </w:pPr>
            <w:r w:rsidRPr="00785543">
              <w:rPr>
                <w:rFonts w:ascii="Times New Roman" w:hAnsi="Times New Roman" w:cs="Times New Roman"/>
                <w:bCs/>
                <w:i/>
                <w:color w:val="FF000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2F08941D" w14:textId="77777777" w:rsidR="0068494B" w:rsidRPr="00785543" w:rsidRDefault="0068494B" w:rsidP="007933F1">
            <w:pPr>
              <w:jc w:val="both"/>
              <w:rPr>
                <w:rFonts w:ascii="Times New Roman" w:hAnsi="Times New Roman" w:cs="Times New Roman"/>
                <w:b/>
                <w:bCs/>
              </w:rPr>
            </w:pPr>
            <w:r w:rsidRPr="00785543">
              <w:rPr>
                <w:rFonts w:ascii="Times New Roman" w:hAnsi="Times New Roman" w:cs="Times New Roman"/>
                <w:bCs/>
                <w:i/>
                <w:color w:val="FF0000"/>
              </w:rPr>
              <w:t>Se va descrie succint solicitantul (personalul angajat, servicii oferite, alte informații relevante)</w:t>
            </w:r>
          </w:p>
        </w:tc>
      </w:tr>
    </w:tbl>
    <w:p w14:paraId="2845E669" w14:textId="77777777" w:rsidR="00D52973" w:rsidRPr="00785543" w:rsidRDefault="00D52973" w:rsidP="007933F1">
      <w:pPr>
        <w:spacing w:after="0" w:line="240" w:lineRule="auto"/>
        <w:rPr>
          <w:rFonts w:ascii="Times New Roman" w:hAnsi="Times New Roman" w:cs="Times New Roman"/>
          <w:b/>
          <w:bCs/>
        </w:rPr>
      </w:pPr>
    </w:p>
    <w:p w14:paraId="1CA5002C" w14:textId="77777777" w:rsidR="0068494B" w:rsidRPr="00785543" w:rsidRDefault="0068494B" w:rsidP="007933F1">
      <w:pPr>
        <w:spacing w:after="0" w:line="240" w:lineRule="auto"/>
        <w:rPr>
          <w:rFonts w:ascii="Times New Roman" w:hAnsi="Times New Roman" w:cs="Times New Roman"/>
          <w:b/>
          <w:bCs/>
        </w:rPr>
      </w:pPr>
      <w:r w:rsidRPr="00785543">
        <w:rPr>
          <w:rFonts w:ascii="Times New Roman" w:hAnsi="Times New Roman" w:cs="Times New Roman"/>
          <w:b/>
          <w:bCs/>
        </w:rPr>
        <w:t>Capacitate juridica</w:t>
      </w:r>
    </w:p>
    <w:tbl>
      <w:tblPr>
        <w:tblStyle w:val="TableGrid"/>
        <w:tblW w:w="0" w:type="auto"/>
        <w:tblLook w:val="04A0" w:firstRow="1" w:lastRow="0" w:firstColumn="1" w:lastColumn="0" w:noHBand="0" w:noVBand="1"/>
      </w:tblPr>
      <w:tblGrid>
        <w:gridCol w:w="9288"/>
      </w:tblGrid>
      <w:tr w:rsidR="0068494B" w:rsidRPr="00785543" w14:paraId="1C992200" w14:textId="77777777" w:rsidTr="0068494B">
        <w:tc>
          <w:tcPr>
            <w:tcW w:w="9288" w:type="dxa"/>
          </w:tcPr>
          <w:p w14:paraId="01044A0A" w14:textId="77777777" w:rsidR="0068494B" w:rsidRPr="00785543" w:rsidRDefault="0068494B" w:rsidP="007933F1">
            <w:pPr>
              <w:jc w:val="both"/>
              <w:rPr>
                <w:rFonts w:ascii="Times New Roman" w:hAnsi="Times New Roman" w:cs="Times New Roman"/>
                <w:b/>
              </w:rPr>
            </w:pPr>
            <w:r w:rsidRPr="00785543">
              <w:rPr>
                <w:rFonts w:ascii="Times New Roman" w:hAnsi="Times New Roman" w:cs="Times New Roman"/>
                <w:bCs/>
                <w:i/>
                <w:color w:val="FF0000"/>
              </w:rPr>
              <w:t>Capacitatea juridică (indicați cel puțin statutul juridic al beneficiarului care permite implementarea proiectului, precum și capacitatea sa de a întreprinde acțiuni legale, dacă este necesar).</w:t>
            </w:r>
          </w:p>
        </w:tc>
      </w:tr>
    </w:tbl>
    <w:p w14:paraId="39BA0E9A" w14:textId="77777777" w:rsidR="00AE5279" w:rsidRPr="00785543" w:rsidRDefault="00AE5279" w:rsidP="007933F1">
      <w:pPr>
        <w:spacing w:after="0" w:line="240" w:lineRule="auto"/>
        <w:rPr>
          <w:rFonts w:ascii="Times New Roman" w:hAnsi="Times New Roman" w:cs="Times New Roman"/>
          <w:b/>
        </w:rPr>
      </w:pPr>
    </w:p>
    <w:p w14:paraId="31CEFC8E" w14:textId="77777777" w:rsidR="00C67CF6" w:rsidRPr="00785543" w:rsidRDefault="00C67CF6" w:rsidP="007933F1">
      <w:pPr>
        <w:spacing w:after="0" w:line="240" w:lineRule="auto"/>
        <w:rPr>
          <w:rFonts w:ascii="Times New Roman" w:hAnsi="Times New Roman" w:cs="Times New Roman"/>
          <w:b/>
        </w:rPr>
      </w:pPr>
    </w:p>
    <w:p w14:paraId="6CBBA435" w14:textId="77777777" w:rsidR="00B032BF"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9" w:name="_Toc446079465"/>
      <w:r w:rsidRPr="00785543">
        <w:rPr>
          <w:rFonts w:ascii="Times New Roman" w:hAnsi="Times New Roman" w:cs="Times New Roman"/>
          <w:color w:val="auto"/>
          <w:sz w:val="22"/>
          <w:szCs w:val="22"/>
        </w:rPr>
        <w:t>7</w:t>
      </w:r>
      <w:r w:rsidR="006E49CF" w:rsidRPr="00785543">
        <w:rPr>
          <w:rFonts w:ascii="Times New Roman" w:hAnsi="Times New Roman" w:cs="Times New Roman"/>
          <w:color w:val="auto"/>
          <w:sz w:val="22"/>
          <w:szCs w:val="22"/>
        </w:rPr>
        <w:t>.</w:t>
      </w:r>
      <w:r w:rsidR="00B032BF" w:rsidRPr="00785543">
        <w:rPr>
          <w:rFonts w:ascii="Times New Roman" w:hAnsi="Times New Roman" w:cs="Times New Roman"/>
          <w:color w:val="auto"/>
          <w:sz w:val="22"/>
          <w:szCs w:val="22"/>
        </w:rPr>
        <w:t xml:space="preserve"> Localizare proiect</w:t>
      </w:r>
      <w:bookmarkEnd w:id="9"/>
    </w:p>
    <w:p w14:paraId="7597702C" w14:textId="77777777" w:rsidR="00F864D5" w:rsidRPr="00785543" w:rsidRDefault="00F864D5" w:rsidP="007933F1">
      <w:pPr>
        <w:spacing w:after="0" w:line="240" w:lineRule="auto"/>
        <w:rPr>
          <w:rFonts w:ascii="Times New Roman" w:hAnsi="Times New Roman" w:cs="Times New Roman"/>
          <w:b/>
        </w:rPr>
      </w:pPr>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4212"/>
        <w:gridCol w:w="2121"/>
        <w:gridCol w:w="1238"/>
        <w:gridCol w:w="1698"/>
      </w:tblGrid>
      <w:tr w:rsidR="00010F76" w:rsidRPr="00785543" w14:paraId="23A55C77" w14:textId="77777777" w:rsidTr="00010F76">
        <w:trPr>
          <w:tblHeader/>
          <w:jc w:val="center"/>
        </w:trPr>
        <w:tc>
          <w:tcPr>
            <w:tcW w:w="2272" w:type="pct"/>
            <w:shd w:val="clear" w:color="auto" w:fill="C4C4C4"/>
            <w:tcMar>
              <w:top w:w="0" w:type="dxa"/>
              <w:left w:w="0" w:type="dxa"/>
              <w:bottom w:w="0" w:type="dxa"/>
              <w:right w:w="0" w:type="dxa"/>
            </w:tcMar>
            <w:vAlign w:val="center"/>
            <w:hideMark/>
          </w:tcPr>
          <w:p w14:paraId="4DB74FFB" w14:textId="77777777" w:rsidR="00010F76" w:rsidRPr="00785543" w:rsidRDefault="00010F76"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Regiune</w:t>
            </w:r>
          </w:p>
        </w:tc>
        <w:tc>
          <w:tcPr>
            <w:tcW w:w="1144" w:type="pct"/>
            <w:shd w:val="clear" w:color="auto" w:fill="C4C4C4"/>
            <w:tcMar>
              <w:top w:w="0" w:type="dxa"/>
              <w:left w:w="0" w:type="dxa"/>
              <w:bottom w:w="0" w:type="dxa"/>
              <w:right w:w="0" w:type="dxa"/>
            </w:tcMar>
            <w:vAlign w:val="center"/>
            <w:hideMark/>
          </w:tcPr>
          <w:p w14:paraId="0C841DBD" w14:textId="77777777" w:rsidR="00010F76" w:rsidRPr="00785543" w:rsidRDefault="00010F76"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Judet</w:t>
            </w:r>
          </w:p>
        </w:tc>
        <w:tc>
          <w:tcPr>
            <w:tcW w:w="668" w:type="pct"/>
            <w:shd w:val="clear" w:color="auto" w:fill="C4C4C4"/>
            <w:tcMar>
              <w:top w:w="0" w:type="dxa"/>
              <w:left w:w="0" w:type="dxa"/>
              <w:bottom w:w="0" w:type="dxa"/>
              <w:right w:w="0" w:type="dxa"/>
            </w:tcMar>
            <w:vAlign w:val="center"/>
            <w:hideMark/>
          </w:tcPr>
          <w:p w14:paraId="43758F10" w14:textId="77777777" w:rsidR="00010F76" w:rsidRPr="00785543" w:rsidRDefault="00010F76"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Localitate</w:t>
            </w:r>
          </w:p>
        </w:tc>
        <w:tc>
          <w:tcPr>
            <w:tcW w:w="916" w:type="pct"/>
            <w:shd w:val="clear" w:color="auto" w:fill="C4C4C4"/>
            <w:tcMar>
              <w:top w:w="0" w:type="dxa"/>
              <w:left w:w="0" w:type="dxa"/>
              <w:bottom w:w="0" w:type="dxa"/>
              <w:right w:w="0" w:type="dxa"/>
            </w:tcMar>
            <w:vAlign w:val="center"/>
            <w:hideMark/>
          </w:tcPr>
          <w:p w14:paraId="0FFE2385" w14:textId="77777777" w:rsidR="00010F76" w:rsidRPr="00785543" w:rsidRDefault="00010F76"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Informații proiect</w:t>
            </w:r>
          </w:p>
        </w:tc>
      </w:tr>
      <w:tr w:rsidR="00010F76" w:rsidRPr="00785543" w14:paraId="794DE042" w14:textId="77777777" w:rsidTr="00010F76">
        <w:trPr>
          <w:tblHeader/>
          <w:jc w:val="center"/>
        </w:trPr>
        <w:tc>
          <w:tcPr>
            <w:tcW w:w="2272" w:type="pct"/>
            <w:shd w:val="clear" w:color="auto" w:fill="auto"/>
            <w:tcMar>
              <w:top w:w="0" w:type="dxa"/>
              <w:left w:w="0" w:type="dxa"/>
              <w:bottom w:w="0" w:type="dxa"/>
              <w:right w:w="0" w:type="dxa"/>
            </w:tcMar>
            <w:vAlign w:val="center"/>
          </w:tcPr>
          <w:p w14:paraId="19D90F15" w14:textId="77777777" w:rsidR="00010F76" w:rsidRPr="00785543" w:rsidRDefault="00010F76" w:rsidP="007933F1">
            <w:pPr>
              <w:spacing w:after="0" w:line="240" w:lineRule="auto"/>
              <w:ind w:left="147" w:right="163"/>
              <w:jc w:val="both"/>
              <w:rPr>
                <w:rFonts w:ascii="Times New Roman" w:eastAsia="Times New Roman" w:hAnsi="Times New Roman" w:cs="Times New Roman"/>
                <w:i/>
                <w:color w:val="FF0000"/>
              </w:rPr>
            </w:pPr>
            <w:r w:rsidRPr="00785543">
              <w:rPr>
                <w:rFonts w:ascii="Times New Roman" w:eastAsia="Times New Roman" w:hAnsi="Times New Roman" w:cs="Times New Roman"/>
                <w:i/>
                <w:color w:val="FF0000"/>
                <w:lang w:eastAsia="sk-SK"/>
              </w:rPr>
              <w:t>Automat sistemul va atribui regiunea/regiunile de dezvoltare unde va fi implementat proiectul propus spre finanțare</w:t>
            </w:r>
            <w:r w:rsidRPr="00785543">
              <w:rPr>
                <w:rFonts w:ascii="Times New Roman" w:eastAsia="Times New Roman" w:hAnsi="Times New Roman" w:cs="Times New Roman"/>
                <w:i/>
                <w:color w:val="FF0000"/>
              </w:rPr>
              <w:t>.</w:t>
            </w:r>
          </w:p>
          <w:p w14:paraId="372467E7" w14:textId="77777777" w:rsidR="00010F76" w:rsidRPr="00785543"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785543">
              <w:rPr>
                <w:rFonts w:ascii="Times New Roman" w:eastAsia="Times New Roman" w:hAnsi="Times New Roman" w:cs="Times New Roman"/>
                <w:i/>
                <w:color w:val="FF0000"/>
                <w:lang w:eastAsia="sk-SK"/>
              </w:rPr>
              <w:t>Dacă proiectul se implementează pe o arie mai largă, care străbate mai multe regiuni, judeţe sau localităţi, se vor menţiona regiunile, judeţele, localităţile.</w:t>
            </w:r>
          </w:p>
        </w:tc>
        <w:tc>
          <w:tcPr>
            <w:tcW w:w="1144" w:type="pct"/>
            <w:shd w:val="clear" w:color="auto" w:fill="auto"/>
            <w:tcMar>
              <w:top w:w="0" w:type="dxa"/>
              <w:left w:w="0" w:type="dxa"/>
              <w:bottom w:w="0" w:type="dxa"/>
              <w:right w:w="0" w:type="dxa"/>
            </w:tcMar>
            <w:vAlign w:val="center"/>
          </w:tcPr>
          <w:p w14:paraId="0AB2E981" w14:textId="77777777" w:rsidR="00010F76" w:rsidRPr="00785543"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785543">
              <w:rPr>
                <w:rFonts w:ascii="Times New Roman" w:eastAsia="Times New Roman" w:hAnsi="Times New Roman" w:cs="Times New Roman"/>
                <w:i/>
                <w:color w:val="FF0000"/>
                <w:lang w:eastAsia="sk-SK"/>
              </w:rPr>
              <w:t xml:space="preserve">Se va/vor selecta județul/județele </w:t>
            </w:r>
          </w:p>
          <w:p w14:paraId="0CB4B283" w14:textId="77777777" w:rsidR="00010F76" w:rsidRPr="00785543" w:rsidRDefault="00010F76" w:rsidP="007933F1">
            <w:pPr>
              <w:spacing w:after="0" w:line="240" w:lineRule="auto"/>
              <w:ind w:left="147" w:right="163"/>
              <w:jc w:val="both"/>
              <w:rPr>
                <w:rFonts w:ascii="Times New Roman" w:eastAsia="Times New Roman" w:hAnsi="Times New Roman" w:cs="Times New Roman"/>
                <w:i/>
                <w:color w:val="FF0000"/>
                <w:lang w:eastAsia="sk-SK"/>
              </w:rPr>
            </w:pPr>
          </w:p>
          <w:p w14:paraId="0B310B5B" w14:textId="77777777" w:rsidR="00010F76" w:rsidRPr="00785543"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785543">
              <w:rPr>
                <w:rFonts w:ascii="Times New Roman" w:eastAsia="Times New Roman" w:hAnsi="Times New Roman" w:cs="Times New Roman"/>
                <w:i/>
                <w:color w:val="FF0000"/>
                <w:lang w:eastAsia="sk-SK"/>
              </w:rPr>
              <w:t>În cazul in care proiectul se implementează la nivel național se vor selecta toate județele</w:t>
            </w:r>
          </w:p>
        </w:tc>
        <w:tc>
          <w:tcPr>
            <w:tcW w:w="668" w:type="pct"/>
            <w:shd w:val="clear" w:color="auto" w:fill="auto"/>
            <w:tcMar>
              <w:top w:w="0" w:type="dxa"/>
              <w:left w:w="0" w:type="dxa"/>
              <w:bottom w:w="0" w:type="dxa"/>
              <w:right w:w="0" w:type="dxa"/>
            </w:tcMar>
            <w:vAlign w:val="center"/>
          </w:tcPr>
          <w:p w14:paraId="738D6BA3" w14:textId="77777777" w:rsidR="00010F76" w:rsidRPr="00785543"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785543">
              <w:rPr>
                <w:rFonts w:ascii="Times New Roman" w:eastAsia="Times New Roman" w:hAnsi="Times New Roman" w:cs="Times New Roman"/>
                <w:i/>
                <w:color w:val="FF0000"/>
                <w:lang w:eastAsia="sk-SK"/>
              </w:rPr>
              <w:t>Se va/vor selecta localitatea/localitățile</w:t>
            </w:r>
          </w:p>
        </w:tc>
        <w:tc>
          <w:tcPr>
            <w:tcW w:w="916" w:type="pct"/>
            <w:shd w:val="clear" w:color="auto" w:fill="auto"/>
            <w:tcMar>
              <w:top w:w="0" w:type="dxa"/>
              <w:left w:w="0" w:type="dxa"/>
              <w:bottom w:w="0" w:type="dxa"/>
              <w:right w:w="0" w:type="dxa"/>
            </w:tcMar>
            <w:vAlign w:val="center"/>
          </w:tcPr>
          <w:p w14:paraId="1367344B" w14:textId="77777777" w:rsidR="00010F76" w:rsidRPr="00785543"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785543">
              <w:rPr>
                <w:rFonts w:ascii="Times New Roman" w:eastAsia="Times New Roman" w:hAnsi="Times New Roman" w:cs="Times New Roman"/>
                <w:i/>
                <w:color w:val="FF0000"/>
                <w:lang w:eastAsia="sk-SK"/>
              </w:rPr>
              <w:t xml:space="preserve">Se va completa cu alte informații relevante despre localizarea proiectului, dacă sunt solicitate expres in Ghid </w:t>
            </w:r>
          </w:p>
        </w:tc>
      </w:tr>
    </w:tbl>
    <w:p w14:paraId="3BA13AF7" w14:textId="77777777" w:rsidR="00992C2F" w:rsidRPr="00785543" w:rsidRDefault="00992C2F" w:rsidP="007933F1">
      <w:pPr>
        <w:spacing w:after="0" w:line="240" w:lineRule="auto"/>
        <w:rPr>
          <w:rFonts w:ascii="Times New Roman" w:hAnsi="Times New Roman" w:cs="Times New Roman"/>
          <w:b/>
        </w:rPr>
      </w:pPr>
    </w:p>
    <w:p w14:paraId="335FDA4A" w14:textId="77777777" w:rsidR="0083317A" w:rsidRPr="00785543" w:rsidDel="00331E4B" w:rsidRDefault="0083317A" w:rsidP="007933F1">
      <w:pPr>
        <w:spacing w:before="120" w:after="0" w:line="240" w:lineRule="auto"/>
        <w:rPr>
          <w:del w:id="10" w:author="Valentin Simion" w:date="2018-12-18T10:07:00Z"/>
          <w:rFonts w:ascii="Times New Roman" w:eastAsia="Times New Roman" w:hAnsi="Times New Roman" w:cs="Times New Roman"/>
          <w:i/>
          <w:color w:val="FF0000"/>
          <w:lang w:val="gsw-FR" w:eastAsia="sk-SK"/>
        </w:rPr>
      </w:pPr>
      <w:del w:id="11" w:author="Valentin Simion" w:date="2018-12-18T10:07:00Z">
        <w:r w:rsidRPr="00785543" w:rsidDel="00331E4B">
          <w:rPr>
            <w:rFonts w:ascii="Times New Roman" w:eastAsia="Times New Roman" w:hAnsi="Times New Roman" w:cs="Times New Roman"/>
            <w:i/>
            <w:color w:val="FF0000"/>
            <w:u w:val="single"/>
            <w:lang w:val="gsw-FR" w:eastAsia="sk-SK"/>
          </w:rPr>
          <w:delText>Se vor atașa</w:delText>
        </w:r>
        <w:r w:rsidRPr="00785543" w:rsidDel="00331E4B">
          <w:rPr>
            <w:rFonts w:ascii="Times New Roman" w:eastAsia="Times New Roman" w:hAnsi="Times New Roman" w:cs="Times New Roman"/>
            <w:i/>
            <w:color w:val="FF0000"/>
            <w:lang w:val="gsw-FR" w:eastAsia="sk-SK"/>
          </w:rPr>
          <w:delText xml:space="preserve"> informații privind aria de operare curentă și viitoare, după cum urmează:</w:delText>
        </w:r>
      </w:del>
    </w:p>
    <w:p w14:paraId="7F462A70" w14:textId="77777777" w:rsidR="0083317A" w:rsidRPr="00785543" w:rsidDel="00331E4B" w:rsidRDefault="0083317A" w:rsidP="007933F1">
      <w:pPr>
        <w:spacing w:before="120" w:after="0" w:line="240" w:lineRule="auto"/>
        <w:rPr>
          <w:del w:id="12" w:author="Valentin Simion" w:date="2018-12-18T10:07:00Z"/>
          <w:rFonts w:ascii="Times New Roman" w:eastAsia="Times New Roman" w:hAnsi="Times New Roman" w:cs="Times New Roman"/>
          <w:i/>
          <w:color w:val="FF0000"/>
          <w:lang w:val="gsw-FR" w:eastAsia="sk-SK"/>
        </w:rPr>
      </w:pPr>
      <w:del w:id="13" w:author="Valentin Simion" w:date="2018-12-18T10:07:00Z">
        <w:r w:rsidRPr="00785543" w:rsidDel="00331E4B">
          <w:rPr>
            <w:rFonts w:ascii="Times New Roman" w:eastAsia="Times New Roman" w:hAnsi="Times New Roman" w:cs="Times New Roman"/>
            <w:i/>
            <w:color w:val="FF0000"/>
            <w:lang w:val="gsw-FR" w:eastAsia="sk-SK"/>
          </w:rPr>
          <w:delText>Aria de operare actuală/viitoare (preconizată de OR și AL) prin prezentarea de hărți la o scara relevantă pentru a se incadra pe cate o pagina format A4 pentru:</w:delText>
        </w:r>
      </w:del>
    </w:p>
    <w:p w14:paraId="41D6F78F" w14:textId="77777777" w:rsidR="0083317A" w:rsidRPr="00785543" w:rsidDel="00331E4B" w:rsidRDefault="0083317A" w:rsidP="007933F1">
      <w:pPr>
        <w:numPr>
          <w:ilvl w:val="0"/>
          <w:numId w:val="16"/>
        </w:numPr>
        <w:spacing w:before="120" w:after="0" w:line="240" w:lineRule="auto"/>
        <w:jc w:val="both"/>
        <w:rPr>
          <w:del w:id="14" w:author="Valentin Simion" w:date="2018-12-18T10:07:00Z"/>
          <w:rFonts w:ascii="Times New Roman" w:eastAsia="Times New Roman" w:hAnsi="Times New Roman" w:cs="Times New Roman"/>
          <w:i/>
          <w:color w:val="FF0000"/>
          <w:lang w:val="gsw-FR" w:eastAsia="sk-SK"/>
        </w:rPr>
      </w:pPr>
      <w:del w:id="15" w:author="Valentin Simion" w:date="2018-12-18T10:07:00Z">
        <w:r w:rsidRPr="00785543" w:rsidDel="00331E4B">
          <w:rPr>
            <w:rFonts w:ascii="Times New Roman" w:eastAsia="Times New Roman" w:hAnsi="Times New Roman" w:cs="Times New Roman"/>
            <w:i/>
            <w:color w:val="FF0000"/>
            <w:lang w:val="gsw-FR" w:eastAsia="sk-SK"/>
          </w:rPr>
          <w:delText>Zonele de alimentare cu apa aflate/preconizate a intra in aria de operare a Operatorului Regional (OR);</w:delText>
        </w:r>
      </w:del>
    </w:p>
    <w:p w14:paraId="6EE3FFF0" w14:textId="77777777" w:rsidR="0083317A" w:rsidRPr="00785543" w:rsidDel="00331E4B" w:rsidRDefault="0083317A" w:rsidP="007933F1">
      <w:pPr>
        <w:numPr>
          <w:ilvl w:val="0"/>
          <w:numId w:val="16"/>
        </w:numPr>
        <w:spacing w:before="120" w:after="0" w:line="240" w:lineRule="auto"/>
        <w:jc w:val="both"/>
        <w:rPr>
          <w:del w:id="16" w:author="Valentin Simion" w:date="2018-12-18T10:07:00Z"/>
          <w:rFonts w:ascii="Times New Roman" w:eastAsia="Times New Roman" w:hAnsi="Times New Roman" w:cs="Times New Roman"/>
          <w:i/>
          <w:color w:val="FF0000"/>
          <w:lang w:val="gsw-FR" w:eastAsia="sk-SK"/>
        </w:rPr>
      </w:pPr>
      <w:del w:id="17" w:author="Valentin Simion" w:date="2018-12-18T10:07:00Z">
        <w:r w:rsidRPr="00785543" w:rsidDel="00331E4B">
          <w:rPr>
            <w:rFonts w:ascii="Times New Roman" w:eastAsia="Times New Roman" w:hAnsi="Times New Roman" w:cs="Times New Roman"/>
            <w:i/>
            <w:color w:val="FF0000"/>
            <w:lang w:val="gsw-FR" w:eastAsia="sk-SK"/>
          </w:rPr>
          <w:delText>Aglomerarile aflate/preconizate a intra în aria de operare a Operatorului Regional.</w:delText>
        </w:r>
      </w:del>
    </w:p>
    <w:p w14:paraId="3BDE95F8" w14:textId="77777777" w:rsidR="0083317A" w:rsidRPr="00785543" w:rsidDel="00331E4B" w:rsidRDefault="0083317A" w:rsidP="007933F1">
      <w:pPr>
        <w:spacing w:before="120" w:after="0" w:line="240" w:lineRule="auto"/>
        <w:rPr>
          <w:del w:id="18" w:author="Valentin Simion" w:date="2018-12-18T10:07:00Z"/>
          <w:rFonts w:ascii="Times New Roman" w:eastAsia="Times New Roman" w:hAnsi="Times New Roman" w:cs="Times New Roman"/>
          <w:i/>
          <w:color w:val="FF0000"/>
          <w:lang w:val="gsw-FR" w:eastAsia="sk-SK"/>
        </w:rPr>
      </w:pPr>
      <w:del w:id="19" w:author="Valentin Simion" w:date="2018-12-18T10:07:00Z">
        <w:r w:rsidRPr="00785543" w:rsidDel="00331E4B">
          <w:rPr>
            <w:rFonts w:ascii="Times New Roman" w:eastAsia="Times New Roman" w:hAnsi="Times New Roman" w:cs="Times New Roman"/>
            <w:i/>
            <w:color w:val="FF0000"/>
            <w:lang w:val="gsw-FR" w:eastAsia="sk-SK"/>
          </w:rPr>
          <w:delText>Se va prezenta nivelul de asigurare a serviciilor in format tabelar, dupa cum urmeaza:</w:delText>
        </w:r>
      </w:del>
    </w:p>
    <w:p w14:paraId="652C27A1" w14:textId="77777777" w:rsidR="0083317A" w:rsidRPr="00785543" w:rsidDel="00331E4B" w:rsidRDefault="0083317A" w:rsidP="007933F1">
      <w:pPr>
        <w:numPr>
          <w:ilvl w:val="0"/>
          <w:numId w:val="15"/>
        </w:numPr>
        <w:spacing w:before="120" w:after="0" w:line="240" w:lineRule="auto"/>
        <w:jc w:val="both"/>
        <w:rPr>
          <w:del w:id="20" w:author="Valentin Simion" w:date="2018-12-18T10:07:00Z"/>
          <w:rFonts w:ascii="Times New Roman" w:eastAsia="Times New Roman" w:hAnsi="Times New Roman" w:cs="Times New Roman"/>
          <w:i/>
          <w:color w:val="FF0000"/>
          <w:lang w:val="gsw-FR" w:eastAsia="sk-SK"/>
        </w:rPr>
      </w:pPr>
      <w:del w:id="21" w:author="Valentin Simion" w:date="2018-12-18T10:07:00Z">
        <w:r w:rsidRPr="00785543" w:rsidDel="00331E4B">
          <w:rPr>
            <w:rFonts w:ascii="Times New Roman" w:eastAsia="Times New Roman" w:hAnsi="Times New Roman" w:cs="Times New Roman"/>
            <w:i/>
            <w:color w:val="FF0000"/>
            <w:lang w:val="gsw-FR" w:eastAsia="sk-SK"/>
          </w:rPr>
          <w:delText>Pentru zonele de alimentare cu apa:</w:delText>
        </w:r>
      </w:del>
    </w:p>
    <w:p w14:paraId="69F931D7" w14:textId="77777777" w:rsidR="0083317A" w:rsidRPr="00785543" w:rsidDel="00331E4B" w:rsidRDefault="0083317A" w:rsidP="007933F1">
      <w:pPr>
        <w:numPr>
          <w:ilvl w:val="1"/>
          <w:numId w:val="15"/>
        </w:numPr>
        <w:spacing w:before="120" w:after="0" w:line="240" w:lineRule="auto"/>
        <w:jc w:val="both"/>
        <w:rPr>
          <w:del w:id="22" w:author="Valentin Simion" w:date="2018-12-18T10:07:00Z"/>
          <w:rFonts w:ascii="Times New Roman" w:eastAsia="Times New Roman" w:hAnsi="Times New Roman" w:cs="Times New Roman"/>
          <w:i/>
          <w:color w:val="FF0000"/>
          <w:lang w:val="gsw-FR" w:eastAsia="sk-SK"/>
        </w:rPr>
      </w:pPr>
      <w:del w:id="23" w:author="Valentin Simion" w:date="2018-12-18T10:07:00Z">
        <w:r w:rsidRPr="00785543" w:rsidDel="00331E4B">
          <w:rPr>
            <w:rFonts w:ascii="Times New Roman" w:eastAsia="Times New Roman" w:hAnsi="Times New Roman" w:cs="Times New Roman"/>
            <w:i/>
            <w:color w:val="FF0000"/>
            <w:lang w:val="gsw-FR" w:eastAsia="sk-SK"/>
          </w:rPr>
          <w:delText>numarul de locuitori deserviti/care vor fi deserviți, precum si procentul din numarul total de locuitori din zona de operare;</w:delText>
        </w:r>
      </w:del>
    </w:p>
    <w:p w14:paraId="17F9E398" w14:textId="77777777" w:rsidR="0083317A" w:rsidRPr="00785543" w:rsidDel="00331E4B" w:rsidRDefault="0083317A" w:rsidP="007933F1">
      <w:pPr>
        <w:numPr>
          <w:ilvl w:val="0"/>
          <w:numId w:val="15"/>
        </w:numPr>
        <w:spacing w:before="120" w:after="0" w:line="240" w:lineRule="auto"/>
        <w:jc w:val="both"/>
        <w:rPr>
          <w:del w:id="24" w:author="Valentin Simion" w:date="2018-12-18T10:07:00Z"/>
          <w:rFonts w:ascii="Times New Roman" w:eastAsia="Times New Roman" w:hAnsi="Times New Roman" w:cs="Times New Roman"/>
          <w:i/>
          <w:color w:val="FF0000"/>
          <w:lang w:val="gsw-FR" w:eastAsia="sk-SK"/>
        </w:rPr>
      </w:pPr>
      <w:del w:id="25" w:author="Valentin Simion" w:date="2018-12-18T10:07:00Z">
        <w:r w:rsidRPr="00785543" w:rsidDel="00331E4B">
          <w:rPr>
            <w:rFonts w:ascii="Times New Roman" w:eastAsia="Times New Roman" w:hAnsi="Times New Roman" w:cs="Times New Roman"/>
            <w:i/>
            <w:color w:val="FF0000"/>
            <w:lang w:val="gsw-FR" w:eastAsia="sk-SK"/>
          </w:rPr>
          <w:delText>Pentru aglomerări:</w:delText>
        </w:r>
      </w:del>
    </w:p>
    <w:p w14:paraId="689CF391" w14:textId="77777777" w:rsidR="0083317A" w:rsidRPr="00785543" w:rsidDel="00331E4B" w:rsidRDefault="0083317A" w:rsidP="007933F1">
      <w:pPr>
        <w:spacing w:after="0" w:line="240" w:lineRule="auto"/>
        <w:rPr>
          <w:del w:id="26" w:author="Valentin Simion" w:date="2018-12-18T10:07:00Z"/>
          <w:rFonts w:ascii="Times New Roman" w:eastAsia="Times New Roman" w:hAnsi="Times New Roman" w:cs="Times New Roman"/>
          <w:i/>
          <w:color w:val="FF0000"/>
          <w:lang w:val="gsw-FR" w:eastAsia="sk-SK"/>
        </w:rPr>
      </w:pPr>
      <w:del w:id="27" w:author="Valentin Simion" w:date="2018-12-18T10:07:00Z">
        <w:r w:rsidRPr="00785543" w:rsidDel="00331E4B">
          <w:rPr>
            <w:rFonts w:ascii="Times New Roman" w:eastAsia="Times New Roman" w:hAnsi="Times New Roman" w:cs="Times New Roman"/>
            <w:i/>
            <w:color w:val="FF0000"/>
            <w:lang w:val="gsw-FR" w:eastAsia="sk-SK"/>
          </w:rPr>
          <w:delText>numarul de locuitori echivalenti carora li se asigura colectarea si respectiv epurarea apelor uzate/li se va asigura colectarea și respectiv epurarea, precum si procentul total din numarul total de locuitori echivalenti carora li se asigura colectarea, si respectiv epurarea apelor uzate din zona de operare.</w:delText>
        </w:r>
      </w:del>
    </w:p>
    <w:p w14:paraId="6838E81A" w14:textId="77777777" w:rsidR="0083317A" w:rsidRPr="00785543" w:rsidRDefault="0083317A" w:rsidP="007933F1">
      <w:pPr>
        <w:spacing w:after="0" w:line="240" w:lineRule="auto"/>
        <w:rPr>
          <w:rFonts w:ascii="Times New Roman" w:hAnsi="Times New Roman" w:cs="Times New Roman"/>
          <w:b/>
        </w:rPr>
      </w:pPr>
    </w:p>
    <w:p w14:paraId="6A2D12E5" w14:textId="77777777" w:rsidR="00992C2F"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8" w:name="_Toc446079466"/>
      <w:r w:rsidRPr="00785543">
        <w:rPr>
          <w:rFonts w:ascii="Times New Roman" w:hAnsi="Times New Roman" w:cs="Times New Roman"/>
          <w:color w:val="auto"/>
          <w:sz w:val="22"/>
          <w:szCs w:val="22"/>
        </w:rPr>
        <w:t>8</w:t>
      </w:r>
      <w:r w:rsidR="006E49CF" w:rsidRPr="00785543">
        <w:rPr>
          <w:rFonts w:ascii="Times New Roman" w:hAnsi="Times New Roman" w:cs="Times New Roman"/>
          <w:color w:val="auto"/>
          <w:sz w:val="22"/>
          <w:szCs w:val="22"/>
        </w:rPr>
        <w:t xml:space="preserve">. </w:t>
      </w:r>
      <w:r w:rsidR="00992C2F" w:rsidRPr="00785543">
        <w:rPr>
          <w:rFonts w:ascii="Times New Roman" w:hAnsi="Times New Roman" w:cs="Times New Roman"/>
          <w:color w:val="auto"/>
          <w:sz w:val="22"/>
          <w:szCs w:val="22"/>
        </w:rPr>
        <w:t>Obiective proiect</w:t>
      </w:r>
      <w:bookmarkEnd w:id="28"/>
    </w:p>
    <w:p w14:paraId="5E3AD925" w14:textId="77777777" w:rsidR="00992C2F" w:rsidRPr="00785543" w:rsidRDefault="00992C2F" w:rsidP="007933F1">
      <w:pPr>
        <w:spacing w:after="0" w:line="240" w:lineRule="auto"/>
        <w:rPr>
          <w:rFonts w:ascii="Times New Roman" w:hAnsi="Times New Roman" w:cs="Times New Roman"/>
          <w:b/>
        </w:rPr>
      </w:pPr>
    </w:p>
    <w:p w14:paraId="12A9473F" w14:textId="77777777" w:rsidR="00992C2F" w:rsidRPr="00785543" w:rsidRDefault="00992C2F" w:rsidP="007933F1">
      <w:pPr>
        <w:spacing w:after="0" w:line="240" w:lineRule="auto"/>
        <w:rPr>
          <w:rFonts w:ascii="Times New Roman" w:hAnsi="Times New Roman" w:cs="Times New Roman"/>
          <w:b/>
        </w:rPr>
      </w:pPr>
      <w:r w:rsidRPr="00785543">
        <w:rPr>
          <w:rFonts w:ascii="Times New Roman" w:hAnsi="Times New Roman" w:cs="Times New Roman"/>
          <w:b/>
          <w:bCs/>
        </w:rPr>
        <w:t>Obiectiv general al proiectului/Scopul proiectului</w:t>
      </w:r>
    </w:p>
    <w:tbl>
      <w:tblPr>
        <w:tblStyle w:val="TableGrid"/>
        <w:tblW w:w="0" w:type="auto"/>
        <w:tblLook w:val="04A0" w:firstRow="1" w:lastRow="0" w:firstColumn="1" w:lastColumn="0" w:noHBand="0" w:noVBand="1"/>
      </w:tblPr>
      <w:tblGrid>
        <w:gridCol w:w="9288"/>
      </w:tblGrid>
      <w:tr w:rsidR="00992C2F" w:rsidRPr="00785543" w14:paraId="5608067D" w14:textId="77777777" w:rsidTr="00992C2F">
        <w:tc>
          <w:tcPr>
            <w:tcW w:w="9288" w:type="dxa"/>
          </w:tcPr>
          <w:p w14:paraId="031EF775" w14:textId="77777777" w:rsidR="00992C2F" w:rsidRPr="00785543" w:rsidRDefault="00992C2F" w:rsidP="007933F1">
            <w:pPr>
              <w:ind w:left="147" w:right="163"/>
              <w:jc w:val="both"/>
              <w:rPr>
                <w:rFonts w:ascii="Times New Roman" w:eastAsia="Times New Roman" w:hAnsi="Times New Roman" w:cs="Times New Roman"/>
                <w:i/>
                <w:color w:val="FF0000"/>
                <w:lang w:eastAsia="sk-SK"/>
              </w:rPr>
            </w:pPr>
            <w:r w:rsidRPr="00785543">
              <w:rPr>
                <w:rFonts w:ascii="Times New Roman" w:eastAsia="Times New Roman" w:hAnsi="Times New Roman" w:cs="Times New Roman"/>
                <w:i/>
                <w:color w:val="FF0000"/>
                <w:lang w:eastAsia="sk-SK"/>
              </w:rPr>
              <w:t>Se v</w:t>
            </w:r>
            <w:r w:rsidR="00355605" w:rsidRPr="00785543">
              <w:rPr>
                <w:rFonts w:ascii="Times New Roman" w:eastAsia="Times New Roman" w:hAnsi="Times New Roman" w:cs="Times New Roman"/>
                <w:i/>
                <w:color w:val="FF0000"/>
                <w:lang w:eastAsia="sk-SK"/>
              </w:rPr>
              <w:t>a</w:t>
            </w:r>
            <w:r w:rsidRPr="00785543">
              <w:rPr>
                <w:rFonts w:ascii="Times New Roman" w:eastAsia="Times New Roman" w:hAnsi="Times New Roman" w:cs="Times New Roman"/>
                <w:i/>
                <w:color w:val="FF0000"/>
                <w:lang w:eastAsia="sk-SK"/>
              </w:rPr>
              <w:t xml:space="preserve"> prezenta </w:t>
            </w:r>
            <w:r w:rsidR="00B77A90" w:rsidRPr="00785543">
              <w:rPr>
                <w:rFonts w:ascii="Times New Roman" w:eastAsia="Times New Roman" w:hAnsi="Times New Roman" w:cs="Times New Roman"/>
                <w:i/>
                <w:color w:val="FF0000"/>
                <w:lang w:eastAsia="sk-SK"/>
              </w:rPr>
              <w:t>ș</w:t>
            </w:r>
            <w:r w:rsidRPr="00785543">
              <w:rPr>
                <w:rFonts w:ascii="Times New Roman" w:eastAsia="Times New Roman" w:hAnsi="Times New Roman" w:cs="Times New Roman"/>
                <w:i/>
                <w:color w:val="FF0000"/>
                <w:lang w:eastAsia="sk-SK"/>
              </w:rPr>
              <w:t>i descrie obiectiv</w:t>
            </w:r>
            <w:r w:rsidR="00355605" w:rsidRPr="00785543">
              <w:rPr>
                <w:rFonts w:ascii="Times New Roman" w:eastAsia="Times New Roman" w:hAnsi="Times New Roman" w:cs="Times New Roman"/>
                <w:i/>
                <w:color w:val="FF0000"/>
                <w:lang w:eastAsia="sk-SK"/>
              </w:rPr>
              <w:t>ul</w:t>
            </w:r>
            <w:r w:rsidRPr="00785543">
              <w:rPr>
                <w:rFonts w:ascii="Times New Roman" w:eastAsia="Times New Roman" w:hAnsi="Times New Roman" w:cs="Times New Roman"/>
                <w:i/>
                <w:color w:val="FF0000"/>
                <w:lang w:eastAsia="sk-SK"/>
              </w:rPr>
              <w:t xml:space="preserve"> </w:t>
            </w:r>
            <w:r w:rsidR="00355605" w:rsidRPr="00785543">
              <w:rPr>
                <w:rFonts w:ascii="Times New Roman" w:eastAsia="Times New Roman" w:hAnsi="Times New Roman" w:cs="Times New Roman"/>
                <w:i/>
                <w:color w:val="FF0000"/>
                <w:lang w:eastAsia="sk-SK"/>
              </w:rPr>
              <w:t>general</w:t>
            </w:r>
            <w:r w:rsidRPr="00785543">
              <w:rPr>
                <w:rFonts w:ascii="Times New Roman" w:eastAsia="Times New Roman" w:hAnsi="Times New Roman" w:cs="Times New Roman"/>
                <w:i/>
                <w:color w:val="FF0000"/>
                <w:lang w:eastAsia="sk-SK"/>
              </w:rPr>
              <w:t xml:space="preserve"> ale proiectului; de asemenea</w:t>
            </w:r>
            <w:r w:rsidR="00355605" w:rsidRPr="00785543">
              <w:rPr>
                <w:rFonts w:ascii="Times New Roman" w:eastAsia="Times New Roman" w:hAnsi="Times New Roman" w:cs="Times New Roman"/>
                <w:i/>
                <w:color w:val="FF0000"/>
                <w:lang w:eastAsia="sk-SK"/>
              </w:rPr>
              <w:t>,</w:t>
            </w:r>
            <w:r w:rsidRPr="00785543">
              <w:rPr>
                <w:rFonts w:ascii="Times New Roman" w:eastAsia="Times New Roman" w:hAnsi="Times New Roman" w:cs="Times New Roman"/>
                <w:i/>
                <w:color w:val="FF0000"/>
                <w:lang w:eastAsia="sk-SK"/>
              </w:rPr>
              <w:t xml:space="preserve"> se va explica cum contribuie proiectul la r</w:t>
            </w:r>
            <w:r w:rsidR="00355605" w:rsidRPr="00785543">
              <w:rPr>
                <w:rFonts w:ascii="Times New Roman" w:eastAsia="Times New Roman" w:hAnsi="Times New Roman" w:cs="Times New Roman"/>
                <w:i/>
                <w:color w:val="FF0000"/>
                <w:lang w:eastAsia="sk-SK"/>
              </w:rPr>
              <w:t xml:space="preserve">ealizarea obiectivului specific </w:t>
            </w:r>
            <w:r w:rsidRPr="00785543">
              <w:rPr>
                <w:rFonts w:ascii="Times New Roman" w:eastAsia="Times New Roman" w:hAnsi="Times New Roman" w:cs="Times New Roman"/>
                <w:i/>
                <w:color w:val="FF0000"/>
                <w:lang w:eastAsia="sk-SK"/>
              </w:rPr>
              <w:t xml:space="preserve">al Programului  </w:t>
            </w:r>
          </w:p>
        </w:tc>
      </w:tr>
    </w:tbl>
    <w:p w14:paraId="0CEDD217" w14:textId="77777777" w:rsidR="00992C2F" w:rsidRPr="00785543" w:rsidRDefault="00992C2F" w:rsidP="007933F1">
      <w:pPr>
        <w:spacing w:after="0" w:line="240" w:lineRule="auto"/>
        <w:ind w:left="147" w:right="163"/>
        <w:jc w:val="both"/>
        <w:rPr>
          <w:rFonts w:ascii="Times New Roman" w:eastAsia="Times New Roman" w:hAnsi="Times New Roman" w:cs="Times New Roman"/>
          <w:i/>
          <w:color w:val="FF0000"/>
          <w:lang w:eastAsia="sk-SK"/>
        </w:rPr>
      </w:pPr>
    </w:p>
    <w:p w14:paraId="1AA17D52" w14:textId="77777777" w:rsidR="00992C2F" w:rsidRPr="00785543" w:rsidRDefault="00992C2F" w:rsidP="007933F1">
      <w:pPr>
        <w:spacing w:after="0" w:line="240" w:lineRule="auto"/>
        <w:rPr>
          <w:rFonts w:ascii="Times New Roman" w:hAnsi="Times New Roman" w:cs="Times New Roman"/>
          <w:b/>
          <w:bCs/>
        </w:rPr>
      </w:pPr>
      <w:r w:rsidRPr="00785543">
        <w:rPr>
          <w:rFonts w:ascii="Times New Roman" w:hAnsi="Times New Roman" w:cs="Times New Roman"/>
          <w:b/>
          <w:bCs/>
        </w:rPr>
        <w:t>Obiective specifice ale proiectului</w:t>
      </w:r>
    </w:p>
    <w:tbl>
      <w:tblPr>
        <w:tblStyle w:val="TableGrid"/>
        <w:tblW w:w="0" w:type="auto"/>
        <w:tblLook w:val="04A0" w:firstRow="1" w:lastRow="0" w:firstColumn="1" w:lastColumn="0" w:noHBand="0" w:noVBand="1"/>
      </w:tblPr>
      <w:tblGrid>
        <w:gridCol w:w="959"/>
        <w:gridCol w:w="8329"/>
      </w:tblGrid>
      <w:tr w:rsidR="00992C2F" w:rsidRPr="00785543" w14:paraId="74EA3741" w14:textId="77777777" w:rsidTr="00992C2F">
        <w:tc>
          <w:tcPr>
            <w:tcW w:w="959" w:type="dxa"/>
            <w:vAlign w:val="center"/>
          </w:tcPr>
          <w:p w14:paraId="405178C6" w14:textId="77777777" w:rsidR="00992C2F" w:rsidRPr="00785543" w:rsidRDefault="00992C2F" w:rsidP="007933F1">
            <w:pPr>
              <w:rPr>
                <w:rFonts w:ascii="Times New Roman" w:hAnsi="Times New Roman" w:cs="Times New Roman"/>
                <w:b/>
                <w:bCs/>
              </w:rPr>
            </w:pPr>
            <w:r w:rsidRPr="00785543">
              <w:rPr>
                <w:rStyle w:val="ui-column-title1"/>
                <w:rFonts w:ascii="Times New Roman" w:hAnsi="Times New Roman" w:cs="Times New Roman"/>
                <w:b/>
                <w:bCs/>
              </w:rPr>
              <w:t>Nr. crt.</w:t>
            </w:r>
          </w:p>
        </w:tc>
        <w:tc>
          <w:tcPr>
            <w:tcW w:w="8329" w:type="dxa"/>
            <w:vAlign w:val="center"/>
          </w:tcPr>
          <w:p w14:paraId="1093106F" w14:textId="77777777" w:rsidR="00992C2F" w:rsidRPr="00785543" w:rsidRDefault="00992C2F" w:rsidP="007933F1">
            <w:pPr>
              <w:rPr>
                <w:rFonts w:ascii="Times New Roman" w:hAnsi="Times New Roman" w:cs="Times New Roman"/>
                <w:b/>
                <w:bCs/>
              </w:rPr>
            </w:pPr>
            <w:r w:rsidRPr="00785543">
              <w:rPr>
                <w:rStyle w:val="ui-column-title1"/>
                <w:rFonts w:ascii="Times New Roman" w:hAnsi="Times New Roman" w:cs="Times New Roman"/>
                <w:b/>
                <w:bCs/>
              </w:rPr>
              <w:t>Descriere obiective specifice ale proiectului</w:t>
            </w:r>
          </w:p>
        </w:tc>
      </w:tr>
      <w:tr w:rsidR="00992C2F" w:rsidRPr="00785543" w14:paraId="50B6FFB8" w14:textId="77777777" w:rsidTr="00992C2F">
        <w:tc>
          <w:tcPr>
            <w:tcW w:w="959" w:type="dxa"/>
            <w:vAlign w:val="center"/>
          </w:tcPr>
          <w:p w14:paraId="5856BD03" w14:textId="77777777" w:rsidR="00992C2F" w:rsidRPr="00785543" w:rsidRDefault="00992C2F" w:rsidP="007933F1">
            <w:pPr>
              <w:rPr>
                <w:rStyle w:val="ui-column-title1"/>
                <w:rFonts w:ascii="Times New Roman" w:hAnsi="Times New Roman" w:cs="Times New Roman"/>
                <w:b/>
                <w:bCs/>
                <w:color w:val="4F4F4F"/>
              </w:rPr>
            </w:pPr>
          </w:p>
        </w:tc>
        <w:tc>
          <w:tcPr>
            <w:tcW w:w="8329" w:type="dxa"/>
            <w:vAlign w:val="center"/>
          </w:tcPr>
          <w:p w14:paraId="129DF46F" w14:textId="77777777" w:rsidR="00992C2F" w:rsidRPr="00785543" w:rsidRDefault="00992C2F" w:rsidP="007933F1">
            <w:pPr>
              <w:ind w:left="147" w:right="163"/>
              <w:jc w:val="both"/>
              <w:rPr>
                <w:rStyle w:val="ui-column-title1"/>
                <w:rFonts w:ascii="Times New Roman" w:hAnsi="Times New Roman" w:cs="Times New Roman"/>
                <w:b/>
                <w:bCs/>
                <w:color w:val="4F4F4F"/>
              </w:rPr>
            </w:pPr>
            <w:r w:rsidRPr="00785543">
              <w:rPr>
                <w:rFonts w:ascii="Times New Roman" w:eastAsia="Times New Roman" w:hAnsi="Times New Roman" w:cs="Times New Roman"/>
                <w:i/>
                <w:color w:val="FF0000"/>
                <w:lang w:eastAsia="sk-SK"/>
              </w:rPr>
              <w:t>Se vor formula obiectivele specifice ale proiectului. Obiectivele trebuie să fie formulate clar, cuantificate și în strânsă corelare cu activităţile şi rezultatele (output</w:t>
            </w:r>
            <w:r w:rsidR="00355605" w:rsidRPr="00785543">
              <w:rPr>
                <w:rFonts w:ascii="Times New Roman" w:eastAsia="Times New Roman" w:hAnsi="Times New Roman" w:cs="Times New Roman"/>
                <w:i/>
                <w:color w:val="FF0000"/>
                <w:lang w:eastAsia="sk-SK"/>
              </w:rPr>
              <w:t>) prevăzute a se realiza/obţine</w:t>
            </w:r>
          </w:p>
        </w:tc>
      </w:tr>
    </w:tbl>
    <w:p w14:paraId="177D14EE" w14:textId="77777777" w:rsidR="00992C2F" w:rsidRPr="00785543" w:rsidRDefault="00992C2F" w:rsidP="007933F1">
      <w:pPr>
        <w:spacing w:after="0" w:line="240" w:lineRule="auto"/>
        <w:rPr>
          <w:rFonts w:ascii="Times New Roman" w:hAnsi="Times New Roman" w:cs="Times New Roman"/>
          <w:b/>
        </w:rPr>
      </w:pPr>
    </w:p>
    <w:p w14:paraId="3498B532" w14:textId="77777777" w:rsidR="00C67CF6" w:rsidRPr="00785543" w:rsidRDefault="00C67CF6" w:rsidP="007933F1">
      <w:pPr>
        <w:spacing w:after="0" w:line="240" w:lineRule="auto"/>
        <w:rPr>
          <w:rFonts w:ascii="Times New Roman" w:hAnsi="Times New Roman" w:cs="Times New Roman"/>
          <w:b/>
        </w:rPr>
      </w:pPr>
    </w:p>
    <w:p w14:paraId="616C049F" w14:textId="77777777" w:rsidR="00992C2F"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9" w:name="_Toc446079467"/>
      <w:r w:rsidRPr="00785543">
        <w:rPr>
          <w:rFonts w:ascii="Times New Roman" w:hAnsi="Times New Roman" w:cs="Times New Roman"/>
          <w:color w:val="auto"/>
          <w:sz w:val="22"/>
          <w:szCs w:val="22"/>
        </w:rPr>
        <w:t>9</w:t>
      </w:r>
      <w:r w:rsidR="006E49CF" w:rsidRPr="00785543">
        <w:rPr>
          <w:rFonts w:ascii="Times New Roman" w:hAnsi="Times New Roman" w:cs="Times New Roman"/>
          <w:color w:val="auto"/>
          <w:sz w:val="22"/>
          <w:szCs w:val="22"/>
        </w:rPr>
        <w:t>.</w:t>
      </w:r>
      <w:r w:rsidR="00992C2F" w:rsidRPr="00785543">
        <w:rPr>
          <w:rFonts w:ascii="Times New Roman" w:hAnsi="Times New Roman" w:cs="Times New Roman"/>
          <w:color w:val="auto"/>
          <w:sz w:val="22"/>
          <w:szCs w:val="22"/>
        </w:rPr>
        <w:t xml:space="preserve"> Rezultate așteptate</w:t>
      </w:r>
      <w:bookmarkEnd w:id="29"/>
    </w:p>
    <w:p w14:paraId="07FA3037" w14:textId="77777777" w:rsidR="00992C2F" w:rsidRPr="00785543"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8329"/>
      </w:tblGrid>
      <w:tr w:rsidR="00992C2F" w:rsidRPr="00785543" w14:paraId="555F4B25" w14:textId="77777777" w:rsidTr="0055254C">
        <w:tc>
          <w:tcPr>
            <w:tcW w:w="959" w:type="dxa"/>
            <w:vAlign w:val="center"/>
          </w:tcPr>
          <w:p w14:paraId="24186967" w14:textId="77777777" w:rsidR="00992C2F" w:rsidRPr="00785543" w:rsidRDefault="00992C2F" w:rsidP="007933F1">
            <w:pPr>
              <w:rPr>
                <w:rStyle w:val="ui-column-title1"/>
                <w:rFonts w:ascii="Times New Roman" w:hAnsi="Times New Roman" w:cs="Times New Roman"/>
                <w:b/>
                <w:bCs/>
              </w:rPr>
            </w:pPr>
            <w:r w:rsidRPr="00785543">
              <w:rPr>
                <w:rStyle w:val="ui-column-title1"/>
                <w:rFonts w:ascii="Times New Roman" w:hAnsi="Times New Roman" w:cs="Times New Roman"/>
                <w:b/>
                <w:bCs/>
              </w:rPr>
              <w:t>Nr. crt.</w:t>
            </w:r>
          </w:p>
        </w:tc>
        <w:tc>
          <w:tcPr>
            <w:tcW w:w="8329" w:type="dxa"/>
            <w:vAlign w:val="center"/>
          </w:tcPr>
          <w:p w14:paraId="57904977" w14:textId="77777777" w:rsidR="00992C2F" w:rsidRPr="00785543" w:rsidRDefault="00355605" w:rsidP="007933F1">
            <w:pPr>
              <w:rPr>
                <w:rStyle w:val="ui-column-title1"/>
                <w:rFonts w:ascii="Times New Roman" w:hAnsi="Times New Roman" w:cs="Times New Roman"/>
                <w:b/>
                <w:bCs/>
              </w:rPr>
            </w:pPr>
            <w:r w:rsidRPr="00785543">
              <w:rPr>
                <w:rStyle w:val="ui-column-title1"/>
                <w:rFonts w:ascii="Times New Roman" w:hAnsi="Times New Roman" w:cs="Times New Roman"/>
                <w:b/>
                <w:bCs/>
              </w:rPr>
              <w:t>Detalii rezultat</w:t>
            </w:r>
          </w:p>
        </w:tc>
      </w:tr>
      <w:tr w:rsidR="00992C2F" w:rsidRPr="00785543" w14:paraId="736A506B" w14:textId="77777777" w:rsidTr="0055254C">
        <w:tc>
          <w:tcPr>
            <w:tcW w:w="959" w:type="dxa"/>
            <w:vAlign w:val="center"/>
          </w:tcPr>
          <w:p w14:paraId="43D2C061" w14:textId="77777777" w:rsidR="00992C2F" w:rsidRPr="00785543" w:rsidRDefault="00992C2F" w:rsidP="007933F1">
            <w:pPr>
              <w:rPr>
                <w:rFonts w:ascii="Times New Roman" w:hAnsi="Times New Roman" w:cs="Times New Roman"/>
                <w:b/>
                <w:bCs/>
              </w:rPr>
            </w:pPr>
          </w:p>
        </w:tc>
        <w:tc>
          <w:tcPr>
            <w:tcW w:w="8329" w:type="dxa"/>
            <w:vAlign w:val="center"/>
          </w:tcPr>
          <w:p w14:paraId="072B1F56" w14:textId="77777777" w:rsidR="00992C2F" w:rsidRDefault="00992C2F" w:rsidP="007933F1">
            <w:pPr>
              <w:ind w:right="163"/>
              <w:jc w:val="both"/>
              <w:rPr>
                <w:ins w:id="30" w:author="Valentin Simion" w:date="2018-12-18T10:08:00Z"/>
                <w:rFonts w:ascii="Times New Roman" w:eastAsia="Times New Roman" w:hAnsi="Times New Roman" w:cs="Times New Roman"/>
                <w:i/>
                <w:color w:val="FF0000"/>
                <w:lang w:eastAsia="sk-SK"/>
              </w:rPr>
            </w:pPr>
            <w:r w:rsidRPr="00785543">
              <w:rPr>
                <w:rFonts w:ascii="Times New Roman" w:eastAsia="Times New Roman" w:hAnsi="Times New Roman" w:cs="Times New Roman"/>
                <w:i/>
                <w:color w:val="FF0000"/>
                <w:lang w:eastAsia="sk-SK"/>
              </w:rPr>
              <w:t xml:space="preserve">Se completează cu formularea </w:t>
            </w:r>
            <w:r w:rsidR="00355605" w:rsidRPr="00785543">
              <w:rPr>
                <w:rFonts w:ascii="Times New Roman" w:eastAsia="Times New Roman" w:hAnsi="Times New Roman" w:cs="Times New Roman"/>
                <w:i/>
                <w:color w:val="FF0000"/>
                <w:lang w:eastAsia="sk-SK"/>
              </w:rPr>
              <w:t xml:space="preserve">și descrierea fiecărui </w:t>
            </w:r>
            <w:r w:rsidRPr="00785543">
              <w:rPr>
                <w:rFonts w:ascii="Times New Roman" w:eastAsia="Times New Roman" w:hAnsi="Times New Roman" w:cs="Times New Roman"/>
                <w:i/>
                <w:color w:val="FF0000"/>
                <w:lang w:eastAsia="sk-SK"/>
              </w:rPr>
              <w:t>rezultat</w:t>
            </w:r>
            <w:r w:rsidR="00B77A90" w:rsidRPr="00785543">
              <w:rPr>
                <w:rFonts w:ascii="Times New Roman" w:eastAsia="Times New Roman" w:hAnsi="Times New Roman" w:cs="Times New Roman"/>
                <w:i/>
                <w:color w:val="FF0000"/>
                <w:lang w:eastAsia="sk-SK"/>
              </w:rPr>
              <w:t>.</w:t>
            </w:r>
          </w:p>
          <w:p w14:paraId="1C5DCE68" w14:textId="77777777" w:rsidR="00331E4B" w:rsidRDefault="00331E4B" w:rsidP="007933F1">
            <w:pPr>
              <w:ind w:right="163"/>
              <w:jc w:val="both"/>
              <w:rPr>
                <w:ins w:id="31" w:author="Valentin Simion" w:date="2018-12-18T10:07:00Z"/>
                <w:rFonts w:ascii="Times New Roman" w:eastAsia="Times New Roman" w:hAnsi="Times New Roman" w:cs="Times New Roman"/>
                <w:i/>
                <w:color w:val="FF0000"/>
                <w:lang w:eastAsia="sk-SK"/>
              </w:rPr>
            </w:pPr>
          </w:p>
          <w:p w14:paraId="55C42D0B" w14:textId="77777777" w:rsidR="00331E4B" w:rsidRPr="00331E4B" w:rsidRDefault="00331E4B" w:rsidP="007933F1">
            <w:pPr>
              <w:ind w:right="163"/>
              <w:jc w:val="both"/>
              <w:rPr>
                <w:rFonts w:ascii="Times New Roman" w:eastAsia="Times New Roman" w:hAnsi="Times New Roman" w:cs="Times New Roman"/>
                <w:i/>
                <w:color w:val="FF0000"/>
                <w:u w:val="single"/>
                <w:lang w:eastAsia="sk-SK"/>
                <w:rPrChange w:id="32" w:author="Valentin Simion" w:date="2018-12-18T10:08:00Z">
                  <w:rPr>
                    <w:rFonts w:ascii="Times New Roman" w:eastAsia="Times New Roman" w:hAnsi="Times New Roman" w:cs="Times New Roman"/>
                    <w:i/>
                    <w:color w:val="FF0000"/>
                    <w:lang w:eastAsia="sk-SK"/>
                  </w:rPr>
                </w:rPrChange>
              </w:rPr>
            </w:pPr>
            <w:ins w:id="33" w:author="Valentin Simion" w:date="2018-12-18T10:08:00Z">
              <w:r w:rsidRPr="00331E4B">
                <w:rPr>
                  <w:rFonts w:ascii="Times New Roman" w:eastAsia="Times New Roman" w:hAnsi="Times New Roman" w:cs="Times New Roman"/>
                  <w:i/>
                  <w:color w:val="FF0000"/>
                  <w:u w:val="single"/>
                  <w:lang w:eastAsia="sk-SK"/>
                  <w:rPrChange w:id="34" w:author="Valentin Simion" w:date="2018-12-18T10:08:00Z">
                    <w:rPr>
                      <w:rFonts w:ascii="Times New Roman" w:eastAsia="Times New Roman" w:hAnsi="Times New Roman" w:cs="Times New Roman"/>
                      <w:i/>
                      <w:color w:val="FF0000"/>
                      <w:lang w:eastAsia="sk-SK"/>
                    </w:rPr>
                  </w:rPrChange>
                </w:rPr>
                <w:t>Pentru proiectele de tip F</w:t>
              </w:r>
            </w:ins>
          </w:p>
          <w:p w14:paraId="6200E0DA" w14:textId="77777777" w:rsidR="00B77A90" w:rsidRPr="00785543" w:rsidRDefault="00B77A90" w:rsidP="007933F1">
            <w:pPr>
              <w:pBdr>
                <w:right w:val="single" w:sz="4" w:space="4" w:color="auto"/>
              </w:pBdr>
              <w:rPr>
                <w:rFonts w:ascii="Times New Roman" w:hAnsi="Times New Roman" w:cs="Times New Roman"/>
                <w:i/>
                <w:color w:val="FF0000"/>
                <w:lang w:val="gsw-FR"/>
              </w:rPr>
            </w:pPr>
            <w:r w:rsidRPr="00785543">
              <w:rPr>
                <w:rFonts w:ascii="Times New Roman" w:hAnsi="Times New Roman" w:cs="Times New Roman"/>
                <w:i/>
                <w:color w:val="FF0000"/>
                <w:lang w:val="gsw-FR"/>
              </w:rPr>
              <w:t>Vor fi prezentate componentele majore ale asistentei tehnice pentru elaborarea aplicaţiei de finanţare pentru proiectul de investiţii, ca de exemplu:</w:t>
            </w:r>
          </w:p>
          <w:p w14:paraId="56BEED93" w14:textId="77777777" w:rsidR="00B77A90" w:rsidRPr="00785543" w:rsidRDefault="00B77A90" w:rsidP="007933F1">
            <w:pPr>
              <w:numPr>
                <w:ilvl w:val="0"/>
                <w:numId w:val="17"/>
              </w:numPr>
              <w:pBdr>
                <w:right w:val="single" w:sz="4" w:space="4" w:color="auto"/>
              </w:pBdr>
              <w:spacing w:before="120"/>
              <w:ind w:left="460" w:hanging="460"/>
              <w:jc w:val="both"/>
              <w:rPr>
                <w:rFonts w:ascii="Times New Roman" w:hAnsi="Times New Roman" w:cs="Times New Roman"/>
                <w:b/>
                <w:i/>
                <w:color w:val="FF0000"/>
                <w:lang w:val="gsw-FR"/>
              </w:rPr>
            </w:pPr>
            <w:r w:rsidRPr="00785543">
              <w:rPr>
                <w:rFonts w:ascii="Times New Roman" w:hAnsi="Times New Roman" w:cs="Times New Roman"/>
                <w:b/>
                <w:i/>
                <w:color w:val="FF0000"/>
                <w:lang w:val="gsw-FR"/>
              </w:rPr>
              <w:t>Studiul de fezabilitate;</w:t>
            </w:r>
          </w:p>
          <w:p w14:paraId="75AD0D32" w14:textId="77777777" w:rsidR="00B77A90" w:rsidRPr="00785543"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785543">
              <w:rPr>
                <w:rFonts w:ascii="Times New Roman" w:hAnsi="Times New Roman" w:cs="Times New Roman"/>
                <w:b/>
                <w:i/>
                <w:color w:val="FF0000"/>
                <w:lang w:val="gsw-FR"/>
              </w:rPr>
              <w:lastRenderedPageBreak/>
              <w:t>Plan de coordonare cu alte rețele/construcții din amplasamentul lucrărilor;</w:t>
            </w:r>
          </w:p>
          <w:p w14:paraId="0AE02D7B" w14:textId="77777777" w:rsidR="00B77A90" w:rsidRPr="00785543" w:rsidRDefault="00B77A90" w:rsidP="007933F1">
            <w:pPr>
              <w:numPr>
                <w:ilvl w:val="0"/>
                <w:numId w:val="18"/>
              </w:numPr>
              <w:pBdr>
                <w:right w:val="single" w:sz="4" w:space="4" w:color="auto"/>
              </w:pBdr>
              <w:spacing w:before="60"/>
              <w:ind w:right="-107"/>
              <w:jc w:val="both"/>
              <w:rPr>
                <w:rFonts w:ascii="Times New Roman" w:hAnsi="Times New Roman" w:cs="Times New Roman"/>
                <w:b/>
                <w:i/>
                <w:color w:val="FF0000"/>
                <w:lang w:val="gsw-FR"/>
              </w:rPr>
            </w:pPr>
            <w:r w:rsidRPr="00785543">
              <w:rPr>
                <w:rFonts w:ascii="Times New Roman" w:hAnsi="Times New Roman" w:cs="Times New Roman"/>
                <w:b/>
                <w:i/>
                <w:color w:val="FF0000"/>
                <w:lang w:val="gsw-FR"/>
              </w:rPr>
              <w:t>Analiza cost-beneficiu;</w:t>
            </w:r>
          </w:p>
          <w:p w14:paraId="553D73F7" w14:textId="77777777" w:rsidR="00B77A90" w:rsidRPr="00785543"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785543">
              <w:rPr>
                <w:rFonts w:ascii="Times New Roman" w:hAnsi="Times New Roman" w:cs="Times New Roman"/>
                <w:b/>
                <w:i/>
                <w:color w:val="FF0000"/>
                <w:lang w:val="gsw-FR"/>
              </w:rPr>
              <w:t>Strategia de Achizitii;</w:t>
            </w:r>
          </w:p>
          <w:p w14:paraId="3196B1FC" w14:textId="77777777" w:rsidR="00B77A90" w:rsidRPr="00785543"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785543">
              <w:rPr>
                <w:rFonts w:ascii="Times New Roman" w:hAnsi="Times New Roman" w:cs="Times New Roman"/>
                <w:b/>
                <w:i/>
                <w:color w:val="FF0000"/>
                <w:lang w:val="gsw-FR"/>
              </w:rPr>
              <w:t>Evaluarea impactului asupra mediului;</w:t>
            </w:r>
          </w:p>
          <w:p w14:paraId="7D36CF8F" w14:textId="77777777" w:rsidR="00B77A90" w:rsidRPr="00785543"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785543">
              <w:rPr>
                <w:rFonts w:ascii="Times New Roman" w:hAnsi="Times New Roman" w:cs="Times New Roman"/>
                <w:b/>
                <w:i/>
                <w:color w:val="FF0000"/>
                <w:lang w:val="gsw-FR"/>
              </w:rPr>
              <w:t>Analiza institutionala;</w:t>
            </w:r>
          </w:p>
          <w:p w14:paraId="3AC597F0" w14:textId="77777777" w:rsidR="00B77A90" w:rsidRPr="00785543" w:rsidRDefault="00B77A90" w:rsidP="007933F1">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sidRPr="00785543">
              <w:rPr>
                <w:rFonts w:ascii="Times New Roman" w:hAnsi="Times New Roman" w:cs="Times New Roman"/>
                <w:b/>
                <w:i/>
                <w:color w:val="FF0000"/>
                <w:lang w:val="gsw-FR"/>
              </w:rPr>
              <w:t>Aplicatia de finantare (formularul standard).</w:t>
            </w:r>
          </w:p>
          <w:p w14:paraId="496296BF" w14:textId="77777777" w:rsidR="00B77A90" w:rsidRPr="00785543" w:rsidDel="002F080D" w:rsidRDefault="00B77A90" w:rsidP="007933F1">
            <w:pPr>
              <w:numPr>
                <w:ilvl w:val="0"/>
                <w:numId w:val="17"/>
              </w:numPr>
              <w:pBdr>
                <w:right w:val="single" w:sz="4" w:space="4" w:color="auto"/>
              </w:pBdr>
              <w:spacing w:before="60"/>
              <w:ind w:left="488" w:hanging="425"/>
              <w:jc w:val="both"/>
              <w:rPr>
                <w:del w:id="35" w:author="Valentin Simion" w:date="2018-12-21T12:56:00Z"/>
                <w:rFonts w:ascii="Times New Roman" w:hAnsi="Times New Roman" w:cs="Times New Roman"/>
                <w:b/>
                <w:i/>
                <w:color w:val="FF0000"/>
                <w:lang w:val="gsw-FR"/>
              </w:rPr>
            </w:pPr>
            <w:r w:rsidRPr="00785543">
              <w:rPr>
                <w:rFonts w:ascii="Times New Roman" w:hAnsi="Times New Roman" w:cs="Times New Roman"/>
                <w:b/>
                <w:i/>
                <w:color w:val="FF0000"/>
                <w:lang w:val="gsw-FR"/>
              </w:rPr>
              <w:t>Documentatiile de atribuire pentru contractele de servicii, furnizare si lucrari (inclusiv proiectele tehnice, verificate de verificatorii atestati, acolo unde este cazul). Activitatea va include si acordarea de sprijin pentru beneficiar pe parcursul procesului de atribuire a contractelor.</w:t>
            </w:r>
          </w:p>
          <w:p w14:paraId="663DFEF1" w14:textId="51DE49A9" w:rsidR="00B77A90" w:rsidRPr="002F080D" w:rsidRDefault="00B77A90" w:rsidP="002F080D">
            <w:pPr>
              <w:numPr>
                <w:ilvl w:val="0"/>
                <w:numId w:val="17"/>
              </w:numPr>
              <w:pBdr>
                <w:right w:val="single" w:sz="4" w:space="4" w:color="auto"/>
              </w:pBdr>
              <w:spacing w:before="60"/>
              <w:ind w:left="488" w:hanging="425"/>
              <w:jc w:val="both"/>
              <w:rPr>
                <w:rFonts w:ascii="Times New Roman" w:hAnsi="Times New Roman" w:cs="Times New Roman"/>
                <w:b/>
                <w:bCs/>
                <w:rPrChange w:id="36" w:author="Valentin Simion" w:date="2018-12-21T12:56:00Z">
                  <w:rPr>
                    <w:rFonts w:ascii="Times New Roman" w:hAnsi="Times New Roman" w:cs="Times New Roman"/>
                    <w:b/>
                    <w:bCs/>
                  </w:rPr>
                </w:rPrChange>
              </w:rPr>
              <w:pPrChange w:id="37" w:author="Valentin Simion" w:date="2018-12-21T12:56:00Z">
                <w:pPr>
                  <w:ind w:left="147" w:right="163"/>
                  <w:jc w:val="both"/>
                </w:pPr>
              </w:pPrChange>
            </w:pPr>
            <w:del w:id="38" w:author="Valentin Simion" w:date="2018-12-21T12:56:00Z">
              <w:r w:rsidRPr="002F080D" w:rsidDel="002F080D">
                <w:rPr>
                  <w:rFonts w:ascii="Times New Roman" w:hAnsi="Times New Roman" w:cs="Times New Roman"/>
                  <w:color w:val="FF0000"/>
                  <w:highlight w:val="yellow"/>
                  <w:shd w:val="clear" w:color="auto" w:fill="FFFFFF" w:themeFill="background1"/>
                  <w:lang w:val="gsw-FR"/>
                  <w:rPrChange w:id="39" w:author="Valentin Simion" w:date="2018-12-21T12:56:00Z">
                    <w:rPr>
                      <w:rFonts w:ascii="Times New Roman" w:hAnsi="Times New Roman" w:cs="Times New Roman"/>
                      <w:color w:val="FF0000"/>
                      <w:shd w:val="clear" w:color="auto" w:fill="FFFFFF" w:themeFill="background1"/>
                      <w:lang w:val="gsw-FR"/>
                    </w:rPr>
                  </w:rPrChange>
                </w:rPr>
                <w:delText xml:space="preserve">Notă: Întrucât scrierea formularului </w:delText>
              </w:r>
              <w:r w:rsidR="00962789" w:rsidRPr="002F080D" w:rsidDel="002F080D">
                <w:rPr>
                  <w:rFonts w:ascii="Times New Roman" w:hAnsi="Times New Roman" w:cs="Times New Roman"/>
                  <w:color w:val="FF0000"/>
                  <w:highlight w:val="yellow"/>
                  <w:shd w:val="clear" w:color="auto" w:fill="FFFFFF" w:themeFill="background1"/>
                  <w:lang w:val="gsw-FR"/>
                  <w:rPrChange w:id="40" w:author="Valentin Simion" w:date="2018-12-21T12:56:00Z">
                    <w:rPr>
                      <w:rFonts w:ascii="Times New Roman" w:hAnsi="Times New Roman" w:cs="Times New Roman"/>
                      <w:color w:val="FF0000"/>
                      <w:shd w:val="clear" w:color="auto" w:fill="FFFFFF" w:themeFill="background1"/>
                      <w:lang w:val="gsw-FR"/>
                    </w:rPr>
                  </w:rPrChange>
                </w:rPr>
                <w:delText>cererii de finanțare</w:delText>
              </w:r>
              <w:r w:rsidRPr="002F080D" w:rsidDel="002F080D">
                <w:rPr>
                  <w:rFonts w:ascii="Times New Roman" w:hAnsi="Times New Roman" w:cs="Times New Roman"/>
                  <w:color w:val="FF0000"/>
                  <w:highlight w:val="yellow"/>
                  <w:shd w:val="clear" w:color="auto" w:fill="FFFFFF" w:themeFill="background1"/>
                  <w:lang w:val="gsw-FR"/>
                  <w:rPrChange w:id="41" w:author="Valentin Simion" w:date="2018-12-21T12:56:00Z">
                    <w:rPr>
                      <w:rFonts w:ascii="Times New Roman" w:hAnsi="Times New Roman" w:cs="Times New Roman"/>
                      <w:color w:val="FF0000"/>
                      <w:shd w:val="clear" w:color="auto" w:fill="FFFFFF" w:themeFill="background1"/>
                      <w:lang w:val="gsw-FR"/>
                    </w:rPr>
                  </w:rPrChange>
                </w:rPr>
                <w:delText xml:space="preserve"> nu constituie o activitate eligibilă, acesta va fi completat de către Beneficiar, cu sprijinul experţilor consultantului care au participat la elaborarea documentelor suport ale aplicaţiei de finanţare. Suplimentar, asistenta tehnica va acorda sprijin in activitatea de evaluare a Aplicatiei de Finantare pana la aprobarea finala a acesteia, inclusiv orice revizuiri si clarificari necesare pe parcursul procesului de aprobare a Aplica</w:delText>
              </w:r>
              <w:r w:rsidR="006D7A58" w:rsidRPr="002F080D" w:rsidDel="002F080D">
                <w:rPr>
                  <w:rFonts w:ascii="Times New Roman" w:hAnsi="Times New Roman" w:cs="Times New Roman"/>
                  <w:color w:val="FF0000"/>
                  <w:highlight w:val="yellow"/>
                  <w:shd w:val="clear" w:color="auto" w:fill="FFFFFF" w:themeFill="background1"/>
                  <w:lang w:val="gsw-FR"/>
                  <w:rPrChange w:id="42" w:author="Valentin Simion" w:date="2018-12-21T12:56:00Z">
                    <w:rPr>
                      <w:rFonts w:ascii="Times New Roman" w:hAnsi="Times New Roman" w:cs="Times New Roman"/>
                      <w:color w:val="FF0000"/>
                      <w:shd w:val="clear" w:color="auto" w:fill="FFFFFF" w:themeFill="background1"/>
                      <w:lang w:val="gsw-FR"/>
                    </w:rPr>
                  </w:rPrChange>
                </w:rPr>
                <w:delText>ț</w:delText>
              </w:r>
              <w:r w:rsidRPr="002F080D" w:rsidDel="002F080D">
                <w:rPr>
                  <w:rFonts w:ascii="Times New Roman" w:hAnsi="Times New Roman" w:cs="Times New Roman"/>
                  <w:color w:val="FF0000"/>
                  <w:highlight w:val="yellow"/>
                  <w:shd w:val="clear" w:color="auto" w:fill="FFFFFF" w:themeFill="background1"/>
                  <w:lang w:val="gsw-FR"/>
                  <w:rPrChange w:id="43" w:author="Valentin Simion" w:date="2018-12-21T12:56:00Z">
                    <w:rPr>
                      <w:rFonts w:ascii="Times New Roman" w:hAnsi="Times New Roman" w:cs="Times New Roman"/>
                      <w:color w:val="FF0000"/>
                      <w:shd w:val="clear" w:color="auto" w:fill="FFFFFF" w:themeFill="background1"/>
                      <w:lang w:val="gsw-FR"/>
                    </w:rPr>
                  </w:rPrChange>
                </w:rPr>
                <w:delText>iei de Finantare.</w:delText>
              </w:r>
            </w:del>
          </w:p>
        </w:tc>
      </w:tr>
    </w:tbl>
    <w:p w14:paraId="509C1627" w14:textId="77777777" w:rsidR="00992C2F" w:rsidRPr="00785543" w:rsidRDefault="00992C2F" w:rsidP="007933F1">
      <w:pPr>
        <w:spacing w:after="0" w:line="240" w:lineRule="auto"/>
        <w:rPr>
          <w:rFonts w:ascii="Times New Roman" w:hAnsi="Times New Roman" w:cs="Times New Roman"/>
          <w:b/>
        </w:rPr>
      </w:pPr>
    </w:p>
    <w:p w14:paraId="0F0AA49F" w14:textId="77777777" w:rsidR="007933F1" w:rsidRPr="00785543" w:rsidRDefault="007933F1" w:rsidP="007933F1">
      <w:pPr>
        <w:spacing w:after="0" w:line="240" w:lineRule="auto"/>
        <w:rPr>
          <w:rFonts w:ascii="Times New Roman" w:hAnsi="Times New Roman" w:cs="Times New Roman"/>
          <w:b/>
        </w:rPr>
      </w:pPr>
    </w:p>
    <w:p w14:paraId="265A220F" w14:textId="77777777" w:rsidR="00992C2F"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44" w:name="_Toc446079468"/>
      <w:r w:rsidRPr="00785543">
        <w:rPr>
          <w:rFonts w:ascii="Times New Roman" w:hAnsi="Times New Roman" w:cs="Times New Roman"/>
          <w:color w:val="auto"/>
          <w:sz w:val="22"/>
          <w:szCs w:val="22"/>
        </w:rPr>
        <w:t>10</w:t>
      </w:r>
      <w:r w:rsidR="006E49CF" w:rsidRPr="00785543">
        <w:rPr>
          <w:rFonts w:ascii="Times New Roman" w:hAnsi="Times New Roman" w:cs="Times New Roman"/>
          <w:color w:val="auto"/>
          <w:sz w:val="22"/>
          <w:szCs w:val="22"/>
        </w:rPr>
        <w:t>.</w:t>
      </w:r>
      <w:r w:rsidR="00992C2F" w:rsidRPr="00785543">
        <w:rPr>
          <w:rFonts w:ascii="Times New Roman" w:hAnsi="Times New Roman" w:cs="Times New Roman"/>
          <w:color w:val="auto"/>
          <w:sz w:val="22"/>
          <w:szCs w:val="22"/>
        </w:rPr>
        <w:t xml:space="preserve"> Context</w:t>
      </w:r>
      <w:bookmarkEnd w:id="44"/>
    </w:p>
    <w:p w14:paraId="6AD95910" w14:textId="77777777" w:rsidR="00992C2F" w:rsidRPr="00785543"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992C2F" w:rsidRPr="00785543" w14:paraId="6F7E42A1" w14:textId="77777777" w:rsidTr="00992C2F">
        <w:tc>
          <w:tcPr>
            <w:tcW w:w="9288" w:type="dxa"/>
          </w:tcPr>
          <w:p w14:paraId="2F3A9CD2" w14:textId="6810E2BC" w:rsidR="006D7A58" w:rsidRPr="00785543" w:rsidRDefault="006D7A58" w:rsidP="007933F1">
            <w:pPr>
              <w:jc w:val="both"/>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În cadrul acestei secțiuni se va prezenta contextul instituțional, precum și situația actuală a </w:t>
            </w:r>
            <w:del w:id="45" w:author="Valentin Simion" w:date="2018-12-18T10:09:00Z">
              <w:r w:rsidRPr="00785543" w:rsidDel="00D176F4">
                <w:rPr>
                  <w:rFonts w:ascii="Times New Roman" w:hAnsi="Times New Roman" w:cs="Times New Roman"/>
                  <w:i/>
                  <w:color w:val="FF0000"/>
                  <w:lang w:val="gsw-FR"/>
                </w:rPr>
                <w:delText>sistemelor de alimentare cu apă/canalizare</w:delText>
              </w:r>
            </w:del>
            <w:ins w:id="46" w:author="Valentin Simion" w:date="2018-12-18T10:09:00Z">
              <w:r w:rsidR="00D176F4">
                <w:rPr>
                  <w:rFonts w:ascii="Times New Roman" w:hAnsi="Times New Roman" w:cs="Times New Roman"/>
                  <w:i/>
                  <w:color w:val="FF0000"/>
                  <w:lang w:val="gsw-FR"/>
                </w:rPr>
                <w:t xml:space="preserve">serviciului de salubritate </w:t>
              </w:r>
            </w:ins>
          </w:p>
          <w:p w14:paraId="769EEE3E" w14:textId="77777777" w:rsidR="006D7A58" w:rsidRPr="00785543" w:rsidRDefault="006D7A58" w:rsidP="007933F1">
            <w:pPr>
              <w:rPr>
                <w:rFonts w:ascii="Times New Roman" w:hAnsi="Times New Roman" w:cs="Times New Roman"/>
                <w:i/>
                <w:color w:val="FF0000"/>
                <w:lang w:val="gsw-FR"/>
              </w:rPr>
            </w:pPr>
          </w:p>
          <w:p w14:paraId="4A26A514" w14:textId="77777777" w:rsidR="006D7A58" w:rsidRPr="00785543" w:rsidRDefault="006D7A58" w:rsidP="007933F1">
            <w:pPr>
              <w:jc w:val="both"/>
              <w:rPr>
                <w:rFonts w:ascii="Times New Roman" w:hAnsi="Times New Roman" w:cs="Times New Roman"/>
                <w:i/>
                <w:color w:val="FF0000"/>
                <w:lang w:val="gsw-FR"/>
              </w:rPr>
            </w:pPr>
            <w:r w:rsidRPr="00785543">
              <w:rPr>
                <w:rFonts w:ascii="Times New Roman" w:hAnsi="Times New Roman" w:cs="Times New Roman"/>
                <w:i/>
                <w:color w:val="FF0000"/>
                <w:lang w:val="gsw-FR"/>
              </w:rPr>
              <w:t>Se vor atașa următoarele informații:</w:t>
            </w:r>
          </w:p>
          <w:p w14:paraId="4797C11D" w14:textId="77777777" w:rsidR="006D7A58" w:rsidRPr="00785543" w:rsidRDefault="006D7A58" w:rsidP="007933F1">
            <w:pPr>
              <w:pStyle w:val="ListParagraph"/>
              <w:numPr>
                <w:ilvl w:val="0"/>
                <w:numId w:val="20"/>
              </w:numPr>
              <w:spacing w:before="120"/>
              <w:ind w:left="318" w:hanging="284"/>
              <w:rPr>
                <w:rFonts w:ascii="Times New Roman" w:hAnsi="Times New Roman" w:cs="Times New Roman"/>
                <w:i/>
                <w:color w:val="FF0000"/>
                <w:lang w:val="gsw-FR"/>
              </w:rPr>
            </w:pPr>
            <w:r w:rsidRPr="00785543">
              <w:rPr>
                <w:rFonts w:ascii="Times New Roman" w:hAnsi="Times New Roman" w:cs="Times New Roman"/>
                <w:i/>
                <w:color w:val="FF0000"/>
                <w:u w:val="single"/>
                <w:lang w:val="gsw-FR"/>
              </w:rPr>
              <w:t>Cadrul institutional</w:t>
            </w:r>
            <w:r w:rsidRPr="00785543">
              <w:rPr>
                <w:rFonts w:ascii="Times New Roman" w:hAnsi="Times New Roman" w:cs="Times New Roman"/>
                <w:i/>
                <w:color w:val="FF0000"/>
                <w:lang w:val="gsw-FR"/>
              </w:rPr>
              <w:t xml:space="preserve"> (punandu-se accent pe zona care va fi inclusa in proiect):</w:t>
            </w:r>
          </w:p>
          <w:p w14:paraId="23D84F00" w14:textId="77777777" w:rsidR="006D7A58" w:rsidRPr="00785543" w:rsidRDefault="006D7A58" w:rsidP="007933F1">
            <w:pPr>
              <w:numPr>
                <w:ilvl w:val="0"/>
                <w:numId w:val="19"/>
              </w:numPr>
              <w:spacing w:before="120"/>
              <w:jc w:val="both"/>
              <w:rPr>
                <w:rFonts w:ascii="Times New Roman" w:hAnsi="Times New Roman" w:cs="Times New Roman"/>
                <w:i/>
                <w:color w:val="FF0000"/>
                <w:lang w:val="gsw-FR"/>
              </w:rPr>
            </w:pPr>
            <w:r w:rsidRPr="00785543">
              <w:rPr>
                <w:rFonts w:ascii="Times New Roman" w:hAnsi="Times New Roman" w:cs="Times New Roman"/>
                <w:i/>
                <w:color w:val="FF0000"/>
                <w:lang w:val="gsw-FR"/>
              </w:rPr>
              <w:t>Asociatia de Dezvoltare Intercomunitara (documente de infiintare, membri, personal executiv, etc);</w:t>
            </w:r>
          </w:p>
          <w:p w14:paraId="3C5B8832" w14:textId="468C0E7F" w:rsidR="006D7A58" w:rsidRPr="00785543" w:rsidRDefault="006D7A58" w:rsidP="007933F1">
            <w:pPr>
              <w:numPr>
                <w:ilvl w:val="0"/>
                <w:numId w:val="19"/>
              </w:numPr>
              <w:jc w:val="both"/>
              <w:rPr>
                <w:rFonts w:ascii="Times New Roman" w:hAnsi="Times New Roman" w:cs="Times New Roman"/>
                <w:i/>
                <w:color w:val="FF0000"/>
                <w:lang w:val="gsw-FR"/>
              </w:rPr>
            </w:pPr>
            <w:del w:id="47" w:author="Valentin Simion" w:date="2018-12-18T10:09:00Z">
              <w:r w:rsidRPr="00785543" w:rsidDel="00D176F4">
                <w:rPr>
                  <w:rFonts w:ascii="Times New Roman" w:hAnsi="Times New Roman" w:cs="Times New Roman"/>
                  <w:i/>
                  <w:color w:val="FF0000"/>
                  <w:lang w:val="gsw-FR"/>
                </w:rPr>
                <w:delText>Operator Regional</w:delText>
              </w:r>
            </w:del>
            <w:ins w:id="48" w:author="Valentin Simion" w:date="2018-12-18T10:09:00Z">
              <w:r w:rsidR="00D176F4">
                <w:rPr>
                  <w:rFonts w:ascii="Times New Roman" w:hAnsi="Times New Roman" w:cs="Times New Roman"/>
                  <w:i/>
                  <w:color w:val="FF0000"/>
                  <w:lang w:val="gsw-FR"/>
                </w:rPr>
                <w:t>Operare</w:t>
              </w:r>
            </w:ins>
            <w:ins w:id="49" w:author="Valentin Simion" w:date="2018-12-18T10:10:00Z">
              <w:r w:rsidR="00D176F4">
                <w:rPr>
                  <w:rFonts w:ascii="Times New Roman" w:hAnsi="Times New Roman" w:cs="Times New Roman"/>
                  <w:i/>
                  <w:color w:val="FF0000"/>
                  <w:lang w:val="gsw-FR"/>
                </w:rPr>
                <w:t>a</w:t>
              </w:r>
            </w:ins>
            <w:r w:rsidRPr="00785543">
              <w:rPr>
                <w:rFonts w:ascii="Times New Roman" w:hAnsi="Times New Roman" w:cs="Times New Roman"/>
                <w:i/>
                <w:color w:val="FF0000"/>
                <w:lang w:val="gsw-FR"/>
              </w:rPr>
              <w:t xml:space="preserve"> </w:t>
            </w:r>
            <w:ins w:id="50" w:author="Valentin Simion" w:date="2018-12-18T10:10:00Z">
              <w:r w:rsidR="00D176F4">
                <w:rPr>
                  <w:rFonts w:ascii="Times New Roman" w:hAnsi="Times New Roman" w:cs="Times New Roman"/>
                  <w:i/>
                  <w:color w:val="FF0000"/>
                  <w:lang w:val="gsw-FR"/>
                </w:rPr>
                <w:t xml:space="preserve">infrastructurii existente </w:t>
              </w:r>
            </w:ins>
            <w:r w:rsidRPr="00785543">
              <w:rPr>
                <w:rFonts w:ascii="Times New Roman" w:hAnsi="Times New Roman" w:cs="Times New Roman"/>
                <w:i/>
                <w:color w:val="FF0000"/>
                <w:lang w:val="gsw-FR"/>
              </w:rPr>
              <w:t>(documente de infiintare, actionari, personal executiv, cifra de afaceri, numar de angajati);</w:t>
            </w:r>
          </w:p>
          <w:p w14:paraId="1E84ADCC" w14:textId="77777777" w:rsidR="006D7A58" w:rsidRPr="00785543" w:rsidRDefault="006D7A58" w:rsidP="007933F1">
            <w:pPr>
              <w:numPr>
                <w:ilvl w:val="0"/>
                <w:numId w:val="19"/>
              </w:numPr>
              <w:jc w:val="both"/>
              <w:rPr>
                <w:rFonts w:ascii="Times New Roman" w:hAnsi="Times New Roman" w:cs="Times New Roman"/>
                <w:i/>
                <w:color w:val="FF0000"/>
                <w:lang w:val="gsw-FR"/>
              </w:rPr>
            </w:pPr>
            <w:r w:rsidRPr="00785543">
              <w:rPr>
                <w:rFonts w:ascii="Times New Roman" w:hAnsi="Times New Roman" w:cs="Times New Roman"/>
                <w:i/>
                <w:color w:val="FF0000"/>
                <w:lang w:val="gsw-FR"/>
              </w:rPr>
              <w:t>Contractul de Delegare (cand a fost semnat, daca acopera deja si zonele care vor fi incluse in proiect, prevederi esentiale etc);</w:t>
            </w:r>
          </w:p>
          <w:p w14:paraId="630C3776" w14:textId="77777777" w:rsidR="006D7A58" w:rsidRPr="00785543" w:rsidRDefault="006D7A58" w:rsidP="007933F1">
            <w:pPr>
              <w:numPr>
                <w:ilvl w:val="0"/>
                <w:numId w:val="19"/>
              </w:numPr>
              <w:jc w:val="both"/>
              <w:rPr>
                <w:rFonts w:ascii="Times New Roman" w:hAnsi="Times New Roman" w:cs="Times New Roman"/>
                <w:i/>
                <w:color w:val="FF0000"/>
                <w:lang w:val="gsw-FR"/>
              </w:rPr>
            </w:pPr>
            <w:r w:rsidRPr="00785543">
              <w:rPr>
                <w:rFonts w:ascii="Times New Roman" w:hAnsi="Times New Roman" w:cs="Times New Roman"/>
                <w:i/>
                <w:color w:val="FF0000"/>
                <w:lang w:val="gsw-FR"/>
              </w:rPr>
              <w:t>Unitatea de Implementare a Proiectului (data infiintarii, structura, personal, experienta in gestionarea proiectelor, etc).</w:t>
            </w:r>
          </w:p>
          <w:p w14:paraId="66B8873A" w14:textId="3A09689F" w:rsidR="006D7A58" w:rsidRPr="00785543" w:rsidRDefault="006D7A58" w:rsidP="007933F1">
            <w:pPr>
              <w:pStyle w:val="ListParagraph"/>
              <w:numPr>
                <w:ilvl w:val="0"/>
                <w:numId w:val="20"/>
              </w:numPr>
              <w:spacing w:before="120"/>
              <w:ind w:left="318" w:hanging="284"/>
              <w:rPr>
                <w:rFonts w:ascii="Times New Roman" w:hAnsi="Times New Roman" w:cs="Times New Roman"/>
                <w:i/>
                <w:color w:val="FF0000"/>
                <w:u w:val="single"/>
                <w:lang w:val="gsw-FR"/>
              </w:rPr>
            </w:pPr>
            <w:bookmarkStart w:id="51" w:name="_Toc305853491"/>
            <w:r w:rsidRPr="00785543">
              <w:rPr>
                <w:rFonts w:ascii="Times New Roman" w:hAnsi="Times New Roman" w:cs="Times New Roman"/>
                <w:i/>
                <w:color w:val="FF0000"/>
                <w:u w:val="single"/>
                <w:lang w:val="gsw-FR"/>
              </w:rPr>
              <w:t xml:space="preserve">Situația actuală a </w:t>
            </w:r>
            <w:del w:id="52" w:author="Valentin Simion" w:date="2018-12-18T10:17:00Z">
              <w:r w:rsidRPr="00785543" w:rsidDel="00D176F4">
                <w:rPr>
                  <w:rFonts w:ascii="Times New Roman" w:hAnsi="Times New Roman" w:cs="Times New Roman"/>
                  <w:i/>
                  <w:color w:val="FF0000"/>
                  <w:u w:val="single"/>
                  <w:lang w:val="gsw-FR"/>
                </w:rPr>
                <w:delText>sistemelor de alimentare cu apa</w:delText>
              </w:r>
            </w:del>
            <w:bookmarkEnd w:id="51"/>
            <w:ins w:id="53" w:author="Valentin Simion" w:date="2018-12-18T10:17:00Z">
              <w:r w:rsidR="00D176F4">
                <w:rPr>
                  <w:rFonts w:ascii="Times New Roman" w:hAnsi="Times New Roman" w:cs="Times New Roman"/>
                  <w:i/>
                  <w:color w:val="FF0000"/>
                  <w:u w:val="single"/>
                  <w:lang w:val="gsw-FR"/>
                </w:rPr>
                <w:t>gestionării deșeurilor</w:t>
              </w:r>
            </w:ins>
          </w:p>
          <w:p w14:paraId="5028A259" w14:textId="4D89018B" w:rsidR="006D7A58" w:rsidRPr="00785543" w:rsidDel="00D176F4" w:rsidRDefault="006D7A58" w:rsidP="007933F1">
            <w:pPr>
              <w:spacing w:before="120"/>
              <w:rPr>
                <w:del w:id="54" w:author="Valentin Simion" w:date="2018-12-18T10:15:00Z"/>
                <w:rFonts w:ascii="Times New Roman" w:hAnsi="Times New Roman" w:cs="Times New Roman"/>
                <w:i/>
                <w:color w:val="FF0000"/>
                <w:lang w:val="gsw-FR"/>
              </w:rPr>
            </w:pPr>
            <w:r w:rsidRPr="00785543">
              <w:rPr>
                <w:rFonts w:ascii="Times New Roman" w:hAnsi="Times New Roman" w:cs="Times New Roman"/>
                <w:i/>
                <w:color w:val="FF0000"/>
                <w:lang w:val="gsw-FR"/>
              </w:rPr>
              <w:t xml:space="preserve">Se va prezenta succint situatia actuala a </w:t>
            </w:r>
            <w:ins w:id="55" w:author="Valentin Simion" w:date="2018-12-18T10:11:00Z">
              <w:r w:rsidR="00D176F4">
                <w:rPr>
                  <w:rFonts w:ascii="Times New Roman" w:hAnsi="Times New Roman" w:cs="Times New Roman"/>
                  <w:i/>
                  <w:color w:val="FF0000"/>
                  <w:lang w:val="gsw-FR"/>
                </w:rPr>
                <w:t>servic</w:t>
              </w:r>
            </w:ins>
            <w:ins w:id="56" w:author="Valentin Simion" w:date="2018-12-18T10:12:00Z">
              <w:r w:rsidR="00D176F4">
                <w:rPr>
                  <w:rFonts w:ascii="Times New Roman" w:hAnsi="Times New Roman" w:cs="Times New Roman"/>
                  <w:i/>
                  <w:color w:val="FF0000"/>
                  <w:lang w:val="gsw-FR"/>
                </w:rPr>
                <w:t>i</w:t>
              </w:r>
            </w:ins>
            <w:ins w:id="57" w:author="Valentin Simion" w:date="2018-12-18T10:11:00Z">
              <w:r w:rsidR="00D176F4">
                <w:rPr>
                  <w:rFonts w:ascii="Times New Roman" w:hAnsi="Times New Roman" w:cs="Times New Roman"/>
                  <w:i/>
                  <w:color w:val="FF0000"/>
                  <w:lang w:val="gsw-FR"/>
                </w:rPr>
                <w:t xml:space="preserve">ului de gestionare a deșeurilor/ salubriatte la nivelul </w:t>
              </w:r>
            </w:ins>
            <w:r w:rsidRPr="00785543">
              <w:rPr>
                <w:rFonts w:ascii="Times New Roman" w:hAnsi="Times New Roman" w:cs="Times New Roman"/>
                <w:i/>
                <w:color w:val="FF0000"/>
                <w:lang w:val="gsw-FR"/>
              </w:rPr>
              <w:t>fiecarui</w:t>
            </w:r>
            <w:del w:id="58" w:author="Valentin Simion" w:date="2018-12-18T10:12:00Z">
              <w:r w:rsidRPr="00785543" w:rsidDel="00D176F4">
                <w:rPr>
                  <w:rFonts w:ascii="Times New Roman" w:hAnsi="Times New Roman" w:cs="Times New Roman"/>
                  <w:i/>
                  <w:color w:val="FF0000"/>
                  <w:lang w:val="gsw-FR"/>
                </w:rPr>
                <w:delText>a</w:delText>
              </w:r>
            </w:del>
            <w:r w:rsidRPr="00785543">
              <w:rPr>
                <w:rFonts w:ascii="Times New Roman" w:hAnsi="Times New Roman" w:cs="Times New Roman"/>
                <w:i/>
                <w:color w:val="FF0000"/>
                <w:lang w:val="gsw-FR"/>
              </w:rPr>
              <w:t xml:space="preserve"> </w:t>
            </w:r>
            <w:del w:id="59" w:author="Valentin Simion" w:date="2018-12-18T10:12:00Z">
              <w:r w:rsidRPr="00785543" w:rsidDel="00D176F4">
                <w:rPr>
                  <w:rFonts w:ascii="Times New Roman" w:hAnsi="Times New Roman" w:cs="Times New Roman"/>
                  <w:i/>
                  <w:color w:val="FF0000"/>
                  <w:lang w:val="gsw-FR"/>
                </w:rPr>
                <w:delText>dintre sistemele de alimentare cu apa din localitatile / zonele de aprovizionare</w:delText>
              </w:r>
            </w:del>
            <w:ins w:id="60" w:author="Valentin Simion" w:date="2018-12-18T10:12:00Z">
              <w:r w:rsidR="00D176F4">
                <w:rPr>
                  <w:rFonts w:ascii="Times New Roman" w:hAnsi="Times New Roman" w:cs="Times New Roman"/>
                  <w:i/>
                  <w:color w:val="FF0000"/>
                  <w:lang w:val="gsw-FR"/>
                </w:rPr>
                <w:t>UAT</w:t>
              </w:r>
            </w:ins>
            <w:r w:rsidRPr="00785543">
              <w:rPr>
                <w:rFonts w:ascii="Times New Roman" w:hAnsi="Times New Roman" w:cs="Times New Roman"/>
                <w:i/>
                <w:color w:val="FF0000"/>
                <w:lang w:val="gsw-FR"/>
              </w:rPr>
              <w:t>, care fac obiectul cererii de finantare</w:t>
            </w:r>
            <w:ins w:id="61" w:author="Valentin Simion" w:date="2018-12-18T10:12:00Z">
              <w:r w:rsidR="00D176F4">
                <w:rPr>
                  <w:rFonts w:ascii="Times New Roman" w:hAnsi="Times New Roman" w:cs="Times New Roman"/>
                  <w:i/>
                  <w:color w:val="FF0000"/>
                  <w:lang w:val="gsw-FR"/>
                </w:rPr>
                <w:t xml:space="preserve"> (</w:t>
              </w:r>
            </w:ins>
            <w:ins w:id="62" w:author="Valentin Simion" w:date="2018-12-18T10:14:00Z">
              <w:r w:rsidR="00D176F4">
                <w:rPr>
                  <w:rFonts w:ascii="Times New Roman" w:hAnsi="Times New Roman" w:cs="Times New Roman"/>
                  <w:i/>
                  <w:color w:val="FF0000"/>
                  <w:lang w:val="gsw-FR"/>
                </w:rPr>
                <w:t xml:space="preserve">grad de </w:t>
              </w:r>
            </w:ins>
            <w:ins w:id="63" w:author="Valentin Simion" w:date="2018-12-18T10:12:00Z">
              <w:r w:rsidR="00D176F4">
                <w:rPr>
                  <w:rFonts w:ascii="Times New Roman" w:hAnsi="Times New Roman" w:cs="Times New Roman"/>
                  <w:i/>
                  <w:color w:val="FF0000"/>
                  <w:lang w:val="gsw-FR"/>
                </w:rPr>
                <w:t>acoperire, populația ben</w:t>
              </w:r>
            </w:ins>
            <w:ins w:id="64" w:author="Valentin Simion" w:date="2018-12-18T10:13:00Z">
              <w:r w:rsidR="00D176F4">
                <w:rPr>
                  <w:rFonts w:ascii="Times New Roman" w:hAnsi="Times New Roman" w:cs="Times New Roman"/>
                  <w:i/>
                  <w:color w:val="FF0000"/>
                  <w:lang w:val="gsw-FR"/>
                </w:rPr>
                <w:t>e</w:t>
              </w:r>
            </w:ins>
            <w:ins w:id="65" w:author="Valentin Simion" w:date="2018-12-18T10:12:00Z">
              <w:r w:rsidR="00D176F4">
                <w:rPr>
                  <w:rFonts w:ascii="Times New Roman" w:hAnsi="Times New Roman" w:cs="Times New Roman"/>
                  <w:i/>
                  <w:color w:val="FF0000"/>
                  <w:lang w:val="gsw-FR"/>
                </w:rPr>
                <w:t>ficiară</w:t>
              </w:r>
            </w:ins>
            <w:ins w:id="66" w:author="Valentin Simion" w:date="2018-12-18T10:14:00Z">
              <w:r w:rsidR="00D176F4">
                <w:rPr>
                  <w:rFonts w:ascii="Times New Roman" w:hAnsi="Times New Roman" w:cs="Times New Roman"/>
                  <w:i/>
                  <w:color w:val="FF0000"/>
                  <w:lang w:val="gsw-FR"/>
                </w:rPr>
                <w:t>,</w:t>
              </w:r>
            </w:ins>
            <w:ins w:id="67" w:author="Valentin Simion" w:date="2018-12-18T10:12:00Z">
              <w:r w:rsidR="00D176F4">
                <w:rPr>
                  <w:rFonts w:ascii="Times New Roman" w:hAnsi="Times New Roman" w:cs="Times New Roman"/>
                  <w:i/>
                  <w:color w:val="FF0000"/>
                  <w:lang w:val="gsw-FR"/>
                </w:rPr>
                <w:t>, contracte existente</w:t>
              </w:r>
            </w:ins>
            <w:ins w:id="68" w:author="Valentin Simion" w:date="2018-12-18T10:14:00Z">
              <w:r w:rsidR="00D176F4">
                <w:rPr>
                  <w:rFonts w:ascii="Times New Roman" w:hAnsi="Times New Roman" w:cs="Times New Roman"/>
                  <w:i/>
                  <w:color w:val="FF0000"/>
                  <w:lang w:val="gsw-FR"/>
                </w:rPr>
                <w:t>, probleme existente, etc)</w:t>
              </w:r>
            </w:ins>
            <w:del w:id="69" w:author="Valentin Simion" w:date="2018-12-18T10:12:00Z">
              <w:r w:rsidRPr="00785543" w:rsidDel="00D176F4">
                <w:rPr>
                  <w:rFonts w:ascii="Times New Roman" w:hAnsi="Times New Roman" w:cs="Times New Roman"/>
                  <w:i/>
                  <w:color w:val="FF0000"/>
                  <w:lang w:val="gsw-FR"/>
                </w:rPr>
                <w:delText>.</w:delText>
              </w:r>
            </w:del>
          </w:p>
          <w:p w14:paraId="41E907D9" w14:textId="3A36C266" w:rsidR="006D7A58" w:rsidRPr="00785543" w:rsidDel="00D176F4" w:rsidRDefault="006D7A58" w:rsidP="007933F1">
            <w:pPr>
              <w:rPr>
                <w:del w:id="70" w:author="Valentin Simion" w:date="2018-12-18T10:15:00Z"/>
                <w:rFonts w:ascii="Times New Roman" w:hAnsi="Times New Roman" w:cs="Times New Roman"/>
                <w:i/>
                <w:color w:val="FF0000"/>
                <w:lang w:val="gsw-FR"/>
              </w:rPr>
            </w:pPr>
            <w:del w:id="71" w:author="Valentin Simion" w:date="2018-12-18T10:15:00Z">
              <w:r w:rsidRPr="00785543" w:rsidDel="00D176F4">
                <w:rPr>
                  <w:rFonts w:ascii="Times New Roman" w:hAnsi="Times New Roman" w:cs="Times New Roman"/>
                  <w:i/>
                  <w:color w:val="FF0000"/>
                  <w:lang w:val="gsw-FR"/>
                </w:rPr>
                <w:delText>Descrierea va cuprinde elemente sintetice privind:</w:delText>
              </w:r>
            </w:del>
          </w:p>
          <w:p w14:paraId="23DEEFAB" w14:textId="01C88D93" w:rsidR="006D7A58" w:rsidRPr="00785543" w:rsidDel="00D176F4" w:rsidRDefault="006D7A58" w:rsidP="007933F1">
            <w:pPr>
              <w:numPr>
                <w:ilvl w:val="0"/>
                <w:numId w:val="21"/>
              </w:numPr>
              <w:spacing w:before="60"/>
              <w:ind w:left="714" w:hanging="357"/>
              <w:jc w:val="both"/>
              <w:rPr>
                <w:del w:id="72" w:author="Valentin Simion" w:date="2018-12-18T10:15:00Z"/>
                <w:rFonts w:ascii="Times New Roman" w:hAnsi="Times New Roman" w:cs="Times New Roman"/>
                <w:i/>
                <w:color w:val="FF0000"/>
                <w:lang w:val="gsw-FR"/>
              </w:rPr>
            </w:pPr>
            <w:del w:id="73" w:author="Valentin Simion" w:date="2018-12-18T10:15:00Z">
              <w:r w:rsidRPr="00785543" w:rsidDel="00D176F4">
                <w:rPr>
                  <w:rFonts w:ascii="Times New Roman" w:hAnsi="Times New Roman" w:cs="Times New Roman"/>
                  <w:i/>
                  <w:color w:val="FF0000"/>
                  <w:lang w:val="gsw-FR"/>
                </w:rPr>
                <w:delText>Acoperirea sistemului de alimentare cu apa (numarul de locuitori deserviti si procent din numarul total estimat al localitatii / zonei);</w:delText>
              </w:r>
            </w:del>
          </w:p>
          <w:p w14:paraId="3A9D32D0" w14:textId="14E90957" w:rsidR="006D7A58" w:rsidRPr="00785543" w:rsidDel="00D176F4" w:rsidRDefault="006D7A58" w:rsidP="007933F1">
            <w:pPr>
              <w:numPr>
                <w:ilvl w:val="0"/>
                <w:numId w:val="21"/>
              </w:numPr>
              <w:spacing w:before="60"/>
              <w:ind w:left="714" w:hanging="357"/>
              <w:jc w:val="both"/>
              <w:rPr>
                <w:del w:id="74" w:author="Valentin Simion" w:date="2018-12-18T10:15:00Z"/>
                <w:rFonts w:ascii="Times New Roman" w:hAnsi="Times New Roman" w:cs="Times New Roman"/>
                <w:i/>
                <w:color w:val="FF0000"/>
                <w:lang w:val="gsw-FR"/>
              </w:rPr>
            </w:pPr>
            <w:del w:id="75" w:author="Valentin Simion" w:date="2018-12-18T10:15:00Z">
              <w:r w:rsidRPr="00785543" w:rsidDel="00D176F4">
                <w:rPr>
                  <w:rFonts w:ascii="Times New Roman" w:hAnsi="Times New Roman" w:cs="Times New Roman"/>
                  <w:i/>
                  <w:color w:val="FF0000"/>
                  <w:lang w:val="gsw-FR"/>
                </w:rPr>
                <w:delText>Debite specifice (litri/pers,zi) pentru populatie estimate sau masurate (se va preciza);</w:delText>
              </w:r>
            </w:del>
          </w:p>
          <w:p w14:paraId="3BB3182D" w14:textId="76B80765" w:rsidR="006D7A58" w:rsidRPr="00785543" w:rsidDel="00D176F4" w:rsidRDefault="006D7A58" w:rsidP="007933F1">
            <w:pPr>
              <w:numPr>
                <w:ilvl w:val="0"/>
                <w:numId w:val="21"/>
              </w:numPr>
              <w:spacing w:before="60"/>
              <w:ind w:left="714" w:hanging="357"/>
              <w:jc w:val="both"/>
              <w:rPr>
                <w:del w:id="76" w:author="Valentin Simion" w:date="2018-12-18T10:15:00Z"/>
                <w:rFonts w:ascii="Times New Roman" w:hAnsi="Times New Roman" w:cs="Times New Roman"/>
                <w:i/>
                <w:color w:val="FF0000"/>
                <w:lang w:val="gsw-FR"/>
              </w:rPr>
            </w:pPr>
            <w:del w:id="77" w:author="Valentin Simion" w:date="2018-12-18T10:15:00Z">
              <w:r w:rsidRPr="00785543" w:rsidDel="00D176F4">
                <w:rPr>
                  <w:rFonts w:ascii="Times New Roman" w:hAnsi="Times New Roman" w:cs="Times New Roman"/>
                  <w:i/>
                  <w:color w:val="FF0000"/>
                  <w:lang w:val="gsw-FR"/>
                </w:rPr>
                <w:delText>Nivelul de pierderi in aductiuni si/sau retele de distributie; se va preciza daca este masurat sau estimat;</w:delText>
              </w:r>
            </w:del>
          </w:p>
          <w:p w14:paraId="60B33C2E" w14:textId="6F2A2FC7" w:rsidR="006D7A58" w:rsidRPr="00785543" w:rsidDel="00D176F4" w:rsidRDefault="006D7A58" w:rsidP="007933F1">
            <w:pPr>
              <w:numPr>
                <w:ilvl w:val="0"/>
                <w:numId w:val="21"/>
              </w:numPr>
              <w:spacing w:before="60"/>
              <w:ind w:left="714" w:hanging="357"/>
              <w:jc w:val="both"/>
              <w:rPr>
                <w:del w:id="78" w:author="Valentin Simion" w:date="2018-12-18T10:15:00Z"/>
                <w:rFonts w:ascii="Times New Roman" w:hAnsi="Times New Roman" w:cs="Times New Roman"/>
                <w:i/>
                <w:color w:val="FF0000"/>
                <w:lang w:val="gsw-FR"/>
              </w:rPr>
            </w:pPr>
            <w:del w:id="79" w:author="Valentin Simion" w:date="2018-12-18T10:15:00Z">
              <w:r w:rsidRPr="00785543" w:rsidDel="00D176F4">
                <w:rPr>
                  <w:rFonts w:ascii="Times New Roman" w:hAnsi="Times New Roman" w:cs="Times New Roman"/>
                  <w:i/>
                  <w:color w:val="FF0000"/>
                  <w:lang w:val="gsw-FR"/>
                </w:rPr>
                <w:delText>Gradul de contorizare;</w:delText>
              </w:r>
            </w:del>
          </w:p>
          <w:p w14:paraId="571895A3" w14:textId="1D54CE8C" w:rsidR="006D7A58" w:rsidRPr="00785543" w:rsidDel="00D176F4" w:rsidRDefault="006D7A58" w:rsidP="007933F1">
            <w:pPr>
              <w:numPr>
                <w:ilvl w:val="0"/>
                <w:numId w:val="21"/>
              </w:numPr>
              <w:spacing w:before="60"/>
              <w:ind w:left="714" w:hanging="357"/>
              <w:jc w:val="both"/>
              <w:rPr>
                <w:del w:id="80" w:author="Valentin Simion" w:date="2018-12-18T10:15:00Z"/>
                <w:rFonts w:ascii="Times New Roman" w:hAnsi="Times New Roman" w:cs="Times New Roman"/>
                <w:i/>
                <w:color w:val="FF0000"/>
                <w:lang w:val="gsw-FR"/>
              </w:rPr>
            </w:pPr>
            <w:del w:id="81" w:author="Valentin Simion" w:date="2018-12-18T10:15:00Z">
              <w:r w:rsidRPr="00785543" w:rsidDel="00D176F4">
                <w:rPr>
                  <w:rFonts w:ascii="Times New Roman" w:hAnsi="Times New Roman" w:cs="Times New Roman"/>
                  <w:i/>
                  <w:color w:val="FF0000"/>
                  <w:lang w:val="gsw-FR"/>
                </w:rPr>
                <w:delText>Sursa/sursele de apa bruta (amplasament, tip, capacitate, caracteristici, protectie sanitara, vulnerabilitate, categoria conform NTPA 013, probleme de cantitate/calitate a apei brute, alte informatii, daca e cazul);</w:delText>
              </w:r>
            </w:del>
          </w:p>
          <w:p w14:paraId="653181C1" w14:textId="4C2BE509" w:rsidR="006D7A58" w:rsidRPr="00785543" w:rsidDel="00D176F4" w:rsidRDefault="006D7A58" w:rsidP="007933F1">
            <w:pPr>
              <w:numPr>
                <w:ilvl w:val="0"/>
                <w:numId w:val="21"/>
              </w:numPr>
              <w:spacing w:before="60"/>
              <w:ind w:left="714" w:hanging="357"/>
              <w:jc w:val="both"/>
              <w:rPr>
                <w:del w:id="82" w:author="Valentin Simion" w:date="2018-12-18T10:15:00Z"/>
                <w:rFonts w:ascii="Times New Roman" w:hAnsi="Times New Roman" w:cs="Times New Roman"/>
                <w:i/>
                <w:color w:val="FF0000"/>
                <w:lang w:val="gsw-FR"/>
              </w:rPr>
            </w:pPr>
            <w:del w:id="83" w:author="Valentin Simion" w:date="2018-12-18T10:15:00Z">
              <w:r w:rsidRPr="00785543" w:rsidDel="00D176F4">
                <w:rPr>
                  <w:rFonts w:ascii="Times New Roman" w:hAnsi="Times New Roman" w:cs="Times New Roman"/>
                  <w:i/>
                  <w:color w:val="FF0000"/>
                  <w:lang w:val="gsw-FR"/>
                </w:rPr>
                <w:delText>Aductiuni de apa bruta (amplasament, lungime, material, varsta, probleme in exploatare, nivelul de pierderi estimat);</w:delText>
              </w:r>
            </w:del>
          </w:p>
          <w:p w14:paraId="374BA666" w14:textId="135C2FFB" w:rsidR="006D7A58" w:rsidRPr="00785543" w:rsidDel="00D176F4" w:rsidRDefault="006D7A58" w:rsidP="007933F1">
            <w:pPr>
              <w:numPr>
                <w:ilvl w:val="0"/>
                <w:numId w:val="21"/>
              </w:numPr>
              <w:spacing w:before="60"/>
              <w:ind w:left="714" w:hanging="357"/>
              <w:jc w:val="both"/>
              <w:rPr>
                <w:del w:id="84" w:author="Valentin Simion" w:date="2018-12-18T10:15:00Z"/>
                <w:rFonts w:ascii="Times New Roman" w:hAnsi="Times New Roman" w:cs="Times New Roman"/>
                <w:i/>
                <w:color w:val="FF0000"/>
                <w:lang w:val="gsw-FR"/>
              </w:rPr>
            </w:pPr>
            <w:del w:id="85" w:author="Valentin Simion" w:date="2018-12-18T10:15:00Z">
              <w:r w:rsidRPr="00785543" w:rsidDel="00D176F4">
                <w:rPr>
                  <w:rFonts w:ascii="Times New Roman" w:hAnsi="Times New Roman" w:cs="Times New Roman"/>
                  <w:i/>
                  <w:color w:val="FF0000"/>
                  <w:lang w:val="gsw-FR"/>
                </w:rPr>
                <w:delText>Statii de tratare (amplasament, debit, tehnologia de tratare, anul punerii in functiune / reabilitarii, reactivi utilizati, lipsuri, probleme in exploatare, calitate apa bruta, calitate apa tratata);</w:delText>
              </w:r>
            </w:del>
          </w:p>
          <w:p w14:paraId="6C3B765C" w14:textId="537BD627" w:rsidR="006D7A58" w:rsidRPr="00785543" w:rsidDel="00D176F4" w:rsidRDefault="006D7A58" w:rsidP="007933F1">
            <w:pPr>
              <w:numPr>
                <w:ilvl w:val="0"/>
                <w:numId w:val="21"/>
              </w:numPr>
              <w:spacing w:before="60"/>
              <w:ind w:left="714" w:hanging="357"/>
              <w:jc w:val="both"/>
              <w:rPr>
                <w:del w:id="86" w:author="Valentin Simion" w:date="2018-12-18T10:15:00Z"/>
                <w:rFonts w:ascii="Times New Roman" w:hAnsi="Times New Roman" w:cs="Times New Roman"/>
                <w:i/>
                <w:color w:val="FF0000"/>
                <w:lang w:val="gsw-FR"/>
              </w:rPr>
            </w:pPr>
            <w:del w:id="87" w:author="Valentin Simion" w:date="2018-12-18T10:15:00Z">
              <w:r w:rsidRPr="00785543" w:rsidDel="00D176F4">
                <w:rPr>
                  <w:rFonts w:ascii="Times New Roman" w:hAnsi="Times New Roman" w:cs="Times New Roman"/>
                  <w:i/>
                  <w:color w:val="FF0000"/>
                  <w:lang w:val="gsw-FR"/>
                </w:rPr>
                <w:delText>Aductiuni apa tratata (amplasament, lungime, material, varsta, probleme in exploatare, nivelul de pierderi estimat);</w:delText>
              </w:r>
            </w:del>
          </w:p>
          <w:p w14:paraId="4038A96C" w14:textId="5C59F8EE" w:rsidR="006D7A58" w:rsidRPr="00785543" w:rsidDel="00D176F4" w:rsidRDefault="006D7A58" w:rsidP="007933F1">
            <w:pPr>
              <w:numPr>
                <w:ilvl w:val="0"/>
                <w:numId w:val="21"/>
              </w:numPr>
              <w:spacing w:before="60"/>
              <w:ind w:left="714" w:hanging="357"/>
              <w:jc w:val="both"/>
              <w:rPr>
                <w:del w:id="88" w:author="Valentin Simion" w:date="2018-12-18T10:15:00Z"/>
                <w:rFonts w:ascii="Times New Roman" w:hAnsi="Times New Roman" w:cs="Times New Roman"/>
                <w:i/>
                <w:color w:val="FF0000"/>
                <w:lang w:val="gsw-FR"/>
              </w:rPr>
            </w:pPr>
            <w:del w:id="89" w:author="Valentin Simion" w:date="2018-12-18T10:15:00Z">
              <w:r w:rsidRPr="00785543" w:rsidDel="00D176F4">
                <w:rPr>
                  <w:rFonts w:ascii="Times New Roman" w:hAnsi="Times New Roman" w:cs="Times New Roman"/>
                  <w:i/>
                  <w:color w:val="FF0000"/>
                  <w:lang w:val="gsw-FR"/>
                </w:rPr>
                <w:delText>Rezervoare (amplasament, volum, stare, probleme in explotare, anul punerii in functiune / reabilitarii);</w:delText>
              </w:r>
            </w:del>
          </w:p>
          <w:p w14:paraId="58C873C4" w14:textId="26F1FD4D" w:rsidR="006D7A58" w:rsidRPr="00785543" w:rsidDel="00D176F4" w:rsidRDefault="006D7A58" w:rsidP="007933F1">
            <w:pPr>
              <w:numPr>
                <w:ilvl w:val="0"/>
                <w:numId w:val="21"/>
              </w:numPr>
              <w:spacing w:before="60"/>
              <w:ind w:left="714" w:hanging="357"/>
              <w:jc w:val="both"/>
              <w:rPr>
                <w:del w:id="90" w:author="Valentin Simion" w:date="2018-12-18T10:15:00Z"/>
                <w:rFonts w:ascii="Times New Roman" w:hAnsi="Times New Roman" w:cs="Times New Roman"/>
                <w:i/>
                <w:color w:val="FF0000"/>
                <w:lang w:val="gsw-FR"/>
              </w:rPr>
            </w:pPr>
            <w:del w:id="91" w:author="Valentin Simion" w:date="2018-12-18T10:15:00Z">
              <w:r w:rsidRPr="00785543" w:rsidDel="00D176F4">
                <w:rPr>
                  <w:rFonts w:ascii="Times New Roman" w:hAnsi="Times New Roman" w:cs="Times New Roman"/>
                  <w:i/>
                  <w:color w:val="FF0000"/>
                  <w:lang w:val="gsw-FR"/>
                </w:rPr>
                <w:delText>Statii de pompare (amplasament, tip, caracteristici utilaje: debit, inaltime de pompare, putere);</w:delText>
              </w:r>
            </w:del>
          </w:p>
          <w:p w14:paraId="1D0E16BF" w14:textId="776BAA60" w:rsidR="006D7A58" w:rsidRPr="00785543" w:rsidDel="00D176F4" w:rsidRDefault="006D7A58" w:rsidP="007933F1">
            <w:pPr>
              <w:numPr>
                <w:ilvl w:val="0"/>
                <w:numId w:val="21"/>
              </w:numPr>
              <w:spacing w:before="60"/>
              <w:ind w:left="714" w:hanging="357"/>
              <w:jc w:val="both"/>
              <w:rPr>
                <w:del w:id="92" w:author="Valentin Simion" w:date="2018-12-18T10:15:00Z"/>
                <w:rFonts w:ascii="Times New Roman" w:hAnsi="Times New Roman" w:cs="Times New Roman"/>
                <w:i/>
                <w:color w:val="FF0000"/>
                <w:lang w:val="gsw-FR"/>
              </w:rPr>
            </w:pPr>
            <w:del w:id="93" w:author="Valentin Simion" w:date="2018-12-18T10:15:00Z">
              <w:r w:rsidRPr="00785543" w:rsidDel="00D176F4">
                <w:rPr>
                  <w:rFonts w:ascii="Times New Roman" w:hAnsi="Times New Roman" w:cs="Times New Roman"/>
                  <w:i/>
                  <w:color w:val="FF0000"/>
                  <w:lang w:val="gsw-FR"/>
                </w:rPr>
                <w:delText>Retele de distributie; se vor prezenta tabele cu:</w:delText>
              </w:r>
            </w:del>
          </w:p>
          <w:p w14:paraId="408B707C" w14:textId="18F91673" w:rsidR="006D7A58" w:rsidRPr="00785543" w:rsidDel="00D176F4" w:rsidRDefault="006D7A58" w:rsidP="007933F1">
            <w:pPr>
              <w:numPr>
                <w:ilvl w:val="1"/>
                <w:numId w:val="21"/>
              </w:numPr>
              <w:spacing w:before="120"/>
              <w:jc w:val="both"/>
              <w:rPr>
                <w:del w:id="94" w:author="Valentin Simion" w:date="2018-12-18T10:15:00Z"/>
                <w:rFonts w:ascii="Times New Roman" w:hAnsi="Times New Roman" w:cs="Times New Roman"/>
                <w:i/>
                <w:color w:val="FF0000"/>
                <w:lang w:val="gsw-FR"/>
              </w:rPr>
            </w:pPr>
            <w:del w:id="95" w:author="Valentin Simion" w:date="2018-12-18T10:15:00Z">
              <w:r w:rsidRPr="00785543" w:rsidDel="00D176F4">
                <w:rPr>
                  <w:rFonts w:ascii="Times New Roman" w:hAnsi="Times New Roman" w:cs="Times New Roman"/>
                  <w:i/>
                  <w:color w:val="FF0000"/>
                  <w:lang w:val="gsw-FR"/>
                </w:rPr>
                <w:delText xml:space="preserve"> lungimi pe diametre;</w:delText>
              </w:r>
            </w:del>
          </w:p>
          <w:p w14:paraId="40670962" w14:textId="52155EB7" w:rsidR="006D7A58" w:rsidRPr="00785543" w:rsidDel="00D176F4" w:rsidRDefault="006D7A58" w:rsidP="007933F1">
            <w:pPr>
              <w:numPr>
                <w:ilvl w:val="1"/>
                <w:numId w:val="21"/>
              </w:numPr>
              <w:spacing w:before="120"/>
              <w:jc w:val="both"/>
              <w:rPr>
                <w:del w:id="96" w:author="Valentin Simion" w:date="2018-12-18T10:15:00Z"/>
                <w:rFonts w:ascii="Times New Roman" w:hAnsi="Times New Roman" w:cs="Times New Roman"/>
                <w:i/>
                <w:color w:val="FF0000"/>
                <w:lang w:val="gsw-FR"/>
              </w:rPr>
            </w:pPr>
            <w:del w:id="97" w:author="Valentin Simion" w:date="2018-12-18T10:15:00Z">
              <w:r w:rsidRPr="00785543" w:rsidDel="00D176F4">
                <w:rPr>
                  <w:rFonts w:ascii="Times New Roman" w:hAnsi="Times New Roman" w:cs="Times New Roman"/>
                  <w:i/>
                  <w:color w:val="FF0000"/>
                  <w:lang w:val="gsw-FR"/>
                </w:rPr>
                <w:delText>lungimi pe varsta.</w:delText>
              </w:r>
            </w:del>
          </w:p>
          <w:p w14:paraId="4BDFC141" w14:textId="4E84D4E0" w:rsidR="006D7A58" w:rsidRPr="00785543" w:rsidDel="00D176F4" w:rsidRDefault="006D7A58" w:rsidP="007933F1">
            <w:pPr>
              <w:spacing w:before="120"/>
              <w:rPr>
                <w:del w:id="98" w:author="Valentin Simion" w:date="2018-12-18T10:15:00Z"/>
                <w:rFonts w:ascii="Times New Roman" w:hAnsi="Times New Roman" w:cs="Times New Roman"/>
                <w:i/>
                <w:color w:val="FF0000"/>
                <w:lang w:val="gsw-FR"/>
              </w:rPr>
            </w:pPr>
            <w:del w:id="99" w:author="Valentin Simion" w:date="2018-12-18T10:15:00Z">
              <w:r w:rsidRPr="00785543" w:rsidDel="00D176F4">
                <w:rPr>
                  <w:rFonts w:ascii="Times New Roman" w:hAnsi="Times New Roman" w:cs="Times New Roman"/>
                  <w:i/>
                  <w:color w:val="FF0000"/>
                  <w:lang w:val="gsw-FR"/>
                </w:rPr>
                <w:delText>Se vor sintetiza deficientele sistemului de alimentare cu apa (de exemplu):</w:delText>
              </w:r>
            </w:del>
          </w:p>
          <w:p w14:paraId="6205AD7B" w14:textId="40B6AD42" w:rsidR="006D7A58" w:rsidRPr="00785543" w:rsidDel="00D176F4" w:rsidRDefault="006D7A58" w:rsidP="007933F1">
            <w:pPr>
              <w:numPr>
                <w:ilvl w:val="0"/>
                <w:numId w:val="22"/>
              </w:numPr>
              <w:spacing w:before="60"/>
              <w:ind w:left="714" w:hanging="357"/>
              <w:jc w:val="both"/>
              <w:rPr>
                <w:del w:id="100" w:author="Valentin Simion" w:date="2018-12-18T10:15:00Z"/>
                <w:rFonts w:ascii="Times New Roman" w:hAnsi="Times New Roman" w:cs="Times New Roman"/>
                <w:i/>
                <w:color w:val="FF0000"/>
                <w:lang w:val="gsw-FR"/>
              </w:rPr>
            </w:pPr>
            <w:del w:id="101" w:author="Valentin Simion" w:date="2018-12-18T10:15:00Z">
              <w:r w:rsidRPr="00785543" w:rsidDel="00D176F4">
                <w:rPr>
                  <w:rFonts w:ascii="Times New Roman" w:hAnsi="Times New Roman" w:cs="Times New Roman"/>
                  <w:i/>
                  <w:color w:val="FF0000"/>
                  <w:lang w:val="gsw-FR"/>
                </w:rPr>
                <w:delText>Capacitate insuficienta;</w:delText>
              </w:r>
            </w:del>
          </w:p>
          <w:p w14:paraId="0EDD43D8" w14:textId="1178AF0D" w:rsidR="006D7A58" w:rsidRPr="00785543" w:rsidDel="00D176F4" w:rsidRDefault="006D7A58" w:rsidP="007933F1">
            <w:pPr>
              <w:numPr>
                <w:ilvl w:val="0"/>
                <w:numId w:val="22"/>
              </w:numPr>
              <w:spacing w:before="60"/>
              <w:ind w:left="714" w:hanging="357"/>
              <w:jc w:val="both"/>
              <w:rPr>
                <w:del w:id="102" w:author="Valentin Simion" w:date="2018-12-18T10:15:00Z"/>
                <w:rFonts w:ascii="Times New Roman" w:hAnsi="Times New Roman" w:cs="Times New Roman"/>
                <w:i/>
                <w:color w:val="FF0000"/>
                <w:lang w:val="gsw-FR"/>
              </w:rPr>
            </w:pPr>
            <w:del w:id="103" w:author="Valentin Simion" w:date="2018-12-18T10:15:00Z">
              <w:r w:rsidRPr="00785543" w:rsidDel="00D176F4">
                <w:rPr>
                  <w:rFonts w:ascii="Times New Roman" w:hAnsi="Times New Roman" w:cs="Times New Roman"/>
                  <w:i/>
                  <w:color w:val="FF0000"/>
                  <w:lang w:val="gsw-FR"/>
                </w:rPr>
                <w:delText>Grad de acoperire insuficient;</w:delText>
              </w:r>
            </w:del>
          </w:p>
          <w:p w14:paraId="5980681E" w14:textId="13B707F4" w:rsidR="006D7A58" w:rsidRPr="00785543" w:rsidDel="00D176F4" w:rsidRDefault="006D7A58" w:rsidP="007933F1">
            <w:pPr>
              <w:numPr>
                <w:ilvl w:val="0"/>
                <w:numId w:val="22"/>
              </w:numPr>
              <w:spacing w:before="60"/>
              <w:ind w:left="714" w:hanging="357"/>
              <w:jc w:val="both"/>
              <w:rPr>
                <w:del w:id="104" w:author="Valentin Simion" w:date="2018-12-18T10:15:00Z"/>
                <w:rFonts w:ascii="Times New Roman" w:hAnsi="Times New Roman" w:cs="Times New Roman"/>
                <w:i/>
                <w:color w:val="FF0000"/>
                <w:lang w:val="gsw-FR"/>
              </w:rPr>
            </w:pPr>
            <w:del w:id="105" w:author="Valentin Simion" w:date="2018-12-18T10:15:00Z">
              <w:r w:rsidRPr="00785543" w:rsidDel="00D176F4">
                <w:rPr>
                  <w:rFonts w:ascii="Times New Roman" w:hAnsi="Times New Roman" w:cs="Times New Roman"/>
                  <w:i/>
                  <w:color w:val="FF0000"/>
                  <w:lang w:val="gsw-FR"/>
                </w:rPr>
                <w:delText>Statia de tratare opereaza cu dificultate si calitatea apei potabile nu este conforma cu Legea privind Calitatea Apei Potabile;</w:delText>
              </w:r>
            </w:del>
          </w:p>
          <w:p w14:paraId="2E273F03" w14:textId="22CE6277" w:rsidR="006D7A58" w:rsidRPr="00785543" w:rsidDel="00D176F4" w:rsidRDefault="006D7A58" w:rsidP="007933F1">
            <w:pPr>
              <w:numPr>
                <w:ilvl w:val="0"/>
                <w:numId w:val="22"/>
              </w:numPr>
              <w:spacing w:before="60"/>
              <w:ind w:left="714" w:hanging="357"/>
              <w:jc w:val="both"/>
              <w:rPr>
                <w:del w:id="106" w:author="Valentin Simion" w:date="2018-12-18T10:15:00Z"/>
                <w:rFonts w:ascii="Times New Roman" w:hAnsi="Times New Roman" w:cs="Times New Roman"/>
                <w:i/>
                <w:color w:val="FF0000"/>
                <w:lang w:val="gsw-FR"/>
              </w:rPr>
            </w:pPr>
            <w:del w:id="107" w:author="Valentin Simion" w:date="2018-12-18T10:15:00Z">
              <w:r w:rsidRPr="00785543" w:rsidDel="00D176F4">
                <w:rPr>
                  <w:rFonts w:ascii="Times New Roman" w:hAnsi="Times New Roman" w:cs="Times New Roman"/>
                  <w:i/>
                  <w:color w:val="FF0000"/>
                  <w:lang w:val="gsw-FR"/>
                </w:rPr>
                <w:delText>Pierderi mari de apa;</w:delText>
              </w:r>
            </w:del>
          </w:p>
          <w:p w14:paraId="32A91016" w14:textId="50A8AAD6" w:rsidR="006D7A58" w:rsidRPr="00785543" w:rsidDel="00D176F4" w:rsidRDefault="006D7A58" w:rsidP="007933F1">
            <w:pPr>
              <w:numPr>
                <w:ilvl w:val="0"/>
                <w:numId w:val="22"/>
              </w:numPr>
              <w:spacing w:before="60"/>
              <w:ind w:left="714" w:hanging="357"/>
              <w:jc w:val="both"/>
              <w:rPr>
                <w:del w:id="108" w:author="Valentin Simion" w:date="2018-12-18T10:15:00Z"/>
                <w:rFonts w:ascii="Times New Roman" w:hAnsi="Times New Roman" w:cs="Times New Roman"/>
                <w:i/>
                <w:color w:val="FF0000"/>
                <w:lang w:val="gsw-FR"/>
              </w:rPr>
            </w:pPr>
            <w:del w:id="109" w:author="Valentin Simion" w:date="2018-12-18T10:15:00Z">
              <w:r w:rsidRPr="00785543" w:rsidDel="00D176F4">
                <w:rPr>
                  <w:rFonts w:ascii="Times New Roman" w:hAnsi="Times New Roman" w:cs="Times New Roman"/>
                  <w:i/>
                  <w:color w:val="FF0000"/>
                  <w:lang w:val="gsw-FR"/>
                </w:rPr>
                <w:delText>Risc asupra sanatatii umane;</w:delText>
              </w:r>
            </w:del>
          </w:p>
          <w:p w14:paraId="1ADAE619" w14:textId="54CD443B" w:rsidR="006D7A58" w:rsidRPr="00785543" w:rsidDel="00D176F4" w:rsidRDefault="006D7A58" w:rsidP="007933F1">
            <w:pPr>
              <w:numPr>
                <w:ilvl w:val="0"/>
                <w:numId w:val="22"/>
              </w:numPr>
              <w:spacing w:before="60"/>
              <w:ind w:left="714" w:hanging="357"/>
              <w:jc w:val="both"/>
              <w:rPr>
                <w:del w:id="110" w:author="Valentin Simion" w:date="2018-12-18T10:15:00Z"/>
                <w:rFonts w:ascii="Times New Roman" w:hAnsi="Times New Roman" w:cs="Times New Roman"/>
                <w:i/>
                <w:color w:val="FF0000"/>
                <w:lang w:val="gsw-FR"/>
              </w:rPr>
            </w:pPr>
            <w:del w:id="111" w:author="Valentin Simion" w:date="2018-12-18T10:15:00Z">
              <w:r w:rsidRPr="00785543" w:rsidDel="00D176F4">
                <w:rPr>
                  <w:rFonts w:ascii="Times New Roman" w:hAnsi="Times New Roman" w:cs="Times New Roman"/>
                  <w:i/>
                  <w:color w:val="FF0000"/>
                  <w:lang w:val="gsw-FR"/>
                </w:rPr>
                <w:delText>Avarii;</w:delText>
              </w:r>
            </w:del>
          </w:p>
          <w:p w14:paraId="5ABA1935" w14:textId="097CDEFF" w:rsidR="006D7A58" w:rsidRPr="00785543" w:rsidDel="00D176F4" w:rsidRDefault="006D7A58" w:rsidP="007933F1">
            <w:pPr>
              <w:numPr>
                <w:ilvl w:val="0"/>
                <w:numId w:val="22"/>
              </w:numPr>
              <w:spacing w:before="60"/>
              <w:ind w:left="714" w:hanging="357"/>
              <w:jc w:val="both"/>
              <w:rPr>
                <w:del w:id="112" w:author="Valentin Simion" w:date="2018-12-18T10:15:00Z"/>
                <w:rFonts w:ascii="Times New Roman" w:hAnsi="Times New Roman" w:cs="Times New Roman"/>
                <w:i/>
                <w:color w:val="FF0000"/>
                <w:lang w:val="gsw-FR"/>
              </w:rPr>
            </w:pPr>
            <w:del w:id="113" w:author="Valentin Simion" w:date="2018-12-18T10:15:00Z">
              <w:r w:rsidRPr="00785543" w:rsidDel="00D176F4">
                <w:rPr>
                  <w:rFonts w:ascii="Times New Roman" w:hAnsi="Times New Roman" w:cs="Times New Roman"/>
                  <w:i/>
                  <w:color w:val="FF0000"/>
                  <w:lang w:val="gsw-FR"/>
                </w:rPr>
                <w:delText>Intreruperi in furnizarea serviciului;</w:delText>
              </w:r>
            </w:del>
          </w:p>
          <w:p w14:paraId="3065F513" w14:textId="530B19E0" w:rsidR="006D7A58" w:rsidRPr="00785543" w:rsidDel="00D176F4" w:rsidRDefault="006D7A58" w:rsidP="007933F1">
            <w:pPr>
              <w:numPr>
                <w:ilvl w:val="0"/>
                <w:numId w:val="22"/>
              </w:numPr>
              <w:spacing w:before="60"/>
              <w:ind w:left="714" w:hanging="357"/>
              <w:jc w:val="both"/>
              <w:rPr>
                <w:del w:id="114" w:author="Valentin Simion" w:date="2018-12-18T10:15:00Z"/>
                <w:rFonts w:ascii="Times New Roman" w:hAnsi="Times New Roman" w:cs="Times New Roman"/>
                <w:i/>
                <w:color w:val="FF0000"/>
                <w:lang w:val="gsw-FR"/>
              </w:rPr>
            </w:pPr>
            <w:del w:id="115" w:author="Valentin Simion" w:date="2018-12-18T10:15:00Z">
              <w:r w:rsidRPr="00785543" w:rsidDel="00D176F4">
                <w:rPr>
                  <w:rFonts w:ascii="Times New Roman" w:hAnsi="Times New Roman" w:cs="Times New Roman"/>
                  <w:i/>
                  <w:color w:val="FF0000"/>
                  <w:lang w:val="gsw-FR"/>
                </w:rPr>
                <w:delText>Alte probleme – precizati.</w:delText>
              </w:r>
            </w:del>
          </w:p>
          <w:p w14:paraId="5277A62E" w14:textId="33EAF3C6" w:rsidR="006D7A58" w:rsidRPr="00785543" w:rsidDel="00D176F4" w:rsidRDefault="006D7A58" w:rsidP="007933F1">
            <w:pPr>
              <w:spacing w:before="120"/>
              <w:rPr>
                <w:del w:id="116" w:author="Valentin Simion" w:date="2018-12-18T10:15:00Z"/>
                <w:rFonts w:ascii="Times New Roman" w:hAnsi="Times New Roman" w:cs="Times New Roman"/>
                <w:i/>
                <w:color w:val="FF0000"/>
                <w:lang w:val="gsw-FR"/>
              </w:rPr>
            </w:pPr>
            <w:del w:id="117" w:author="Valentin Simion" w:date="2018-12-18T10:15:00Z">
              <w:r w:rsidRPr="00785543" w:rsidDel="00D176F4">
                <w:rPr>
                  <w:rFonts w:ascii="Times New Roman" w:hAnsi="Times New Roman" w:cs="Times New Roman"/>
                  <w:i/>
                  <w:color w:val="FF0000"/>
                  <w:lang w:val="gsw-FR"/>
                </w:rPr>
                <w:delText>Descrierea se va particulariza pentru fiecare sistem de alimentare cu apa / zona de aprovizionare care se ia in calcul in cererea de finantare.</w:delText>
              </w:r>
            </w:del>
          </w:p>
          <w:p w14:paraId="532F091A" w14:textId="5796C247" w:rsidR="006D7A58" w:rsidRPr="00785543" w:rsidDel="00D176F4" w:rsidRDefault="006D7A58" w:rsidP="007933F1">
            <w:pPr>
              <w:rPr>
                <w:del w:id="118" w:author="Valentin Simion" w:date="2018-12-18T10:15:00Z"/>
                <w:rFonts w:ascii="Times New Roman" w:hAnsi="Times New Roman" w:cs="Times New Roman"/>
                <w:i/>
                <w:color w:val="FF0000"/>
                <w:lang w:val="gsw-FR"/>
              </w:rPr>
            </w:pPr>
          </w:p>
          <w:p w14:paraId="4E7D14D8" w14:textId="21FEF6DF" w:rsidR="006D7A58" w:rsidRPr="00785543" w:rsidDel="00D176F4" w:rsidRDefault="006D7A58" w:rsidP="007933F1">
            <w:pPr>
              <w:rPr>
                <w:del w:id="119" w:author="Valentin Simion" w:date="2018-12-18T10:15:00Z"/>
                <w:rFonts w:ascii="Times New Roman" w:hAnsi="Times New Roman" w:cs="Times New Roman"/>
                <w:i/>
                <w:color w:val="FF0000"/>
                <w:lang w:val="gsw-FR"/>
              </w:rPr>
            </w:pPr>
            <w:del w:id="120" w:author="Valentin Simion" w:date="2018-12-18T10:15:00Z">
              <w:r w:rsidRPr="00785543" w:rsidDel="00D176F4">
                <w:rPr>
                  <w:rFonts w:ascii="Times New Roman" w:hAnsi="Times New Roman" w:cs="Times New Roman"/>
                  <w:i/>
                  <w:color w:val="FF0000"/>
                  <w:lang w:val="gsw-FR"/>
                </w:rPr>
                <w:delText xml:space="preserve">Se vor prezenta succint investitiile in curs de realizare in aria de operare prin diverse instrumente de finantare (ex: Phare, SAMTID, ISPA, CNI-MDRT, Ord. 7/2006, Fondul de Coeziune, PNDR - Masura 322, Fondul de Mediu, Programe Multianuale, etc.) precum si data estimata de finalizare. Se va prezenta o analiza succinta a Master Planului precum si a modului in care investitiile de mai sus se incadreaza ca prioritati in Master Planul revizuit. </w:delText>
              </w:r>
            </w:del>
          </w:p>
          <w:p w14:paraId="2F95799D" w14:textId="4EED01DC" w:rsidR="006D7A58" w:rsidRPr="00785543" w:rsidDel="00D176F4" w:rsidRDefault="006D7A58" w:rsidP="007933F1">
            <w:pPr>
              <w:widowControl w:val="0"/>
              <w:tabs>
                <w:tab w:val="left" w:pos="180"/>
                <w:tab w:val="left" w:pos="6525"/>
              </w:tabs>
              <w:autoSpaceDE w:val="0"/>
              <w:autoSpaceDN w:val="0"/>
              <w:adjustRightInd w:val="0"/>
              <w:spacing w:before="120" w:after="120"/>
              <w:jc w:val="both"/>
              <w:rPr>
                <w:del w:id="121" w:author="Valentin Simion" w:date="2018-12-18T10:15:00Z"/>
                <w:rFonts w:ascii="Times New Roman" w:hAnsi="Times New Roman" w:cs="Times New Roman"/>
                <w:i/>
                <w:color w:val="FF0000"/>
                <w:lang w:val="gsw-FR"/>
              </w:rPr>
            </w:pPr>
            <w:del w:id="122" w:author="Valentin Simion" w:date="2018-12-18T10:15:00Z">
              <w:r w:rsidRPr="00785543" w:rsidDel="00D176F4">
                <w:rPr>
                  <w:rFonts w:ascii="Times New Roman" w:hAnsi="Times New Roman" w:cs="Times New Roman"/>
                  <w:i/>
                  <w:color w:val="FF0000"/>
                  <w:lang w:val="gsw-FR"/>
                </w:rPr>
                <w:delText>Se vor prezenta (daca este cazul) informatii privind alte proiecte preconizate sau pentru care s-au depus aplicatii pentru alte finantari, in vederea evitarii dublei finantari.</w:delText>
              </w:r>
            </w:del>
          </w:p>
          <w:p w14:paraId="14673908" w14:textId="756D3354" w:rsidR="006D7A58" w:rsidRPr="00785543" w:rsidDel="00D176F4" w:rsidRDefault="006D7A58" w:rsidP="007933F1">
            <w:pPr>
              <w:rPr>
                <w:del w:id="123" w:author="Valentin Simion" w:date="2018-12-18T10:15:00Z"/>
                <w:rFonts w:ascii="Times New Roman" w:hAnsi="Times New Roman" w:cs="Times New Roman"/>
                <w:i/>
              </w:rPr>
            </w:pPr>
          </w:p>
          <w:p w14:paraId="570395D6" w14:textId="1D587663" w:rsidR="006D7A58" w:rsidRPr="00785543" w:rsidDel="00D176F4" w:rsidRDefault="006D7A58" w:rsidP="007933F1">
            <w:pPr>
              <w:pStyle w:val="ListParagraph"/>
              <w:numPr>
                <w:ilvl w:val="0"/>
                <w:numId w:val="20"/>
              </w:numPr>
              <w:ind w:left="318" w:hanging="284"/>
              <w:rPr>
                <w:del w:id="124" w:author="Valentin Simion" w:date="2018-12-18T10:15:00Z"/>
                <w:rFonts w:ascii="Times New Roman" w:hAnsi="Times New Roman" w:cs="Times New Roman"/>
                <w:i/>
                <w:color w:val="FF0000"/>
                <w:u w:val="single"/>
                <w:lang w:val="gsw-FR"/>
              </w:rPr>
            </w:pPr>
            <w:bookmarkStart w:id="125" w:name="_Toc305853493"/>
            <w:del w:id="126" w:author="Valentin Simion" w:date="2018-12-18T10:15:00Z">
              <w:r w:rsidRPr="00785543" w:rsidDel="00D176F4">
                <w:rPr>
                  <w:rFonts w:ascii="Times New Roman" w:hAnsi="Times New Roman" w:cs="Times New Roman"/>
                  <w:i/>
                  <w:color w:val="FF0000"/>
                  <w:u w:val="single"/>
                  <w:lang w:val="gsw-FR"/>
                </w:rPr>
                <w:delText>Situatia actuala a sistemelor de canalizare</w:delText>
              </w:r>
              <w:bookmarkEnd w:id="125"/>
            </w:del>
          </w:p>
          <w:p w14:paraId="3F9819D8" w14:textId="7B995EDB" w:rsidR="006D7A58" w:rsidRPr="00785543" w:rsidDel="00D176F4" w:rsidRDefault="006D7A58" w:rsidP="007933F1">
            <w:pPr>
              <w:rPr>
                <w:del w:id="127" w:author="Valentin Simion" w:date="2018-12-18T10:15:00Z"/>
                <w:rFonts w:ascii="Times New Roman" w:hAnsi="Times New Roman" w:cs="Times New Roman"/>
                <w:i/>
              </w:rPr>
            </w:pPr>
          </w:p>
          <w:p w14:paraId="49244AE9" w14:textId="2CA3683F" w:rsidR="006D7A58" w:rsidRPr="00785543" w:rsidDel="00D176F4" w:rsidRDefault="006D7A58" w:rsidP="007933F1">
            <w:pPr>
              <w:rPr>
                <w:del w:id="128" w:author="Valentin Simion" w:date="2018-12-18T10:15:00Z"/>
                <w:rFonts w:ascii="Times New Roman" w:hAnsi="Times New Roman" w:cs="Times New Roman"/>
                <w:i/>
                <w:color w:val="FF0000"/>
                <w:lang w:val="gsw-FR"/>
              </w:rPr>
            </w:pPr>
            <w:del w:id="129" w:author="Valentin Simion" w:date="2018-12-18T10:15:00Z">
              <w:r w:rsidRPr="00785543" w:rsidDel="00D176F4">
                <w:rPr>
                  <w:rFonts w:ascii="Times New Roman" w:hAnsi="Times New Roman" w:cs="Times New Roman"/>
                  <w:i/>
                  <w:color w:val="FF0000"/>
                  <w:lang w:val="gsw-FR"/>
                </w:rPr>
                <w:delText>Se va prezenta succint situatia actuala a fiecaruia dintre sistemele de canalizare-epurare din aglomerarile, care fac obiectul cererii de finantare.</w:delText>
              </w:r>
            </w:del>
          </w:p>
          <w:p w14:paraId="105AA583" w14:textId="0915DDF6" w:rsidR="006D7A58" w:rsidRPr="00785543" w:rsidDel="00D176F4" w:rsidRDefault="006D7A58" w:rsidP="007933F1">
            <w:pPr>
              <w:rPr>
                <w:del w:id="130" w:author="Valentin Simion" w:date="2018-12-18T10:15:00Z"/>
                <w:rFonts w:ascii="Times New Roman" w:hAnsi="Times New Roman" w:cs="Times New Roman"/>
                <w:i/>
                <w:color w:val="FF0000"/>
                <w:lang w:val="gsw-FR"/>
              </w:rPr>
            </w:pPr>
            <w:del w:id="131" w:author="Valentin Simion" w:date="2018-12-18T10:15:00Z">
              <w:r w:rsidRPr="00785543" w:rsidDel="00D176F4">
                <w:rPr>
                  <w:rFonts w:ascii="Times New Roman" w:hAnsi="Times New Roman" w:cs="Times New Roman"/>
                  <w:i/>
                  <w:color w:val="FF0000"/>
                  <w:lang w:val="gsw-FR"/>
                </w:rPr>
                <w:delText>Descrierea va cuprinde elemente sintetice privind:</w:delText>
              </w:r>
            </w:del>
          </w:p>
          <w:p w14:paraId="008C5667" w14:textId="524DC3CD" w:rsidR="006D7A58" w:rsidRPr="00785543" w:rsidDel="00D176F4" w:rsidRDefault="006D7A58" w:rsidP="007933F1">
            <w:pPr>
              <w:numPr>
                <w:ilvl w:val="0"/>
                <w:numId w:val="21"/>
              </w:numPr>
              <w:spacing w:before="60"/>
              <w:ind w:left="714" w:hanging="357"/>
              <w:jc w:val="both"/>
              <w:rPr>
                <w:del w:id="132" w:author="Valentin Simion" w:date="2018-12-18T10:15:00Z"/>
                <w:rFonts w:ascii="Times New Roman" w:hAnsi="Times New Roman" w:cs="Times New Roman"/>
                <w:i/>
                <w:color w:val="FF0000"/>
                <w:lang w:val="gsw-FR"/>
              </w:rPr>
            </w:pPr>
            <w:del w:id="133" w:author="Valentin Simion" w:date="2018-12-18T10:15:00Z">
              <w:r w:rsidRPr="00785543" w:rsidDel="00D176F4">
                <w:rPr>
                  <w:rFonts w:ascii="Times New Roman" w:hAnsi="Times New Roman" w:cs="Times New Roman"/>
                  <w:i/>
                  <w:color w:val="FF0000"/>
                  <w:lang w:val="gsw-FR"/>
                </w:rPr>
                <w:delText>Acoperirea sistemului de canalizare-epurare (numarul de locuitori deserviti si procent din numarul total estimat al aglomerarii / clusterului);</w:delText>
              </w:r>
            </w:del>
          </w:p>
          <w:p w14:paraId="22DB6FA8" w14:textId="7625502B" w:rsidR="006D7A58" w:rsidRPr="00785543" w:rsidDel="00D176F4" w:rsidRDefault="006D7A58" w:rsidP="007933F1">
            <w:pPr>
              <w:numPr>
                <w:ilvl w:val="0"/>
                <w:numId w:val="21"/>
              </w:numPr>
              <w:spacing w:before="60"/>
              <w:ind w:left="714" w:hanging="357"/>
              <w:jc w:val="both"/>
              <w:rPr>
                <w:del w:id="134" w:author="Valentin Simion" w:date="2018-12-18T10:15:00Z"/>
                <w:rFonts w:ascii="Times New Roman" w:hAnsi="Times New Roman" w:cs="Times New Roman"/>
                <w:i/>
                <w:color w:val="FF0000"/>
                <w:lang w:val="gsw-FR"/>
              </w:rPr>
            </w:pPr>
            <w:del w:id="135" w:author="Valentin Simion" w:date="2018-12-18T10:15:00Z">
              <w:r w:rsidRPr="00785543" w:rsidDel="00D176F4">
                <w:rPr>
                  <w:rFonts w:ascii="Times New Roman" w:hAnsi="Times New Roman" w:cs="Times New Roman"/>
                  <w:i/>
                  <w:color w:val="FF0000"/>
                  <w:lang w:val="gsw-FR"/>
                </w:rPr>
                <w:delText>Debite de ape uzate estimate sau masurate (se va preciza);</w:delText>
              </w:r>
            </w:del>
          </w:p>
          <w:p w14:paraId="57574963" w14:textId="4F229E3B" w:rsidR="006D7A58" w:rsidRPr="00785543" w:rsidDel="00D176F4" w:rsidRDefault="006D7A58" w:rsidP="007933F1">
            <w:pPr>
              <w:numPr>
                <w:ilvl w:val="0"/>
                <w:numId w:val="21"/>
              </w:numPr>
              <w:spacing w:before="60"/>
              <w:ind w:left="714" w:hanging="357"/>
              <w:jc w:val="both"/>
              <w:rPr>
                <w:del w:id="136" w:author="Valentin Simion" w:date="2018-12-18T10:15:00Z"/>
                <w:rFonts w:ascii="Times New Roman" w:hAnsi="Times New Roman" w:cs="Times New Roman"/>
                <w:i/>
                <w:color w:val="FF0000"/>
                <w:lang w:val="gsw-FR"/>
              </w:rPr>
            </w:pPr>
            <w:del w:id="137" w:author="Valentin Simion" w:date="2018-12-18T10:15:00Z">
              <w:r w:rsidRPr="00785543" w:rsidDel="00D176F4">
                <w:rPr>
                  <w:rFonts w:ascii="Times New Roman" w:hAnsi="Times New Roman" w:cs="Times New Roman"/>
                  <w:i/>
                  <w:color w:val="FF0000"/>
                  <w:lang w:val="gsw-FR"/>
                </w:rPr>
                <w:delText>Tipul de sistem de canalizare: (unitar, divizor sau mixt);</w:delText>
              </w:r>
            </w:del>
          </w:p>
          <w:p w14:paraId="4AA739A3" w14:textId="3C35540F" w:rsidR="006D7A58" w:rsidRPr="00785543" w:rsidDel="00D176F4" w:rsidRDefault="006D7A58" w:rsidP="007933F1">
            <w:pPr>
              <w:numPr>
                <w:ilvl w:val="0"/>
                <w:numId w:val="21"/>
              </w:numPr>
              <w:spacing w:before="60"/>
              <w:ind w:left="714" w:hanging="357"/>
              <w:jc w:val="both"/>
              <w:rPr>
                <w:del w:id="138" w:author="Valentin Simion" w:date="2018-12-18T10:15:00Z"/>
                <w:rFonts w:ascii="Times New Roman" w:hAnsi="Times New Roman" w:cs="Times New Roman"/>
                <w:i/>
                <w:color w:val="FF0000"/>
                <w:lang w:val="gsw-FR"/>
              </w:rPr>
            </w:pPr>
            <w:del w:id="139" w:author="Valentin Simion" w:date="2018-12-18T10:15:00Z">
              <w:r w:rsidRPr="00785543" w:rsidDel="00D176F4">
                <w:rPr>
                  <w:rFonts w:ascii="Times New Roman" w:hAnsi="Times New Roman" w:cs="Times New Roman"/>
                  <w:i/>
                  <w:color w:val="FF0000"/>
                  <w:lang w:val="gsw-FR"/>
                </w:rPr>
                <w:delText>Retele de canalizare; se vor prezenta tabele cu:</w:delText>
              </w:r>
            </w:del>
          </w:p>
          <w:p w14:paraId="0C5AFC22" w14:textId="56171B53" w:rsidR="006D7A58" w:rsidRPr="00785543" w:rsidDel="00D176F4" w:rsidRDefault="006D7A58" w:rsidP="007933F1">
            <w:pPr>
              <w:numPr>
                <w:ilvl w:val="1"/>
                <w:numId w:val="21"/>
              </w:numPr>
              <w:spacing w:before="60"/>
              <w:ind w:hanging="357"/>
              <w:jc w:val="both"/>
              <w:rPr>
                <w:del w:id="140" w:author="Valentin Simion" w:date="2018-12-18T10:15:00Z"/>
                <w:rFonts w:ascii="Times New Roman" w:hAnsi="Times New Roman" w:cs="Times New Roman"/>
                <w:i/>
                <w:color w:val="FF0000"/>
                <w:lang w:val="gsw-FR"/>
              </w:rPr>
            </w:pPr>
            <w:del w:id="141" w:author="Valentin Simion" w:date="2018-12-18T10:15:00Z">
              <w:r w:rsidRPr="00785543" w:rsidDel="00D176F4">
                <w:rPr>
                  <w:rFonts w:ascii="Times New Roman" w:hAnsi="Times New Roman" w:cs="Times New Roman"/>
                  <w:i/>
                  <w:color w:val="FF0000"/>
                  <w:lang w:val="gsw-FR"/>
                </w:rPr>
                <w:delText xml:space="preserve"> lungimi pe dimensiuni ale canalelor (circulare, ovoidale, clopot, etc.);</w:delText>
              </w:r>
            </w:del>
          </w:p>
          <w:p w14:paraId="198756A2" w14:textId="0057196F" w:rsidR="006D7A58" w:rsidRPr="00785543" w:rsidDel="00D176F4" w:rsidRDefault="006D7A58" w:rsidP="007933F1">
            <w:pPr>
              <w:numPr>
                <w:ilvl w:val="1"/>
                <w:numId w:val="21"/>
              </w:numPr>
              <w:spacing w:before="60"/>
              <w:ind w:hanging="357"/>
              <w:jc w:val="both"/>
              <w:rPr>
                <w:del w:id="142" w:author="Valentin Simion" w:date="2018-12-18T10:15:00Z"/>
                <w:rFonts w:ascii="Times New Roman" w:hAnsi="Times New Roman" w:cs="Times New Roman"/>
                <w:i/>
                <w:color w:val="FF0000"/>
                <w:lang w:val="gsw-FR"/>
              </w:rPr>
            </w:pPr>
            <w:del w:id="143" w:author="Valentin Simion" w:date="2018-12-18T10:15:00Z">
              <w:r w:rsidRPr="00785543" w:rsidDel="00D176F4">
                <w:rPr>
                  <w:rFonts w:ascii="Times New Roman" w:hAnsi="Times New Roman" w:cs="Times New Roman"/>
                  <w:i/>
                  <w:color w:val="FF0000"/>
                  <w:lang w:val="gsw-FR"/>
                </w:rPr>
                <w:delText>lungimi pe varsta;</w:delText>
              </w:r>
            </w:del>
          </w:p>
          <w:p w14:paraId="781333C1" w14:textId="05BF6961" w:rsidR="006D7A58" w:rsidRPr="00785543" w:rsidDel="00D176F4" w:rsidRDefault="006D7A58" w:rsidP="007933F1">
            <w:pPr>
              <w:numPr>
                <w:ilvl w:val="0"/>
                <w:numId w:val="21"/>
              </w:numPr>
              <w:spacing w:before="60"/>
              <w:ind w:hanging="357"/>
              <w:jc w:val="both"/>
              <w:rPr>
                <w:del w:id="144" w:author="Valentin Simion" w:date="2018-12-18T10:15:00Z"/>
                <w:rFonts w:ascii="Times New Roman" w:hAnsi="Times New Roman" w:cs="Times New Roman"/>
                <w:i/>
                <w:color w:val="FF0000"/>
                <w:lang w:val="gsw-FR"/>
              </w:rPr>
            </w:pPr>
            <w:del w:id="145" w:author="Valentin Simion" w:date="2018-12-18T10:15:00Z">
              <w:r w:rsidRPr="00785543" w:rsidDel="00D176F4">
                <w:rPr>
                  <w:rFonts w:ascii="Times New Roman" w:hAnsi="Times New Roman" w:cs="Times New Roman"/>
                  <w:i/>
                  <w:color w:val="FF0000"/>
                  <w:lang w:val="gsw-FR"/>
                </w:rPr>
                <w:delText>Nivelul de infiltratii / exfiltratii in retelele de canalizare; se va preciza daca este masurat sau estimat;</w:delText>
              </w:r>
            </w:del>
          </w:p>
          <w:p w14:paraId="13B56814" w14:textId="08BC44AE" w:rsidR="006D7A58" w:rsidRPr="00785543" w:rsidDel="00D176F4" w:rsidRDefault="006D7A58" w:rsidP="007933F1">
            <w:pPr>
              <w:numPr>
                <w:ilvl w:val="0"/>
                <w:numId w:val="21"/>
              </w:numPr>
              <w:spacing w:before="60"/>
              <w:ind w:hanging="357"/>
              <w:jc w:val="both"/>
              <w:rPr>
                <w:del w:id="146" w:author="Valentin Simion" w:date="2018-12-18T10:15:00Z"/>
                <w:rFonts w:ascii="Times New Roman" w:hAnsi="Times New Roman" w:cs="Times New Roman"/>
                <w:i/>
                <w:color w:val="FF0000"/>
                <w:lang w:val="gsw-FR"/>
              </w:rPr>
            </w:pPr>
            <w:del w:id="147" w:author="Valentin Simion" w:date="2018-12-18T10:15:00Z">
              <w:r w:rsidRPr="00785543" w:rsidDel="00D176F4">
                <w:rPr>
                  <w:rFonts w:ascii="Times New Roman" w:hAnsi="Times New Roman" w:cs="Times New Roman"/>
                  <w:i/>
                  <w:color w:val="FF0000"/>
                  <w:lang w:val="gsw-FR"/>
                </w:rPr>
                <w:delText>Numar de incidente inregistrate in sistem (blocaje, prabusiri);</w:delText>
              </w:r>
            </w:del>
          </w:p>
          <w:p w14:paraId="31668F93" w14:textId="4F13EA34" w:rsidR="006D7A58" w:rsidRPr="00785543" w:rsidDel="00D176F4" w:rsidRDefault="006D7A58" w:rsidP="007933F1">
            <w:pPr>
              <w:numPr>
                <w:ilvl w:val="0"/>
                <w:numId w:val="21"/>
              </w:numPr>
              <w:spacing w:before="60"/>
              <w:ind w:hanging="357"/>
              <w:jc w:val="both"/>
              <w:rPr>
                <w:del w:id="148" w:author="Valentin Simion" w:date="2018-12-18T10:15:00Z"/>
                <w:rFonts w:ascii="Times New Roman" w:hAnsi="Times New Roman" w:cs="Times New Roman"/>
                <w:i/>
                <w:color w:val="FF0000"/>
                <w:lang w:val="gsw-FR"/>
              </w:rPr>
            </w:pPr>
            <w:del w:id="149" w:author="Valentin Simion" w:date="2018-12-18T10:15:00Z">
              <w:r w:rsidRPr="00785543" w:rsidDel="00D176F4">
                <w:rPr>
                  <w:rFonts w:ascii="Times New Roman" w:hAnsi="Times New Roman" w:cs="Times New Roman"/>
                  <w:i/>
                  <w:color w:val="FF0000"/>
                  <w:lang w:val="gsw-FR"/>
                </w:rPr>
                <w:delText>Statii de pompare in reteaua de canalizare (amplasament, tip, caracteristici utilaje: debit, inaltime de pompare, putere);</w:delText>
              </w:r>
            </w:del>
          </w:p>
          <w:p w14:paraId="469EB8BE" w14:textId="511D6091" w:rsidR="006D7A58" w:rsidRPr="00785543" w:rsidDel="00D176F4" w:rsidRDefault="006D7A58" w:rsidP="007933F1">
            <w:pPr>
              <w:numPr>
                <w:ilvl w:val="0"/>
                <w:numId w:val="21"/>
              </w:numPr>
              <w:spacing w:before="60"/>
              <w:ind w:hanging="357"/>
              <w:jc w:val="both"/>
              <w:rPr>
                <w:del w:id="150" w:author="Valentin Simion" w:date="2018-12-18T10:15:00Z"/>
                <w:rFonts w:ascii="Times New Roman" w:hAnsi="Times New Roman" w:cs="Times New Roman"/>
                <w:i/>
                <w:color w:val="FF0000"/>
                <w:lang w:val="gsw-FR"/>
              </w:rPr>
            </w:pPr>
            <w:del w:id="151" w:author="Valentin Simion" w:date="2018-12-18T10:15:00Z">
              <w:r w:rsidRPr="00785543" w:rsidDel="00D176F4">
                <w:rPr>
                  <w:rFonts w:ascii="Times New Roman" w:hAnsi="Times New Roman" w:cs="Times New Roman"/>
                  <w:i/>
                  <w:color w:val="FF0000"/>
                  <w:lang w:val="gsw-FR"/>
                </w:rPr>
                <w:delText>Statii de epurare (amplasament, capacitate ca populatie echivalenta (1 p.e. = 60 gO2/zi ca CBO5), debit, tehnologia de epurare pe linia apei si pe linia namolului, anul punerii in functiune / reabilitarii, reactivi utilizati, lipsuri, probleme in exploatare, calitate apa bruta, calitate apa epurata);</w:delText>
              </w:r>
            </w:del>
          </w:p>
          <w:p w14:paraId="52222FA8" w14:textId="1B161AEB" w:rsidR="006D7A58" w:rsidRPr="00785543" w:rsidDel="00D176F4" w:rsidRDefault="006D7A58" w:rsidP="007933F1">
            <w:pPr>
              <w:numPr>
                <w:ilvl w:val="0"/>
                <w:numId w:val="21"/>
              </w:numPr>
              <w:spacing w:before="60"/>
              <w:ind w:hanging="357"/>
              <w:jc w:val="both"/>
              <w:rPr>
                <w:del w:id="152" w:author="Valentin Simion" w:date="2018-12-18T10:15:00Z"/>
                <w:rFonts w:ascii="Times New Roman" w:hAnsi="Times New Roman" w:cs="Times New Roman"/>
                <w:i/>
                <w:color w:val="FF0000"/>
                <w:lang w:val="gsw-FR"/>
              </w:rPr>
            </w:pPr>
            <w:del w:id="153" w:author="Valentin Simion" w:date="2018-12-18T10:15:00Z">
              <w:r w:rsidRPr="00785543" w:rsidDel="00D176F4">
                <w:rPr>
                  <w:rFonts w:ascii="Times New Roman" w:hAnsi="Times New Roman" w:cs="Times New Roman"/>
                  <w:i/>
                  <w:color w:val="FF0000"/>
                  <w:lang w:val="gsw-FR"/>
                </w:rPr>
                <w:delText>Emisarul statiei de epurare (denumire, caracteristici generale, influenta descarcarii apelor uzate / epurate  vulnerabilitate, categoria conform NTPA 013, alte informatii, daca e cazul);</w:delText>
              </w:r>
            </w:del>
          </w:p>
          <w:p w14:paraId="048B29AF" w14:textId="151CD427" w:rsidR="006D7A58" w:rsidRPr="00785543" w:rsidDel="00D176F4" w:rsidRDefault="006D7A58" w:rsidP="007933F1">
            <w:pPr>
              <w:spacing w:before="120"/>
              <w:rPr>
                <w:del w:id="154" w:author="Valentin Simion" w:date="2018-12-18T10:15:00Z"/>
                <w:rFonts w:ascii="Times New Roman" w:hAnsi="Times New Roman" w:cs="Times New Roman"/>
                <w:i/>
                <w:color w:val="FF0000"/>
                <w:lang w:val="gsw-FR"/>
              </w:rPr>
            </w:pPr>
            <w:del w:id="155" w:author="Valentin Simion" w:date="2018-12-18T10:15:00Z">
              <w:r w:rsidRPr="00785543" w:rsidDel="00D176F4">
                <w:rPr>
                  <w:rFonts w:ascii="Times New Roman" w:hAnsi="Times New Roman" w:cs="Times New Roman"/>
                  <w:i/>
                  <w:color w:val="FF0000"/>
                  <w:lang w:val="gsw-FR"/>
                </w:rPr>
                <w:delText>Se vor sintetiza deficientele sistemului de canalizare (de exemplu):</w:delText>
              </w:r>
            </w:del>
          </w:p>
          <w:p w14:paraId="69CAD665" w14:textId="3A095A59" w:rsidR="006D7A58" w:rsidRPr="00785543" w:rsidDel="00D176F4" w:rsidRDefault="006D7A58" w:rsidP="007933F1">
            <w:pPr>
              <w:numPr>
                <w:ilvl w:val="0"/>
                <w:numId w:val="22"/>
              </w:numPr>
              <w:spacing w:before="60"/>
              <w:ind w:left="714" w:hanging="357"/>
              <w:jc w:val="both"/>
              <w:rPr>
                <w:del w:id="156" w:author="Valentin Simion" w:date="2018-12-18T10:15:00Z"/>
                <w:rFonts w:ascii="Times New Roman" w:hAnsi="Times New Roman" w:cs="Times New Roman"/>
                <w:i/>
                <w:color w:val="FF0000"/>
                <w:lang w:val="gsw-FR"/>
              </w:rPr>
            </w:pPr>
            <w:del w:id="157" w:author="Valentin Simion" w:date="2018-12-18T10:15:00Z">
              <w:r w:rsidRPr="00785543" w:rsidDel="00D176F4">
                <w:rPr>
                  <w:rFonts w:ascii="Times New Roman" w:hAnsi="Times New Roman" w:cs="Times New Roman"/>
                  <w:i/>
                  <w:color w:val="FF0000"/>
                  <w:lang w:val="gsw-FR"/>
                </w:rPr>
                <w:delText>Capacitate insuficienta;</w:delText>
              </w:r>
            </w:del>
          </w:p>
          <w:p w14:paraId="258FC6E5" w14:textId="724D4883" w:rsidR="006D7A58" w:rsidRPr="00785543" w:rsidDel="00D176F4" w:rsidRDefault="006D7A58" w:rsidP="007933F1">
            <w:pPr>
              <w:numPr>
                <w:ilvl w:val="0"/>
                <w:numId w:val="22"/>
              </w:numPr>
              <w:spacing w:before="60"/>
              <w:ind w:left="714" w:hanging="357"/>
              <w:jc w:val="both"/>
              <w:rPr>
                <w:del w:id="158" w:author="Valentin Simion" w:date="2018-12-18T10:15:00Z"/>
                <w:rFonts w:ascii="Times New Roman" w:hAnsi="Times New Roman" w:cs="Times New Roman"/>
                <w:i/>
                <w:color w:val="FF0000"/>
                <w:lang w:val="gsw-FR"/>
              </w:rPr>
            </w:pPr>
            <w:del w:id="159" w:author="Valentin Simion" w:date="2018-12-18T10:15:00Z">
              <w:r w:rsidRPr="00785543" w:rsidDel="00D176F4">
                <w:rPr>
                  <w:rFonts w:ascii="Times New Roman" w:hAnsi="Times New Roman" w:cs="Times New Roman"/>
                  <w:i/>
                  <w:color w:val="FF0000"/>
                  <w:lang w:val="gsw-FR"/>
                </w:rPr>
                <w:delText>Grad de acoperire insuficient;</w:delText>
              </w:r>
            </w:del>
          </w:p>
          <w:p w14:paraId="17CE0FBE" w14:textId="6947E474" w:rsidR="006D7A58" w:rsidRPr="00785543" w:rsidDel="00D176F4" w:rsidRDefault="006D7A58" w:rsidP="007933F1">
            <w:pPr>
              <w:numPr>
                <w:ilvl w:val="0"/>
                <w:numId w:val="22"/>
              </w:numPr>
              <w:spacing w:before="60"/>
              <w:ind w:left="714" w:hanging="357"/>
              <w:jc w:val="both"/>
              <w:rPr>
                <w:del w:id="160" w:author="Valentin Simion" w:date="2018-12-18T10:15:00Z"/>
                <w:rFonts w:ascii="Times New Roman" w:hAnsi="Times New Roman" w:cs="Times New Roman"/>
                <w:i/>
                <w:color w:val="FF0000"/>
                <w:lang w:val="gsw-FR"/>
              </w:rPr>
            </w:pPr>
            <w:del w:id="161" w:author="Valentin Simion" w:date="2018-12-18T10:15:00Z">
              <w:r w:rsidRPr="00785543" w:rsidDel="00D176F4">
                <w:rPr>
                  <w:rFonts w:ascii="Times New Roman" w:hAnsi="Times New Roman" w:cs="Times New Roman"/>
                  <w:i/>
                  <w:color w:val="FF0000"/>
                  <w:lang w:val="gsw-FR"/>
                </w:rPr>
                <w:delText>Statia de epurare opereaza cu dificultate si calitatea apei epurata nu este conforma cu legislatia in vigoare; se va specifica daca dilutia datorata infiltratiilor reprezinta o problema de exploatare</w:delText>
              </w:r>
            </w:del>
          </w:p>
          <w:p w14:paraId="573EA99D" w14:textId="4ED1F286" w:rsidR="006D7A58" w:rsidRPr="00785543" w:rsidDel="00D176F4" w:rsidRDefault="006D7A58" w:rsidP="007933F1">
            <w:pPr>
              <w:numPr>
                <w:ilvl w:val="0"/>
                <w:numId w:val="22"/>
              </w:numPr>
              <w:spacing w:before="60"/>
              <w:ind w:left="714" w:hanging="357"/>
              <w:jc w:val="both"/>
              <w:rPr>
                <w:del w:id="162" w:author="Valentin Simion" w:date="2018-12-18T10:15:00Z"/>
                <w:rFonts w:ascii="Times New Roman" w:hAnsi="Times New Roman" w:cs="Times New Roman"/>
                <w:i/>
                <w:color w:val="FF0000"/>
                <w:lang w:val="gsw-FR"/>
              </w:rPr>
            </w:pPr>
            <w:del w:id="163" w:author="Valentin Simion" w:date="2018-12-18T10:15:00Z">
              <w:r w:rsidRPr="00785543" w:rsidDel="00D176F4">
                <w:rPr>
                  <w:rFonts w:ascii="Times New Roman" w:hAnsi="Times New Roman" w:cs="Times New Roman"/>
                  <w:i/>
                  <w:color w:val="FF0000"/>
                  <w:lang w:val="gsw-FR"/>
                </w:rPr>
                <w:delText>Infiltratii / Exfiltratii mari in / din reteaua de canalizare;</w:delText>
              </w:r>
            </w:del>
          </w:p>
          <w:p w14:paraId="19FDD1B7" w14:textId="27F740AC" w:rsidR="006D7A58" w:rsidRPr="00785543" w:rsidDel="00D176F4" w:rsidRDefault="006D7A58" w:rsidP="007933F1">
            <w:pPr>
              <w:numPr>
                <w:ilvl w:val="0"/>
                <w:numId w:val="22"/>
              </w:numPr>
              <w:spacing w:before="60"/>
              <w:ind w:left="714" w:hanging="357"/>
              <w:jc w:val="both"/>
              <w:rPr>
                <w:del w:id="164" w:author="Valentin Simion" w:date="2018-12-18T10:15:00Z"/>
                <w:rFonts w:ascii="Times New Roman" w:hAnsi="Times New Roman" w:cs="Times New Roman"/>
                <w:i/>
                <w:color w:val="FF0000"/>
                <w:lang w:val="gsw-FR"/>
              </w:rPr>
            </w:pPr>
            <w:del w:id="165" w:author="Valentin Simion" w:date="2018-12-18T10:15:00Z">
              <w:r w:rsidRPr="00785543" w:rsidDel="00D176F4">
                <w:rPr>
                  <w:rFonts w:ascii="Times New Roman" w:hAnsi="Times New Roman" w:cs="Times New Roman"/>
                  <w:i/>
                  <w:color w:val="FF0000"/>
                  <w:lang w:val="gsw-FR"/>
                </w:rPr>
                <w:delText>Risc asupra sanatatii umane;</w:delText>
              </w:r>
            </w:del>
          </w:p>
          <w:p w14:paraId="39631F9D" w14:textId="59D6404A" w:rsidR="006D7A58" w:rsidRPr="00785543" w:rsidDel="00D176F4" w:rsidRDefault="006D7A58" w:rsidP="007933F1">
            <w:pPr>
              <w:numPr>
                <w:ilvl w:val="0"/>
                <w:numId w:val="22"/>
              </w:numPr>
              <w:spacing w:before="60"/>
              <w:ind w:left="714" w:hanging="357"/>
              <w:jc w:val="both"/>
              <w:rPr>
                <w:del w:id="166" w:author="Valentin Simion" w:date="2018-12-18T10:15:00Z"/>
                <w:rFonts w:ascii="Times New Roman" w:hAnsi="Times New Roman" w:cs="Times New Roman"/>
                <w:i/>
                <w:color w:val="FF0000"/>
                <w:lang w:val="gsw-FR"/>
              </w:rPr>
            </w:pPr>
            <w:del w:id="167" w:author="Valentin Simion" w:date="2018-12-18T10:15:00Z">
              <w:r w:rsidRPr="00785543" w:rsidDel="00D176F4">
                <w:rPr>
                  <w:rFonts w:ascii="Times New Roman" w:hAnsi="Times New Roman" w:cs="Times New Roman"/>
                  <w:i/>
                  <w:color w:val="FF0000"/>
                  <w:lang w:val="gsw-FR"/>
                </w:rPr>
                <w:delText>Conformarea cu planurile de management bazinal</w:delText>
              </w:r>
            </w:del>
          </w:p>
          <w:p w14:paraId="2AC0A47A" w14:textId="76382348" w:rsidR="006D7A58" w:rsidRPr="00785543" w:rsidDel="00D176F4" w:rsidRDefault="006D7A58" w:rsidP="007933F1">
            <w:pPr>
              <w:numPr>
                <w:ilvl w:val="0"/>
                <w:numId w:val="22"/>
              </w:numPr>
              <w:spacing w:before="60"/>
              <w:ind w:left="714" w:hanging="357"/>
              <w:jc w:val="both"/>
              <w:rPr>
                <w:del w:id="168" w:author="Valentin Simion" w:date="2018-12-18T10:15:00Z"/>
                <w:rFonts w:ascii="Times New Roman" w:hAnsi="Times New Roman" w:cs="Times New Roman"/>
                <w:i/>
                <w:color w:val="FF0000"/>
                <w:lang w:val="gsw-FR"/>
              </w:rPr>
            </w:pPr>
            <w:del w:id="169" w:author="Valentin Simion" w:date="2018-12-18T10:15:00Z">
              <w:r w:rsidRPr="00785543" w:rsidDel="00D176F4">
                <w:rPr>
                  <w:rFonts w:ascii="Times New Roman" w:hAnsi="Times New Roman" w:cs="Times New Roman"/>
                  <w:i/>
                  <w:color w:val="FF0000"/>
                  <w:lang w:val="gsw-FR"/>
                </w:rPr>
                <w:delText>Alte probleme – precizati.</w:delText>
              </w:r>
            </w:del>
          </w:p>
          <w:p w14:paraId="3B729903" w14:textId="5B7A5A08" w:rsidR="006D7A58" w:rsidRPr="00785543" w:rsidDel="00D176F4" w:rsidRDefault="006D7A58" w:rsidP="007933F1">
            <w:pPr>
              <w:spacing w:before="120"/>
              <w:rPr>
                <w:del w:id="170" w:author="Valentin Simion" w:date="2018-12-18T10:15:00Z"/>
                <w:rFonts w:ascii="Times New Roman" w:hAnsi="Times New Roman" w:cs="Times New Roman"/>
                <w:i/>
                <w:color w:val="FF0000"/>
                <w:lang w:val="gsw-FR"/>
              </w:rPr>
            </w:pPr>
            <w:del w:id="171" w:author="Valentin Simion" w:date="2018-12-18T10:15:00Z">
              <w:r w:rsidRPr="00785543" w:rsidDel="00D176F4">
                <w:rPr>
                  <w:rFonts w:ascii="Times New Roman" w:hAnsi="Times New Roman" w:cs="Times New Roman"/>
                  <w:i/>
                  <w:color w:val="FF0000"/>
                  <w:lang w:val="gsw-FR"/>
                </w:rPr>
                <w:delText>Descrierea se va particulariza pentru fiecare aglomerare / cluster care se ia in calcul in cererea de finantare.</w:delText>
              </w:r>
            </w:del>
          </w:p>
          <w:p w14:paraId="7CEB5058" w14:textId="77777777" w:rsidR="00D176F4" w:rsidRDefault="006D7A58" w:rsidP="007933F1">
            <w:pPr>
              <w:spacing w:before="120"/>
              <w:rPr>
                <w:ins w:id="172" w:author="Valentin Simion" w:date="2018-12-18T10:15:00Z"/>
                <w:rFonts w:ascii="Times New Roman" w:hAnsi="Times New Roman" w:cs="Times New Roman"/>
                <w:i/>
                <w:color w:val="FF0000"/>
                <w:lang w:val="gsw-FR"/>
              </w:rPr>
            </w:pPr>
            <w:del w:id="173" w:author="Valentin Simion" w:date="2018-12-18T10:15:00Z">
              <w:r w:rsidRPr="00785543" w:rsidDel="00D176F4">
                <w:rPr>
                  <w:rFonts w:ascii="Times New Roman" w:hAnsi="Times New Roman" w:cs="Times New Roman"/>
                  <w:i/>
                  <w:color w:val="FF0000"/>
                  <w:lang w:val="gsw-FR"/>
                </w:rPr>
                <w:delText>2.</w:delText>
              </w:r>
            </w:del>
          </w:p>
          <w:p w14:paraId="3664E6E0" w14:textId="3ECAC007" w:rsidR="006D7A58" w:rsidRPr="00785543" w:rsidRDefault="006D7A58" w:rsidP="007933F1">
            <w:pPr>
              <w:spacing w:before="120"/>
              <w:rPr>
                <w:rFonts w:ascii="Times New Roman" w:hAnsi="Times New Roman" w:cs="Times New Roman"/>
                <w:i/>
                <w:color w:val="FF0000"/>
                <w:lang w:val="gsw-FR"/>
              </w:rPr>
            </w:pPr>
            <w:del w:id="174" w:author="Valentin Simion" w:date="2018-12-18T10:15:00Z">
              <w:r w:rsidRPr="00785543" w:rsidDel="00D176F4">
                <w:rPr>
                  <w:rFonts w:ascii="Times New Roman" w:hAnsi="Times New Roman" w:cs="Times New Roman"/>
                  <w:i/>
                  <w:color w:val="FF0000"/>
                  <w:lang w:val="gsw-FR"/>
                </w:rPr>
                <w:delText xml:space="preserve"> </w:delText>
              </w:r>
            </w:del>
            <w:r w:rsidRPr="00785543">
              <w:rPr>
                <w:rFonts w:ascii="Times New Roman" w:hAnsi="Times New Roman" w:cs="Times New Roman"/>
                <w:i/>
                <w:color w:val="FF0000"/>
                <w:lang w:val="gsw-FR"/>
              </w:rPr>
              <w:t xml:space="preserve">Se vor prezenta succint investitiile in curs de realizare in aria de </w:t>
            </w:r>
            <w:del w:id="175" w:author="Valentin Simion" w:date="2018-12-18T10:15:00Z">
              <w:r w:rsidRPr="00785543" w:rsidDel="00D176F4">
                <w:rPr>
                  <w:rFonts w:ascii="Times New Roman" w:hAnsi="Times New Roman" w:cs="Times New Roman"/>
                  <w:i/>
                  <w:color w:val="FF0000"/>
                  <w:lang w:val="gsw-FR"/>
                </w:rPr>
                <w:delText xml:space="preserve">operare </w:delText>
              </w:r>
            </w:del>
            <w:ins w:id="176" w:author="Valentin Simion" w:date="2018-12-18T10:15:00Z">
              <w:r w:rsidR="00D176F4">
                <w:rPr>
                  <w:rFonts w:ascii="Times New Roman" w:hAnsi="Times New Roman" w:cs="Times New Roman"/>
                  <w:i/>
                  <w:color w:val="FF0000"/>
                  <w:lang w:val="gsw-FR"/>
                </w:rPr>
                <w:t>proiectului</w:t>
              </w:r>
              <w:r w:rsidR="00D176F4" w:rsidRPr="00785543">
                <w:rPr>
                  <w:rFonts w:ascii="Times New Roman" w:hAnsi="Times New Roman" w:cs="Times New Roman"/>
                  <w:i/>
                  <w:color w:val="FF0000"/>
                  <w:lang w:val="gsw-FR"/>
                </w:rPr>
                <w:t xml:space="preserve"> </w:t>
              </w:r>
            </w:ins>
            <w:r w:rsidRPr="00785543">
              <w:rPr>
                <w:rFonts w:ascii="Times New Roman" w:hAnsi="Times New Roman" w:cs="Times New Roman"/>
                <w:i/>
                <w:color w:val="FF0000"/>
                <w:lang w:val="gsw-FR"/>
              </w:rPr>
              <w:t>prin diverse instrumente de finantare (ex: Phare, SAMTID, ISPA, CNI-MDRT, Ord. 7/2006, Fondul de Coeziune, PNDR - Masura 322, Fondul de Mediu, Programe Multianuale, etc.) precum si data estimata de finalizare. Se va prezenta o analiza succinta a Master Planului</w:t>
            </w:r>
            <w:ins w:id="177" w:author="Valentin Simion" w:date="2018-12-18T10:16:00Z">
              <w:r w:rsidR="00D176F4">
                <w:rPr>
                  <w:rFonts w:ascii="Times New Roman" w:hAnsi="Times New Roman" w:cs="Times New Roman"/>
                  <w:i/>
                  <w:color w:val="FF0000"/>
                  <w:lang w:val="gsw-FR"/>
                </w:rPr>
                <w:t>/ Planul Județean de Gestionare a Deșeurilor</w:t>
              </w:r>
            </w:ins>
            <w:r w:rsidRPr="00785543">
              <w:rPr>
                <w:rFonts w:ascii="Times New Roman" w:hAnsi="Times New Roman" w:cs="Times New Roman"/>
                <w:i/>
                <w:color w:val="FF0000"/>
                <w:lang w:val="gsw-FR"/>
              </w:rPr>
              <w:t xml:space="preserve"> si a modului in care investitiile de mai sus se incadreaza ca prioritati in Master Planul revizuit</w:t>
            </w:r>
            <w:ins w:id="178" w:author="Valentin Simion" w:date="2018-12-18T10:16:00Z">
              <w:r w:rsidR="00D176F4">
                <w:rPr>
                  <w:rFonts w:ascii="Times New Roman" w:hAnsi="Times New Roman" w:cs="Times New Roman"/>
                  <w:i/>
                  <w:color w:val="FF0000"/>
                  <w:lang w:val="gsw-FR"/>
                </w:rPr>
                <w:t xml:space="preserve"> (după caz)</w:t>
              </w:r>
            </w:ins>
            <w:r w:rsidRPr="00785543">
              <w:rPr>
                <w:rFonts w:ascii="Times New Roman" w:hAnsi="Times New Roman" w:cs="Times New Roman"/>
                <w:i/>
                <w:color w:val="FF0000"/>
                <w:lang w:val="gsw-FR"/>
              </w:rPr>
              <w:t xml:space="preserve">. </w:t>
            </w:r>
          </w:p>
          <w:p w14:paraId="57F9F099" w14:textId="77777777" w:rsidR="006D7A58" w:rsidRPr="00785543" w:rsidRDefault="006D7A58"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785543">
              <w:rPr>
                <w:rFonts w:ascii="Times New Roman" w:hAnsi="Times New Roman" w:cs="Times New Roman"/>
                <w:i/>
                <w:color w:val="FF0000"/>
                <w:lang w:val="gsw-FR"/>
              </w:rPr>
              <w:t>Se vor prezenta (daca este cazul) informatii privind alte proiecte preconizate sau pentru care s-au depus aplicatii pentru alte finantari, in vederea evitarii dublei finantari.</w:t>
            </w:r>
          </w:p>
          <w:p w14:paraId="2A8FF387" w14:textId="77777777" w:rsidR="00156280" w:rsidRPr="00785543" w:rsidRDefault="00156280"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785543">
              <w:rPr>
                <w:rFonts w:ascii="Times New Roman" w:hAnsi="Times New Roman" w:cs="Times New Roman"/>
                <w:i/>
                <w:color w:val="FF0000"/>
                <w:lang w:val="gsw-FR"/>
              </w:rPr>
              <w:t>Informațiile care nu pot fi introduse în câmpul disponibil vor fi anexate cererii de finanțare.</w:t>
            </w:r>
          </w:p>
        </w:tc>
      </w:tr>
    </w:tbl>
    <w:p w14:paraId="59CF0A5B" w14:textId="77777777" w:rsidR="00992C2F" w:rsidRPr="00785543" w:rsidRDefault="00992C2F" w:rsidP="007933F1">
      <w:pPr>
        <w:spacing w:after="0" w:line="240" w:lineRule="auto"/>
        <w:rPr>
          <w:rFonts w:ascii="Times New Roman" w:hAnsi="Times New Roman" w:cs="Times New Roman"/>
          <w:b/>
        </w:rPr>
      </w:pPr>
    </w:p>
    <w:p w14:paraId="76CD263D" w14:textId="77777777" w:rsidR="0055254C"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79" w:name="_Toc446079469"/>
      <w:r w:rsidRPr="00785543">
        <w:rPr>
          <w:rFonts w:ascii="Times New Roman" w:hAnsi="Times New Roman" w:cs="Times New Roman"/>
          <w:color w:val="auto"/>
          <w:sz w:val="22"/>
          <w:szCs w:val="22"/>
        </w:rPr>
        <w:t>11</w:t>
      </w:r>
      <w:r w:rsidR="006E49CF" w:rsidRPr="00785543">
        <w:rPr>
          <w:rFonts w:ascii="Times New Roman" w:hAnsi="Times New Roman" w:cs="Times New Roman"/>
          <w:color w:val="auto"/>
          <w:sz w:val="22"/>
          <w:szCs w:val="22"/>
        </w:rPr>
        <w:t>.</w:t>
      </w:r>
      <w:r w:rsidR="0055254C" w:rsidRPr="00785543">
        <w:rPr>
          <w:rFonts w:ascii="Times New Roman" w:hAnsi="Times New Roman" w:cs="Times New Roman"/>
          <w:color w:val="auto"/>
          <w:sz w:val="22"/>
          <w:szCs w:val="22"/>
        </w:rPr>
        <w:t xml:space="preserve"> Justificare</w:t>
      </w:r>
      <w:bookmarkEnd w:id="179"/>
    </w:p>
    <w:p w14:paraId="3740E28E" w14:textId="77777777" w:rsidR="0055254C" w:rsidRPr="00785543"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785543" w14:paraId="3A4F5DD7" w14:textId="77777777" w:rsidTr="0055254C">
        <w:tc>
          <w:tcPr>
            <w:tcW w:w="9288" w:type="dxa"/>
          </w:tcPr>
          <w:p w14:paraId="4F4026BF" w14:textId="2F9261E9" w:rsidR="005D51AE" w:rsidRPr="00785543" w:rsidRDefault="005D51AE" w:rsidP="007933F1">
            <w:pPr>
              <w:spacing w:before="120"/>
              <w:jc w:val="both"/>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Proiectele de asistență tehnică </w:t>
            </w:r>
            <w:ins w:id="180" w:author="Valentin Simion" w:date="2018-12-18T10:59:00Z">
              <w:r w:rsidR="008E729F">
                <w:rPr>
                  <w:rFonts w:ascii="Times New Roman" w:hAnsi="Times New Roman" w:cs="Times New Roman"/>
                  <w:i/>
                  <w:color w:val="FF0000"/>
                  <w:lang w:val="gsw-FR"/>
                </w:rPr>
                <w:t xml:space="preserve"> de tip F </w:t>
              </w:r>
            </w:ins>
            <w:r w:rsidRPr="00785543">
              <w:rPr>
                <w:rFonts w:ascii="Times New Roman" w:hAnsi="Times New Roman" w:cs="Times New Roman"/>
                <w:i/>
                <w:color w:val="FF0000"/>
                <w:lang w:val="gsw-FR"/>
              </w:rPr>
              <w:t>din cadrul OS 3.</w:t>
            </w:r>
            <w:ins w:id="181" w:author="Valentin Simion" w:date="2018-12-18T10:17:00Z">
              <w:r w:rsidR="00D176F4">
                <w:rPr>
                  <w:rFonts w:ascii="Times New Roman" w:hAnsi="Times New Roman" w:cs="Times New Roman"/>
                  <w:i/>
                  <w:color w:val="FF0000"/>
                  <w:lang w:val="gsw-FR"/>
                </w:rPr>
                <w:t>1</w:t>
              </w:r>
            </w:ins>
            <w:del w:id="182" w:author="Valentin Simion" w:date="2018-12-18T10:17:00Z">
              <w:r w:rsidRPr="00785543" w:rsidDel="00D176F4">
                <w:rPr>
                  <w:rFonts w:ascii="Times New Roman" w:hAnsi="Times New Roman" w:cs="Times New Roman"/>
                  <w:i/>
                  <w:color w:val="FF0000"/>
                  <w:lang w:val="gsw-FR"/>
                </w:rPr>
                <w:delText>2</w:delText>
              </w:r>
            </w:del>
            <w:r w:rsidRPr="00785543">
              <w:rPr>
                <w:rFonts w:ascii="Times New Roman" w:hAnsi="Times New Roman" w:cs="Times New Roman"/>
                <w:i/>
                <w:color w:val="FF0000"/>
                <w:lang w:val="gsw-FR"/>
              </w:rPr>
              <w:t xml:space="preserve">  vor fi justificate ca etapa de pregătire a proiectului de investiții (din punct de vedere al necesarului de expertiză privind elaborarea documentelor suport ale aplicației de finanțare) care va conduce la atingerea ţintelor din Tratatul de Aderare. </w:t>
            </w:r>
          </w:p>
          <w:p w14:paraId="6B1B39F6" w14:textId="77777777" w:rsidR="005D51AE" w:rsidRPr="00785543" w:rsidRDefault="005D51AE" w:rsidP="007933F1">
            <w:pPr>
              <w:spacing w:before="120"/>
              <w:jc w:val="both"/>
              <w:rPr>
                <w:rFonts w:ascii="Times New Roman" w:hAnsi="Times New Roman" w:cs="Times New Roman"/>
                <w:i/>
                <w:color w:val="FF0000"/>
                <w:lang w:val="gsw-FR"/>
              </w:rPr>
            </w:pPr>
            <w:r w:rsidRPr="00785543">
              <w:rPr>
                <w:rFonts w:ascii="Times New Roman" w:hAnsi="Times New Roman" w:cs="Times New Roman"/>
                <w:i/>
                <w:color w:val="FF0000"/>
                <w:lang w:val="gsw-FR"/>
              </w:rPr>
              <w:t>Se va atașa prezentarea contributiei estimate a investițiilor propuse la atingerea obiectivelor legislatiei specifice nationale si europene. Se vor aborda legile si directivele majore in domeniu. Exemplu:</w:t>
            </w:r>
          </w:p>
          <w:p w14:paraId="2AD2F048" w14:textId="0AA9DB0B" w:rsidR="008E729F" w:rsidRDefault="008E729F" w:rsidP="008E729F">
            <w:pPr>
              <w:pStyle w:val="ListParagraph"/>
              <w:numPr>
                <w:ilvl w:val="0"/>
                <w:numId w:val="3"/>
              </w:numPr>
              <w:spacing w:before="120"/>
              <w:contextualSpacing w:val="0"/>
              <w:jc w:val="both"/>
              <w:rPr>
                <w:ins w:id="183" w:author="Valentin Simion" w:date="2018-12-18T11:00:00Z"/>
                <w:rFonts w:ascii="Times New Roman" w:hAnsi="Times New Roman" w:cs="Times New Roman"/>
                <w:i/>
                <w:color w:val="FF0000"/>
                <w:lang w:val="gsw-FR"/>
              </w:rPr>
            </w:pPr>
            <w:ins w:id="184" w:author="Valentin Simion" w:date="2018-12-18T11:01:00Z">
              <w:r>
                <w:rPr>
                  <w:rFonts w:ascii="Times New Roman" w:hAnsi="Times New Roman" w:cs="Times New Roman"/>
                  <w:i/>
                  <w:color w:val="FF0000"/>
                  <w:lang w:val="gsw-FR"/>
                </w:rPr>
                <w:t xml:space="preserve">Directiva </w:t>
              </w:r>
              <w:r w:rsidRPr="008E729F">
                <w:rPr>
                  <w:rFonts w:ascii="Times New Roman" w:hAnsi="Times New Roman" w:cs="Times New Roman"/>
                  <w:i/>
                  <w:color w:val="FF0000"/>
                  <w:lang w:val="gsw-FR"/>
                </w:rPr>
                <w:t>99/31/EC privind depozitarea deșeurilor</w:t>
              </w:r>
            </w:ins>
          </w:p>
          <w:p w14:paraId="57CF1081" w14:textId="77777777" w:rsidR="00E241DF" w:rsidRDefault="008E729F" w:rsidP="007933F1">
            <w:pPr>
              <w:pStyle w:val="ListParagraph"/>
              <w:numPr>
                <w:ilvl w:val="0"/>
                <w:numId w:val="3"/>
              </w:numPr>
              <w:spacing w:before="60"/>
              <w:ind w:left="714" w:hanging="357"/>
              <w:contextualSpacing w:val="0"/>
              <w:jc w:val="both"/>
              <w:rPr>
                <w:ins w:id="185" w:author="Valentin Simion" w:date="2018-12-18T11:02:00Z"/>
                <w:rFonts w:ascii="Times New Roman" w:hAnsi="Times New Roman" w:cs="Times New Roman"/>
                <w:i/>
                <w:color w:val="FF0000"/>
                <w:lang w:val="gsw-FR"/>
              </w:rPr>
            </w:pPr>
            <w:ins w:id="186" w:author="Valentin Simion" w:date="2018-12-18T11:01:00Z">
              <w:r>
                <w:rPr>
                  <w:rFonts w:ascii="Times New Roman" w:hAnsi="Times New Roman" w:cs="Times New Roman"/>
                  <w:i/>
                  <w:color w:val="FF0000"/>
                  <w:lang w:val="gsw-FR"/>
                </w:rPr>
                <w:t xml:space="preserve">Directiva </w:t>
              </w:r>
              <w:r w:rsidRPr="008E729F">
                <w:rPr>
                  <w:rFonts w:ascii="Times New Roman" w:hAnsi="Times New Roman" w:cs="Times New Roman"/>
                  <w:i/>
                  <w:color w:val="FF0000"/>
                  <w:lang w:val="gsw-FR"/>
                </w:rPr>
                <w:t>Cadru a deșeurilor (2008/98/EC)</w:t>
              </w:r>
            </w:ins>
          </w:p>
          <w:p w14:paraId="0145AD1F" w14:textId="77777777" w:rsidR="00E241DF" w:rsidRDefault="00E241DF" w:rsidP="007933F1">
            <w:pPr>
              <w:pStyle w:val="ListParagraph"/>
              <w:numPr>
                <w:ilvl w:val="0"/>
                <w:numId w:val="3"/>
              </w:numPr>
              <w:spacing w:before="60"/>
              <w:ind w:left="714" w:hanging="357"/>
              <w:contextualSpacing w:val="0"/>
              <w:jc w:val="both"/>
              <w:rPr>
                <w:ins w:id="187" w:author="Valentin Simion" w:date="2018-12-18T11:03:00Z"/>
                <w:rFonts w:ascii="Times New Roman" w:hAnsi="Times New Roman" w:cs="Times New Roman"/>
                <w:i/>
                <w:color w:val="FF0000"/>
                <w:lang w:val="gsw-FR"/>
              </w:rPr>
            </w:pPr>
            <w:ins w:id="188" w:author="Valentin Simion" w:date="2018-12-18T11:02:00Z">
              <w:r w:rsidRPr="00E241DF">
                <w:rPr>
                  <w:rFonts w:ascii="Times New Roman" w:hAnsi="Times New Roman" w:cs="Times New Roman"/>
                  <w:i/>
                  <w:color w:val="FF0000"/>
                  <w:lang w:val="gsw-FR"/>
                </w:rPr>
                <w:t>Directiva 94/62/CE privind ambalajele şi deşeurile de ambalaje</w:t>
              </w:r>
            </w:ins>
          </w:p>
          <w:p w14:paraId="05E6150C" w14:textId="77777777" w:rsidR="00BC071D" w:rsidRDefault="00E241DF" w:rsidP="007933F1">
            <w:pPr>
              <w:pStyle w:val="ListParagraph"/>
              <w:numPr>
                <w:ilvl w:val="0"/>
                <w:numId w:val="3"/>
              </w:numPr>
              <w:spacing w:before="60"/>
              <w:ind w:left="714" w:hanging="357"/>
              <w:contextualSpacing w:val="0"/>
              <w:jc w:val="both"/>
              <w:rPr>
                <w:ins w:id="189" w:author="Valentin Simion" w:date="2018-12-18T11:03:00Z"/>
                <w:rFonts w:ascii="Times New Roman" w:hAnsi="Times New Roman" w:cs="Times New Roman"/>
                <w:i/>
                <w:color w:val="FF0000"/>
                <w:lang w:val="gsw-FR"/>
              </w:rPr>
            </w:pPr>
            <w:ins w:id="190" w:author="Valentin Simion" w:date="2018-12-18T11:03:00Z">
              <w:r w:rsidRPr="00E241DF">
                <w:rPr>
                  <w:rFonts w:ascii="Times New Roman" w:hAnsi="Times New Roman" w:cs="Times New Roman"/>
                  <w:i/>
                  <w:color w:val="FF0000"/>
                  <w:lang w:val="gsw-FR"/>
                </w:rPr>
                <w:lastRenderedPageBreak/>
                <w:t>Legea nr. 211/2011 privind regimul deşeurilor, republicată 2014, cu modificările și completările ulterioare</w:t>
              </w:r>
            </w:ins>
          </w:p>
          <w:p w14:paraId="005F1136" w14:textId="77777777" w:rsidR="00ED67E5" w:rsidRDefault="00BC071D" w:rsidP="007933F1">
            <w:pPr>
              <w:pStyle w:val="ListParagraph"/>
              <w:numPr>
                <w:ilvl w:val="0"/>
                <w:numId w:val="3"/>
              </w:numPr>
              <w:spacing w:before="60"/>
              <w:ind w:left="714" w:hanging="357"/>
              <w:contextualSpacing w:val="0"/>
              <w:jc w:val="both"/>
              <w:rPr>
                <w:ins w:id="191" w:author="Valentin Simion" w:date="2018-12-18T11:04:00Z"/>
                <w:rFonts w:ascii="Times New Roman" w:hAnsi="Times New Roman" w:cs="Times New Roman"/>
                <w:i/>
                <w:color w:val="FF0000"/>
                <w:lang w:val="gsw-FR"/>
              </w:rPr>
            </w:pPr>
            <w:ins w:id="192" w:author="Valentin Simion" w:date="2018-12-18T11:03:00Z">
              <w:r w:rsidRPr="00BC071D">
                <w:rPr>
                  <w:rFonts w:ascii="Times New Roman" w:hAnsi="Times New Roman" w:cs="Times New Roman"/>
                  <w:i/>
                  <w:color w:val="FF0000"/>
                  <w:lang w:val="gsw-FR"/>
                </w:rPr>
                <w:t>HG nr. 349/2005 privind depozitarea deşeurilor, cu modificările și completările ulterioare</w:t>
              </w:r>
            </w:ins>
          </w:p>
          <w:p w14:paraId="4EA578A4" w14:textId="77777777" w:rsidR="007E338C" w:rsidRDefault="00ED67E5" w:rsidP="007933F1">
            <w:pPr>
              <w:pStyle w:val="ListParagraph"/>
              <w:numPr>
                <w:ilvl w:val="0"/>
                <w:numId w:val="3"/>
              </w:numPr>
              <w:spacing w:before="60"/>
              <w:ind w:left="714" w:hanging="357"/>
              <w:contextualSpacing w:val="0"/>
              <w:jc w:val="both"/>
              <w:rPr>
                <w:ins w:id="193" w:author="Valentin Simion" w:date="2018-12-18T11:04:00Z"/>
                <w:rFonts w:ascii="Times New Roman" w:hAnsi="Times New Roman" w:cs="Times New Roman"/>
                <w:i/>
                <w:color w:val="FF0000"/>
                <w:lang w:val="gsw-FR"/>
              </w:rPr>
            </w:pPr>
            <w:ins w:id="194" w:author="Valentin Simion" w:date="2018-12-18T11:04:00Z">
              <w:r w:rsidRPr="00ED67E5">
                <w:rPr>
                  <w:rFonts w:ascii="Times New Roman" w:hAnsi="Times New Roman" w:cs="Times New Roman"/>
                  <w:i/>
                  <w:color w:val="FF0000"/>
                  <w:lang w:val="gsw-FR"/>
                </w:rPr>
                <w:t>Legea nr. 51/2006 a serviciilor comunitare de utililități publice, republicată, cu modificările și completările ulterioare</w:t>
              </w:r>
            </w:ins>
          </w:p>
          <w:p w14:paraId="0E8B84A3" w14:textId="479B7E99" w:rsidR="005D51AE" w:rsidRPr="00785543" w:rsidDel="008E729F" w:rsidRDefault="007E338C" w:rsidP="007E338C">
            <w:pPr>
              <w:pStyle w:val="ListParagraph"/>
              <w:numPr>
                <w:ilvl w:val="0"/>
                <w:numId w:val="3"/>
              </w:numPr>
              <w:spacing w:before="120"/>
              <w:contextualSpacing w:val="0"/>
              <w:jc w:val="both"/>
              <w:rPr>
                <w:del w:id="195" w:author="Valentin Simion" w:date="2018-12-18T11:01:00Z"/>
                <w:rFonts w:ascii="Times New Roman" w:hAnsi="Times New Roman" w:cs="Times New Roman"/>
                <w:i/>
                <w:color w:val="FF0000"/>
                <w:lang w:val="gsw-FR"/>
              </w:rPr>
            </w:pPr>
            <w:ins w:id="196" w:author="Valentin Simion" w:date="2018-12-18T11:04:00Z">
              <w:r w:rsidRPr="007E338C">
                <w:rPr>
                  <w:rFonts w:ascii="Times New Roman" w:hAnsi="Times New Roman" w:cs="Times New Roman"/>
                  <w:i/>
                  <w:color w:val="FF0000"/>
                  <w:lang w:val="gsw-FR"/>
                </w:rPr>
                <w:t>Legea nr. 101/2006 a serviciului de salubrizare a localităților, republicată, cu modificările și completările ulterioare</w:t>
              </w:r>
            </w:ins>
            <w:del w:id="197" w:author="Valentin Simion" w:date="2018-12-18T11:01:00Z">
              <w:r w:rsidR="005D51AE" w:rsidRPr="00785543" w:rsidDel="008E729F">
                <w:rPr>
                  <w:rFonts w:ascii="Times New Roman" w:hAnsi="Times New Roman" w:cs="Times New Roman"/>
                  <w:i/>
                  <w:color w:val="FF0000"/>
                  <w:lang w:val="gsw-FR"/>
                </w:rPr>
                <w:delText>Directiva cadru privind apa (Directiva 2000/60/CE);</w:delText>
              </w:r>
            </w:del>
          </w:p>
          <w:p w14:paraId="196C14D8" w14:textId="0CC73764" w:rsidR="005D51AE" w:rsidRPr="00785543" w:rsidDel="008E729F" w:rsidRDefault="005D51AE" w:rsidP="007933F1">
            <w:pPr>
              <w:pStyle w:val="ListParagraph"/>
              <w:numPr>
                <w:ilvl w:val="0"/>
                <w:numId w:val="3"/>
              </w:numPr>
              <w:spacing w:before="60"/>
              <w:ind w:left="714" w:hanging="357"/>
              <w:contextualSpacing w:val="0"/>
              <w:jc w:val="both"/>
              <w:rPr>
                <w:del w:id="198" w:author="Valentin Simion" w:date="2018-12-18T11:01:00Z"/>
                <w:rFonts w:ascii="Times New Roman" w:hAnsi="Times New Roman" w:cs="Times New Roman"/>
                <w:i/>
                <w:color w:val="FF0000"/>
                <w:lang w:val="gsw-FR"/>
              </w:rPr>
            </w:pPr>
            <w:del w:id="199" w:author="Valentin Simion" w:date="2018-12-18T11:01:00Z">
              <w:r w:rsidRPr="00785543" w:rsidDel="008E729F">
                <w:rPr>
                  <w:rFonts w:ascii="Times New Roman" w:hAnsi="Times New Roman" w:cs="Times New Roman"/>
                  <w:i/>
                  <w:color w:val="FF0000"/>
                  <w:lang w:val="gsw-FR"/>
                </w:rPr>
                <w:delText>Legea nr. 458/2002 privind calitatea apei potabile, modificata si adaugita prin Legea 311/2004, OG nr. 1/2011;</w:delText>
              </w:r>
            </w:del>
          </w:p>
          <w:p w14:paraId="62685BB6" w14:textId="51A49C58" w:rsidR="005D51AE" w:rsidRPr="00785543" w:rsidDel="008E729F" w:rsidRDefault="005D51AE" w:rsidP="007933F1">
            <w:pPr>
              <w:pStyle w:val="ListParagraph"/>
              <w:numPr>
                <w:ilvl w:val="0"/>
                <w:numId w:val="3"/>
              </w:numPr>
              <w:spacing w:before="60"/>
              <w:ind w:left="714" w:hanging="357"/>
              <w:contextualSpacing w:val="0"/>
              <w:jc w:val="both"/>
              <w:rPr>
                <w:del w:id="200" w:author="Valentin Simion" w:date="2018-12-18T11:01:00Z"/>
                <w:rFonts w:ascii="Times New Roman" w:hAnsi="Times New Roman" w:cs="Times New Roman"/>
                <w:i/>
                <w:color w:val="FF0000"/>
                <w:lang w:val="gsw-FR"/>
              </w:rPr>
            </w:pPr>
            <w:del w:id="201" w:author="Valentin Simion" w:date="2018-12-18T11:01:00Z">
              <w:r w:rsidRPr="00785543" w:rsidDel="008E729F">
                <w:rPr>
                  <w:rFonts w:ascii="Times New Roman" w:hAnsi="Times New Roman" w:cs="Times New Roman"/>
                  <w:i/>
                  <w:color w:val="FF0000"/>
                  <w:lang w:val="gsw-FR"/>
                </w:rPr>
                <w:delText>Directiva apei potabile (Directiva 98/83/EC);</w:delText>
              </w:r>
            </w:del>
          </w:p>
          <w:p w14:paraId="58934CA0" w14:textId="330EAB78" w:rsidR="005D51AE" w:rsidRPr="00785543" w:rsidDel="008E729F" w:rsidRDefault="005D51AE" w:rsidP="007933F1">
            <w:pPr>
              <w:pStyle w:val="ListParagraph"/>
              <w:numPr>
                <w:ilvl w:val="0"/>
                <w:numId w:val="3"/>
              </w:numPr>
              <w:spacing w:before="60"/>
              <w:ind w:left="714" w:hanging="357"/>
              <w:contextualSpacing w:val="0"/>
              <w:jc w:val="both"/>
              <w:rPr>
                <w:del w:id="202" w:author="Valentin Simion" w:date="2018-12-18T11:01:00Z"/>
                <w:rFonts w:ascii="Times New Roman" w:hAnsi="Times New Roman" w:cs="Times New Roman"/>
                <w:i/>
                <w:color w:val="FF0000"/>
                <w:lang w:val="gsw-FR"/>
              </w:rPr>
            </w:pPr>
            <w:del w:id="203" w:author="Valentin Simion" w:date="2018-12-18T11:01:00Z">
              <w:r w:rsidRPr="00785543" w:rsidDel="008E729F">
                <w:rPr>
                  <w:rFonts w:ascii="Times New Roman" w:hAnsi="Times New Roman" w:cs="Times New Roman"/>
                  <w:i/>
                  <w:color w:val="FF0000"/>
                  <w:lang w:val="gsw-FR"/>
                </w:rPr>
                <w:delText>Directiva privind epurarea apelor uzate orasenesti (Directiva 91/271/EEC);</w:delText>
              </w:r>
            </w:del>
          </w:p>
          <w:p w14:paraId="25EF8B77" w14:textId="07170A7E" w:rsidR="005D51AE" w:rsidRPr="00785543" w:rsidDel="008E729F" w:rsidRDefault="005D51AE" w:rsidP="007933F1">
            <w:pPr>
              <w:pStyle w:val="ListParagraph"/>
              <w:numPr>
                <w:ilvl w:val="0"/>
                <w:numId w:val="3"/>
              </w:numPr>
              <w:spacing w:before="60"/>
              <w:ind w:left="714" w:hanging="357"/>
              <w:contextualSpacing w:val="0"/>
              <w:jc w:val="both"/>
              <w:rPr>
                <w:del w:id="204" w:author="Valentin Simion" w:date="2018-12-18T11:01:00Z"/>
                <w:rFonts w:ascii="Times New Roman" w:hAnsi="Times New Roman" w:cs="Times New Roman"/>
                <w:i/>
                <w:color w:val="FF0000"/>
                <w:lang w:val="gsw-FR"/>
              </w:rPr>
            </w:pPr>
            <w:del w:id="205" w:author="Valentin Simion" w:date="2018-12-18T11:01:00Z">
              <w:r w:rsidRPr="00785543" w:rsidDel="008E729F">
                <w:rPr>
                  <w:rFonts w:ascii="Times New Roman" w:hAnsi="Times New Roman" w:cs="Times New Roman"/>
                  <w:i/>
                  <w:color w:val="FF0000"/>
                  <w:lang w:val="gsw-FR"/>
                </w:rPr>
                <w:delText>HG nr. 352/2005 privind modificarea si completarea HG 188/2002 pentru aprobarea unor norme privind conditiile de descarcare in mediul acvatic a apelor uzate;</w:delText>
              </w:r>
            </w:del>
          </w:p>
          <w:p w14:paraId="71C618F0" w14:textId="19FA44AA" w:rsidR="005D51AE" w:rsidRPr="00785543" w:rsidRDefault="005D51AE" w:rsidP="007933F1">
            <w:pPr>
              <w:pStyle w:val="ListParagraph"/>
              <w:numPr>
                <w:ilvl w:val="0"/>
                <w:numId w:val="3"/>
              </w:numPr>
              <w:spacing w:before="60"/>
              <w:ind w:left="714" w:hanging="357"/>
              <w:contextualSpacing w:val="0"/>
              <w:jc w:val="both"/>
              <w:rPr>
                <w:rFonts w:ascii="Times New Roman" w:hAnsi="Times New Roman" w:cs="Times New Roman"/>
                <w:i/>
                <w:color w:val="FF0000"/>
                <w:lang w:val="gsw-FR"/>
              </w:rPr>
            </w:pPr>
            <w:del w:id="206" w:author="Valentin Simion" w:date="2018-12-18T11:01:00Z">
              <w:r w:rsidRPr="00785543" w:rsidDel="008E729F">
                <w:rPr>
                  <w:rFonts w:ascii="Times New Roman" w:hAnsi="Times New Roman" w:cs="Times New Roman"/>
                  <w:i/>
                  <w:color w:val="FF0000"/>
                  <w:lang w:val="gsw-FR"/>
                </w:rPr>
                <w:delText>HG nr. 567/2006 privind modificarea normelor de calitate pe care trebuie sa le indeplineasca apele de suprafata utilizate pentru potabilizare –NTPA 013 aprobate prin HG 100/2002;</w:delText>
              </w:r>
            </w:del>
          </w:p>
          <w:p w14:paraId="57B79EAE" w14:textId="77777777" w:rsidR="0055254C" w:rsidRPr="00785543" w:rsidRDefault="005D51AE" w:rsidP="007933F1">
            <w:pPr>
              <w:numPr>
                <w:ilvl w:val="0"/>
                <w:numId w:val="3"/>
              </w:numPr>
              <w:rPr>
                <w:rFonts w:ascii="Times New Roman" w:hAnsi="Times New Roman" w:cs="Times New Roman"/>
                <w:b/>
                <w:i/>
              </w:rPr>
            </w:pPr>
            <w:r w:rsidRPr="00785543">
              <w:rPr>
                <w:rFonts w:ascii="Times New Roman" w:hAnsi="Times New Roman" w:cs="Times New Roman"/>
                <w:i/>
                <w:color w:val="FF0000"/>
                <w:lang w:val="gsw-FR"/>
              </w:rPr>
              <w:t>Alte legi, reglementari si directive la respectarea carora proiectul are contributii importante.</w:t>
            </w:r>
          </w:p>
        </w:tc>
      </w:tr>
    </w:tbl>
    <w:p w14:paraId="11CFD8C6" w14:textId="77777777" w:rsidR="0055254C" w:rsidRPr="00785543" w:rsidRDefault="0055254C" w:rsidP="007933F1">
      <w:pPr>
        <w:spacing w:after="0" w:line="240" w:lineRule="auto"/>
        <w:rPr>
          <w:rFonts w:ascii="Times New Roman" w:hAnsi="Times New Roman" w:cs="Times New Roman"/>
          <w:b/>
        </w:rPr>
      </w:pPr>
    </w:p>
    <w:p w14:paraId="6DBBEB55" w14:textId="77777777" w:rsidR="0055254C" w:rsidRPr="00785543"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07" w:name="_Toc446079470"/>
      <w:r w:rsidRPr="00785543">
        <w:rPr>
          <w:rFonts w:ascii="Times New Roman" w:hAnsi="Times New Roman" w:cs="Times New Roman"/>
          <w:color w:val="auto"/>
          <w:sz w:val="22"/>
          <w:szCs w:val="22"/>
        </w:rPr>
        <w:t>1</w:t>
      </w:r>
      <w:r w:rsidR="007933F1" w:rsidRPr="00785543">
        <w:rPr>
          <w:rFonts w:ascii="Times New Roman" w:hAnsi="Times New Roman" w:cs="Times New Roman"/>
          <w:color w:val="auto"/>
          <w:sz w:val="22"/>
          <w:szCs w:val="22"/>
        </w:rPr>
        <w:t>2</w:t>
      </w:r>
      <w:r w:rsidRPr="00785543">
        <w:rPr>
          <w:rFonts w:ascii="Times New Roman" w:hAnsi="Times New Roman" w:cs="Times New Roman"/>
          <w:color w:val="auto"/>
          <w:sz w:val="22"/>
          <w:szCs w:val="22"/>
        </w:rPr>
        <w:t>.</w:t>
      </w:r>
      <w:r w:rsidR="0055254C" w:rsidRPr="00785543">
        <w:rPr>
          <w:rFonts w:ascii="Times New Roman" w:hAnsi="Times New Roman" w:cs="Times New Roman"/>
          <w:color w:val="auto"/>
          <w:sz w:val="22"/>
          <w:szCs w:val="22"/>
        </w:rPr>
        <w:t xml:space="preserve"> Grup țintă</w:t>
      </w:r>
      <w:bookmarkEnd w:id="207"/>
    </w:p>
    <w:p w14:paraId="5D40200D" w14:textId="77777777" w:rsidR="0055254C" w:rsidRPr="00785543"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785543" w14:paraId="0E79CAC3" w14:textId="77777777" w:rsidTr="0055254C">
        <w:tc>
          <w:tcPr>
            <w:tcW w:w="9288" w:type="dxa"/>
          </w:tcPr>
          <w:p w14:paraId="001A7C73" w14:textId="77777777" w:rsidR="0055254C" w:rsidRPr="00785543" w:rsidRDefault="0055254C" w:rsidP="007933F1">
            <w:pPr>
              <w:jc w:val="both"/>
              <w:rPr>
                <w:rFonts w:ascii="Times New Roman" w:hAnsi="Times New Roman" w:cs="Times New Roman"/>
                <w:i/>
                <w:color w:val="FF0000"/>
              </w:rPr>
            </w:pPr>
            <w:r w:rsidRPr="00785543">
              <w:rPr>
                <w:rFonts w:ascii="Times New Roman" w:hAnsi="Times New Roman" w:cs="Times New Roman"/>
                <w:i/>
                <w:color w:val="FF0000"/>
              </w:rPr>
              <w:t>Se va completa cu descrierea grupului/grupurilor ţintă, cuantificarea grupului ţintă (cu menţionarea sursei de informaţii) precum şi informaţii referitoare la efectul proiectului asupra grupului ţintă.</w:t>
            </w:r>
          </w:p>
          <w:p w14:paraId="13250692" w14:textId="77777777" w:rsidR="0055254C" w:rsidRPr="00785543" w:rsidRDefault="0055254C" w:rsidP="007933F1">
            <w:pPr>
              <w:jc w:val="both"/>
              <w:rPr>
                <w:rFonts w:ascii="Times New Roman" w:hAnsi="Times New Roman" w:cs="Times New Roman"/>
                <w:b/>
                <w:i/>
              </w:rPr>
            </w:pPr>
            <w:r w:rsidRPr="00785543">
              <w:rPr>
                <w:rFonts w:ascii="Times New Roman" w:hAnsi="Times New Roman" w:cs="Times New Roman"/>
                <w:i/>
                <w:color w:val="FF0000"/>
              </w:rPr>
              <w:t>Se vor indica grupurile/entităţile care vor beneficia sau care sunt  vizate de rezultatele proiectului, direct sau indirect</w:t>
            </w:r>
          </w:p>
        </w:tc>
      </w:tr>
    </w:tbl>
    <w:p w14:paraId="716453C4" w14:textId="77777777" w:rsidR="0055254C" w:rsidRPr="00785543" w:rsidRDefault="0055254C" w:rsidP="007933F1">
      <w:pPr>
        <w:spacing w:after="0" w:line="240" w:lineRule="auto"/>
        <w:rPr>
          <w:rFonts w:ascii="Times New Roman" w:hAnsi="Times New Roman" w:cs="Times New Roman"/>
          <w:b/>
        </w:rPr>
      </w:pPr>
    </w:p>
    <w:p w14:paraId="30EE69B1" w14:textId="77777777" w:rsidR="00AE5279" w:rsidRPr="00785543" w:rsidRDefault="00AE5279" w:rsidP="007933F1">
      <w:pPr>
        <w:spacing w:after="0" w:line="240" w:lineRule="auto"/>
        <w:rPr>
          <w:rFonts w:ascii="Times New Roman" w:hAnsi="Times New Roman" w:cs="Times New Roman"/>
          <w:b/>
        </w:rPr>
      </w:pPr>
    </w:p>
    <w:p w14:paraId="45596F1C" w14:textId="77777777" w:rsidR="0055254C" w:rsidRPr="00785543"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08" w:name="_Toc446079471"/>
      <w:r w:rsidRPr="00785543">
        <w:rPr>
          <w:rFonts w:ascii="Times New Roman" w:hAnsi="Times New Roman" w:cs="Times New Roman"/>
          <w:color w:val="auto"/>
          <w:sz w:val="22"/>
          <w:szCs w:val="22"/>
        </w:rPr>
        <w:t>1</w:t>
      </w:r>
      <w:r w:rsidR="007933F1" w:rsidRPr="00785543">
        <w:rPr>
          <w:rFonts w:ascii="Times New Roman" w:hAnsi="Times New Roman" w:cs="Times New Roman"/>
          <w:color w:val="auto"/>
          <w:sz w:val="22"/>
          <w:szCs w:val="22"/>
        </w:rPr>
        <w:t>3</w:t>
      </w:r>
      <w:r w:rsidRPr="00785543">
        <w:rPr>
          <w:rFonts w:ascii="Times New Roman" w:hAnsi="Times New Roman" w:cs="Times New Roman"/>
          <w:color w:val="auto"/>
          <w:sz w:val="22"/>
          <w:szCs w:val="22"/>
        </w:rPr>
        <w:t>.</w:t>
      </w:r>
      <w:r w:rsidR="0055254C" w:rsidRPr="00785543">
        <w:rPr>
          <w:rFonts w:ascii="Times New Roman" w:hAnsi="Times New Roman" w:cs="Times New Roman"/>
          <w:color w:val="auto"/>
          <w:sz w:val="22"/>
          <w:szCs w:val="22"/>
        </w:rPr>
        <w:t xml:space="preserve"> Sustenabilitate</w:t>
      </w:r>
      <w:bookmarkEnd w:id="208"/>
    </w:p>
    <w:p w14:paraId="13086DC6" w14:textId="77777777" w:rsidR="0055254C" w:rsidRPr="00785543" w:rsidRDefault="0055254C" w:rsidP="007933F1">
      <w:pPr>
        <w:spacing w:after="0" w:line="240" w:lineRule="auto"/>
        <w:rPr>
          <w:rFonts w:ascii="Times New Roman" w:hAnsi="Times New Roman" w:cs="Times New Roman"/>
          <w:b/>
        </w:rPr>
      </w:pPr>
    </w:p>
    <w:p w14:paraId="45680E49" w14:textId="77777777" w:rsidR="0055254C" w:rsidRPr="00785543" w:rsidRDefault="0055254C" w:rsidP="007933F1">
      <w:pPr>
        <w:spacing w:after="0" w:line="240" w:lineRule="auto"/>
        <w:rPr>
          <w:rFonts w:ascii="Times New Roman" w:hAnsi="Times New Roman" w:cs="Times New Roman"/>
          <w:b/>
        </w:rPr>
      </w:pPr>
      <w:r w:rsidRPr="00785543">
        <w:rPr>
          <w:rFonts w:ascii="Times New Roman" w:hAnsi="Times New Roman" w:cs="Times New Roman"/>
          <w:b/>
        </w:rPr>
        <w:t>Descriere</w:t>
      </w:r>
      <w:r w:rsidR="00A75431" w:rsidRPr="00785543">
        <w:rPr>
          <w:rFonts w:ascii="Times New Roman" w:hAnsi="Times New Roman" w:cs="Times New Roman"/>
          <w:b/>
        </w:rPr>
        <w:t>/valorificarea rezultatelor</w:t>
      </w:r>
      <w:r w:rsidRPr="00785543">
        <w:rPr>
          <w:rFonts w:ascii="Times New Roman" w:hAnsi="Times New Roman" w:cs="Times New Roman"/>
          <w:b/>
        </w:rPr>
        <w:t>:</w:t>
      </w:r>
    </w:p>
    <w:tbl>
      <w:tblPr>
        <w:tblStyle w:val="TableGrid"/>
        <w:tblW w:w="0" w:type="auto"/>
        <w:tblLook w:val="04A0" w:firstRow="1" w:lastRow="0" w:firstColumn="1" w:lastColumn="0" w:noHBand="0" w:noVBand="1"/>
      </w:tblPr>
      <w:tblGrid>
        <w:gridCol w:w="9288"/>
      </w:tblGrid>
      <w:tr w:rsidR="0055254C" w:rsidRPr="00785543" w14:paraId="2C98C906" w14:textId="77777777" w:rsidTr="0055254C">
        <w:tc>
          <w:tcPr>
            <w:tcW w:w="9288" w:type="dxa"/>
          </w:tcPr>
          <w:p w14:paraId="1E06CA0F" w14:textId="05826902" w:rsidR="000954A7" w:rsidRDefault="000954A7" w:rsidP="007933F1">
            <w:pPr>
              <w:autoSpaceDE w:val="0"/>
              <w:autoSpaceDN w:val="0"/>
              <w:adjustRightInd w:val="0"/>
              <w:jc w:val="both"/>
              <w:rPr>
                <w:ins w:id="209" w:author="Valentin Simion" w:date="2018-12-18T11:11:00Z"/>
                <w:rFonts w:ascii="Times New Roman" w:hAnsi="Times New Roman" w:cs="Times New Roman"/>
                <w:i/>
                <w:color w:val="FF0000"/>
                <w:lang w:val="gsw-FR"/>
              </w:rPr>
            </w:pPr>
          </w:p>
          <w:p w14:paraId="3550111C" w14:textId="71790FC8" w:rsidR="000954A7" w:rsidRDefault="000954A7" w:rsidP="007933F1">
            <w:pPr>
              <w:autoSpaceDE w:val="0"/>
              <w:autoSpaceDN w:val="0"/>
              <w:adjustRightInd w:val="0"/>
              <w:jc w:val="both"/>
              <w:rPr>
                <w:ins w:id="210" w:author="Valentin Simion" w:date="2018-12-21T12:33:00Z"/>
                <w:rFonts w:ascii="Times New Roman" w:hAnsi="Times New Roman" w:cs="Times New Roman"/>
                <w:i/>
                <w:color w:val="FF0000"/>
                <w:lang w:val="gsw-FR"/>
              </w:rPr>
            </w:pPr>
            <w:ins w:id="211" w:author="Valentin Simion" w:date="2018-12-18T11:11:00Z">
              <w:r>
                <w:rPr>
                  <w:rFonts w:ascii="Times New Roman" w:hAnsi="Times New Roman" w:cs="Times New Roman"/>
                  <w:i/>
                  <w:color w:val="FF0000"/>
                  <w:lang w:val="gsw-FR"/>
                </w:rPr>
                <w:t xml:space="preserve">Pentru proiectele de tip </w:t>
              </w:r>
            </w:ins>
            <w:ins w:id="212" w:author="Valentin Simion" w:date="2018-12-21T12:32:00Z">
              <w:r w:rsidR="00EB2532">
                <w:rPr>
                  <w:rFonts w:ascii="Times New Roman" w:hAnsi="Times New Roman" w:cs="Times New Roman"/>
                  <w:i/>
                  <w:color w:val="FF0000"/>
                  <w:lang w:val="gsw-FR"/>
                </w:rPr>
                <w:t>E</w:t>
              </w:r>
            </w:ins>
          </w:p>
          <w:p w14:paraId="6BE46198" w14:textId="77777777" w:rsidR="00140D01" w:rsidRPr="00140D01" w:rsidRDefault="00140D01" w:rsidP="00140D01">
            <w:pPr>
              <w:autoSpaceDE w:val="0"/>
              <w:autoSpaceDN w:val="0"/>
              <w:adjustRightInd w:val="0"/>
              <w:jc w:val="both"/>
              <w:rPr>
                <w:ins w:id="213" w:author="Valentin Simion" w:date="2018-12-21T12:33:00Z"/>
                <w:rFonts w:ascii="Times New Roman" w:hAnsi="Times New Roman" w:cs="Times New Roman"/>
                <w:i/>
                <w:color w:val="FF0000"/>
                <w:lang w:val="gsw-FR"/>
              </w:rPr>
            </w:pPr>
            <w:ins w:id="214" w:author="Valentin Simion" w:date="2018-12-21T12:33:00Z">
              <w:r w:rsidRPr="00140D01">
                <w:rPr>
                  <w:rFonts w:ascii="Times New Roman" w:hAnsi="Times New Roman" w:cs="Times New Roman"/>
                  <w:i/>
                  <w:color w:val="FF0000"/>
                  <w:lang w:val="gsw-FR"/>
                </w:rPr>
                <w:t>Se va preciza modul de continuare a proiectului prin prezentarea investițiilor ce urmează a fi propuse în cadrul proiectului major (după caz), după cum urmează:</w:t>
              </w:r>
            </w:ins>
          </w:p>
          <w:p w14:paraId="3380E51A" w14:textId="77777777" w:rsidR="00140D01" w:rsidRPr="00140D01" w:rsidRDefault="00140D01" w:rsidP="00140D01">
            <w:pPr>
              <w:autoSpaceDE w:val="0"/>
              <w:autoSpaceDN w:val="0"/>
              <w:adjustRightInd w:val="0"/>
              <w:jc w:val="both"/>
              <w:rPr>
                <w:ins w:id="215" w:author="Valentin Simion" w:date="2018-12-21T12:33:00Z"/>
                <w:rFonts w:ascii="Times New Roman" w:hAnsi="Times New Roman" w:cs="Times New Roman"/>
                <w:i/>
                <w:color w:val="FF0000"/>
                <w:lang w:val="gsw-FR"/>
              </w:rPr>
            </w:pPr>
            <w:ins w:id="216" w:author="Valentin Simion" w:date="2018-12-21T12:33:00Z">
              <w:r w:rsidRPr="00140D01">
                <w:rPr>
                  <w:rFonts w:ascii="Times New Roman" w:hAnsi="Times New Roman" w:cs="Times New Roman"/>
                  <w:i/>
                  <w:color w:val="FF0000"/>
                  <w:lang w:val="gsw-FR"/>
                </w:rPr>
                <w:t>Se vor prezenta în linii mari lucrările care vor fi incluse în proiectul care va fi propus pentru finantare în perioada 2014-2020. Această listă este orientativă şi va putea fi ajustată ulterior, pe parcursul elaborării Studiului de Fezabilitate.</w:t>
              </w:r>
            </w:ins>
          </w:p>
          <w:p w14:paraId="72E1EB09" w14:textId="77777777" w:rsidR="00140D01" w:rsidRPr="00140D01" w:rsidRDefault="00140D01" w:rsidP="00140D01">
            <w:pPr>
              <w:autoSpaceDE w:val="0"/>
              <w:autoSpaceDN w:val="0"/>
              <w:adjustRightInd w:val="0"/>
              <w:jc w:val="both"/>
              <w:rPr>
                <w:ins w:id="217" w:author="Valentin Simion" w:date="2018-12-21T12:33:00Z"/>
                <w:rFonts w:ascii="Times New Roman" w:hAnsi="Times New Roman" w:cs="Times New Roman"/>
                <w:i/>
                <w:color w:val="FF0000"/>
                <w:lang w:val="gsw-FR"/>
              </w:rPr>
            </w:pPr>
            <w:ins w:id="218" w:author="Valentin Simion" w:date="2018-12-21T12:33:00Z">
              <w:r w:rsidRPr="00140D01">
                <w:rPr>
                  <w:rFonts w:ascii="Times New Roman" w:hAnsi="Times New Roman" w:cs="Times New Roman"/>
                  <w:i/>
                  <w:color w:val="FF0000"/>
                  <w:lang w:val="gsw-FR"/>
                </w:rPr>
                <w:t>Beneficiarul va prezenta succint:</w:t>
              </w:r>
            </w:ins>
          </w:p>
          <w:p w14:paraId="6002BB3E" w14:textId="45574D48" w:rsidR="00140D01" w:rsidRPr="00140D01" w:rsidRDefault="00140D01" w:rsidP="00140D01">
            <w:pPr>
              <w:pStyle w:val="ListParagraph"/>
              <w:numPr>
                <w:ilvl w:val="0"/>
                <w:numId w:val="33"/>
              </w:numPr>
              <w:autoSpaceDE w:val="0"/>
              <w:autoSpaceDN w:val="0"/>
              <w:adjustRightInd w:val="0"/>
              <w:jc w:val="both"/>
              <w:rPr>
                <w:ins w:id="219" w:author="Valentin Simion" w:date="2018-12-21T12:33:00Z"/>
                <w:rFonts w:ascii="Times New Roman" w:hAnsi="Times New Roman" w:cs="Times New Roman"/>
                <w:i/>
                <w:color w:val="FF0000"/>
                <w:lang w:val="gsw-FR"/>
                <w:rPrChange w:id="220" w:author="Valentin Simion" w:date="2018-12-21T12:34:00Z">
                  <w:rPr>
                    <w:ins w:id="221" w:author="Valentin Simion" w:date="2018-12-21T12:33:00Z"/>
                    <w:lang w:val="gsw-FR"/>
                  </w:rPr>
                </w:rPrChange>
              </w:rPr>
              <w:pPrChange w:id="222" w:author="Valentin Simion" w:date="2018-12-21T12:34:00Z">
                <w:pPr>
                  <w:autoSpaceDE w:val="0"/>
                  <w:autoSpaceDN w:val="0"/>
                  <w:adjustRightInd w:val="0"/>
                  <w:jc w:val="both"/>
                </w:pPr>
              </w:pPrChange>
            </w:pPr>
            <w:ins w:id="223" w:author="Valentin Simion" w:date="2018-12-21T12:33:00Z">
              <w:r w:rsidRPr="00140D01">
                <w:rPr>
                  <w:rFonts w:ascii="Times New Roman" w:hAnsi="Times New Roman" w:cs="Times New Roman"/>
                  <w:i/>
                  <w:color w:val="FF0000"/>
                  <w:lang w:val="gsw-FR"/>
                  <w:rPrChange w:id="224" w:author="Valentin Simion" w:date="2018-12-21T12:34:00Z">
                    <w:rPr>
                      <w:lang w:val="gsw-FR"/>
                    </w:rPr>
                  </w:rPrChange>
                </w:rPr>
                <w:t>propunerile de investitii;</w:t>
              </w:r>
            </w:ins>
          </w:p>
          <w:p w14:paraId="63D626D8" w14:textId="413CA2FD" w:rsidR="00140D01" w:rsidRPr="00140D01" w:rsidRDefault="00140D01" w:rsidP="00140D01">
            <w:pPr>
              <w:pStyle w:val="ListParagraph"/>
              <w:numPr>
                <w:ilvl w:val="0"/>
                <w:numId w:val="33"/>
              </w:numPr>
              <w:autoSpaceDE w:val="0"/>
              <w:autoSpaceDN w:val="0"/>
              <w:adjustRightInd w:val="0"/>
              <w:jc w:val="both"/>
              <w:rPr>
                <w:ins w:id="225" w:author="Valentin Simion" w:date="2018-12-21T12:33:00Z"/>
                <w:rFonts w:ascii="Times New Roman" w:hAnsi="Times New Roman" w:cs="Times New Roman"/>
                <w:i/>
                <w:color w:val="FF0000"/>
                <w:lang w:val="gsw-FR"/>
                <w:rPrChange w:id="226" w:author="Valentin Simion" w:date="2018-12-21T12:34:00Z">
                  <w:rPr>
                    <w:ins w:id="227" w:author="Valentin Simion" w:date="2018-12-21T12:33:00Z"/>
                    <w:lang w:val="gsw-FR"/>
                  </w:rPr>
                </w:rPrChange>
              </w:rPr>
              <w:pPrChange w:id="228" w:author="Valentin Simion" w:date="2018-12-21T12:34:00Z">
                <w:pPr>
                  <w:autoSpaceDE w:val="0"/>
                  <w:autoSpaceDN w:val="0"/>
                  <w:adjustRightInd w:val="0"/>
                  <w:jc w:val="both"/>
                </w:pPr>
              </w:pPrChange>
            </w:pPr>
            <w:ins w:id="229" w:author="Valentin Simion" w:date="2018-12-21T12:33:00Z">
              <w:r w:rsidRPr="00140D01">
                <w:rPr>
                  <w:rFonts w:ascii="Times New Roman" w:hAnsi="Times New Roman" w:cs="Times New Roman"/>
                  <w:i/>
                  <w:color w:val="FF0000"/>
                  <w:lang w:val="gsw-FR"/>
                  <w:rPrChange w:id="230" w:author="Valentin Simion" w:date="2018-12-21T12:34:00Z">
                    <w:rPr>
                      <w:lang w:val="gsw-FR"/>
                    </w:rPr>
                  </w:rPrChange>
                </w:rPr>
                <w:t xml:space="preserve">justificarile pentru care au fost propuse investitiile respective, in corelare cu deficientele actuale; </w:t>
              </w:r>
            </w:ins>
          </w:p>
          <w:p w14:paraId="791D098A" w14:textId="4E45A9F6" w:rsidR="00140D01" w:rsidRPr="00140D01" w:rsidRDefault="00140D01" w:rsidP="00140D01">
            <w:pPr>
              <w:pStyle w:val="ListParagraph"/>
              <w:numPr>
                <w:ilvl w:val="0"/>
                <w:numId w:val="33"/>
              </w:numPr>
              <w:autoSpaceDE w:val="0"/>
              <w:autoSpaceDN w:val="0"/>
              <w:adjustRightInd w:val="0"/>
              <w:jc w:val="both"/>
              <w:rPr>
                <w:ins w:id="231" w:author="Valentin Simion" w:date="2018-12-18T11:11:00Z"/>
                <w:rFonts w:ascii="Times New Roman" w:hAnsi="Times New Roman" w:cs="Times New Roman"/>
                <w:i/>
                <w:color w:val="FF0000"/>
                <w:lang w:val="gsw-FR"/>
                <w:rPrChange w:id="232" w:author="Valentin Simion" w:date="2018-12-21T12:34:00Z">
                  <w:rPr>
                    <w:ins w:id="233" w:author="Valentin Simion" w:date="2018-12-18T11:11:00Z"/>
                    <w:lang w:val="gsw-FR"/>
                  </w:rPr>
                </w:rPrChange>
              </w:rPr>
              <w:pPrChange w:id="234" w:author="Valentin Simion" w:date="2018-12-21T12:34:00Z">
                <w:pPr>
                  <w:autoSpaceDE w:val="0"/>
                  <w:autoSpaceDN w:val="0"/>
                  <w:adjustRightInd w:val="0"/>
                  <w:jc w:val="both"/>
                </w:pPr>
              </w:pPrChange>
            </w:pPr>
            <w:ins w:id="235" w:author="Valentin Simion" w:date="2018-12-21T12:33:00Z">
              <w:r w:rsidRPr="00140D01">
                <w:rPr>
                  <w:rFonts w:ascii="Times New Roman" w:hAnsi="Times New Roman" w:cs="Times New Roman"/>
                  <w:i/>
                  <w:color w:val="FF0000"/>
                  <w:lang w:val="gsw-FR"/>
                  <w:rPrChange w:id="236" w:author="Valentin Simion" w:date="2018-12-21T12:34:00Z">
                    <w:rPr>
                      <w:lang w:val="gsw-FR"/>
                    </w:rPr>
                  </w:rPrChange>
                </w:rPr>
                <w:t>modul in care investitiile se incadreaza in prevederile strategiei l</w:t>
              </w:r>
            </w:ins>
            <w:ins w:id="237" w:author="Valentin Simion" w:date="2018-12-21T12:34:00Z">
              <w:r w:rsidRPr="00140D01">
                <w:rPr>
                  <w:rFonts w:ascii="Times New Roman" w:hAnsi="Times New Roman" w:cs="Times New Roman"/>
                  <w:i/>
                  <w:color w:val="FF0000"/>
                  <w:lang w:val="gsw-FR"/>
                  <w:rPrChange w:id="238" w:author="Valentin Simion" w:date="2018-12-21T12:34:00Z">
                    <w:rPr>
                      <w:lang w:val="gsw-FR"/>
                    </w:rPr>
                  </w:rPrChange>
                </w:rPr>
                <w:t>o</w:t>
              </w:r>
            </w:ins>
            <w:ins w:id="239" w:author="Valentin Simion" w:date="2018-12-21T12:33:00Z">
              <w:r w:rsidRPr="00140D01">
                <w:rPr>
                  <w:rFonts w:ascii="Times New Roman" w:hAnsi="Times New Roman" w:cs="Times New Roman"/>
                  <w:i/>
                  <w:color w:val="FF0000"/>
                  <w:lang w:val="gsw-FR"/>
                  <w:rPrChange w:id="240" w:author="Valentin Simion" w:date="2018-12-21T12:34:00Z">
                    <w:rPr>
                      <w:lang w:val="gsw-FR"/>
                    </w:rPr>
                  </w:rPrChange>
                </w:rPr>
                <w:t>cale (Master Plan sau Plan Judetean pentru Gestionarea Deseurilor</w:t>
              </w:r>
            </w:ins>
            <w:ins w:id="241" w:author="Valentin Simion" w:date="2018-12-21T12:34:00Z">
              <w:r w:rsidRPr="00140D01">
                <w:rPr>
                  <w:rFonts w:ascii="Times New Roman" w:hAnsi="Times New Roman" w:cs="Times New Roman"/>
                  <w:i/>
                  <w:color w:val="FF0000"/>
                  <w:lang w:val="gsw-FR"/>
                  <w:rPrChange w:id="242" w:author="Valentin Simion" w:date="2018-12-21T12:34:00Z">
                    <w:rPr>
                      <w:lang w:val="gsw-FR"/>
                    </w:rPr>
                  </w:rPrChange>
                </w:rPr>
                <w:t>)</w:t>
              </w:r>
            </w:ins>
          </w:p>
          <w:p w14:paraId="3A4F86F9" w14:textId="77777777" w:rsidR="00140D01" w:rsidRPr="00140D01" w:rsidRDefault="00140D01" w:rsidP="00140D01">
            <w:pPr>
              <w:spacing w:before="120"/>
              <w:rPr>
                <w:ins w:id="243" w:author="Valentin Simion" w:date="2018-12-21T12:36:00Z"/>
                <w:rFonts w:ascii="Times New Roman" w:hAnsi="Times New Roman" w:cs="Times New Roman"/>
                <w:i/>
                <w:color w:val="FF0000"/>
                <w:u w:val="single"/>
                <w:lang w:val="gsw-FR"/>
                <w:rPrChange w:id="244" w:author="Valentin Simion" w:date="2018-12-21T12:36:00Z">
                  <w:rPr>
                    <w:ins w:id="245" w:author="Valentin Simion" w:date="2018-12-21T12:36:00Z"/>
                    <w:lang w:val="gsw-FR"/>
                  </w:rPr>
                </w:rPrChange>
              </w:rPr>
              <w:pPrChange w:id="246" w:author="Valentin Simion" w:date="2018-12-21T12:36:00Z">
                <w:pPr>
                  <w:pStyle w:val="ListParagraph"/>
                  <w:numPr>
                    <w:numId w:val="20"/>
                  </w:numPr>
                  <w:spacing w:before="120" w:after="200" w:line="276" w:lineRule="auto"/>
                  <w:ind w:hanging="360"/>
                  <w:contextualSpacing w:val="0"/>
                </w:pPr>
              </w:pPrChange>
            </w:pPr>
            <w:ins w:id="247" w:author="Valentin Simion" w:date="2018-12-21T12:36:00Z">
              <w:r w:rsidRPr="00140D01">
                <w:rPr>
                  <w:rFonts w:ascii="Times New Roman" w:hAnsi="Times New Roman" w:cs="Times New Roman"/>
                  <w:i/>
                  <w:color w:val="FF0000"/>
                  <w:u w:val="single"/>
                  <w:lang w:val="gsw-FR"/>
                  <w:rPrChange w:id="248" w:author="Valentin Simion" w:date="2018-12-21T12:36:00Z">
                    <w:rPr>
                      <w:lang w:val="gsw-FR"/>
                    </w:rPr>
                  </w:rPrChange>
                </w:rPr>
                <w:t>Costurile estimative ale investitiilor propuse</w:t>
              </w:r>
            </w:ins>
          </w:p>
          <w:p w14:paraId="17F9C1D2" w14:textId="77777777" w:rsidR="00140D01" w:rsidRPr="00FE37CB" w:rsidRDefault="00140D01" w:rsidP="00140D01">
            <w:pPr>
              <w:spacing w:before="120"/>
              <w:rPr>
                <w:ins w:id="249" w:author="Valentin Simion" w:date="2018-12-21T12:36:00Z"/>
                <w:rFonts w:ascii="Times New Roman" w:hAnsi="Times New Roman" w:cs="Times New Roman"/>
                <w:i/>
                <w:color w:val="FF0000"/>
                <w:lang w:val="gsw-FR"/>
              </w:rPr>
            </w:pPr>
            <w:ins w:id="250" w:author="Valentin Simion" w:date="2018-12-21T12:36:00Z">
              <w:r w:rsidRPr="00FE37CB">
                <w:rPr>
                  <w:rFonts w:ascii="Times New Roman" w:hAnsi="Times New Roman" w:cs="Times New Roman"/>
                  <w:i/>
                  <w:color w:val="FF0000"/>
                  <w:lang w:val="gsw-FR"/>
                </w:rPr>
                <w:t>Valoarea de investitie va preciza sumele reprezentând:</w:t>
              </w:r>
            </w:ins>
          </w:p>
          <w:p w14:paraId="638D5414" w14:textId="77777777" w:rsidR="00140D01" w:rsidRPr="00FE37CB" w:rsidRDefault="00140D01" w:rsidP="00140D01">
            <w:pPr>
              <w:numPr>
                <w:ilvl w:val="0"/>
                <w:numId w:val="27"/>
              </w:numPr>
              <w:spacing w:before="120" w:after="200" w:line="276" w:lineRule="auto"/>
              <w:jc w:val="both"/>
              <w:rPr>
                <w:ins w:id="251" w:author="Valentin Simion" w:date="2018-12-21T12:36:00Z"/>
                <w:rFonts w:ascii="Times New Roman" w:hAnsi="Times New Roman" w:cs="Times New Roman"/>
                <w:i/>
                <w:color w:val="FF0000"/>
                <w:lang w:val="gsw-FR"/>
              </w:rPr>
            </w:pPr>
            <w:ins w:id="252" w:author="Valentin Simion" w:date="2018-12-21T12:36:00Z">
              <w:r w:rsidRPr="00FE37CB">
                <w:rPr>
                  <w:rFonts w:ascii="Times New Roman" w:hAnsi="Times New Roman" w:cs="Times New Roman"/>
                  <w:i/>
                  <w:color w:val="FF0000"/>
                  <w:lang w:val="gsw-FR"/>
                </w:rPr>
                <w:t>Cheltuieli eligibile;</w:t>
              </w:r>
            </w:ins>
          </w:p>
          <w:p w14:paraId="3FDF6559" w14:textId="77777777" w:rsidR="00140D01" w:rsidRPr="00FE37CB" w:rsidRDefault="00140D01" w:rsidP="00140D01">
            <w:pPr>
              <w:numPr>
                <w:ilvl w:val="0"/>
                <w:numId w:val="27"/>
              </w:numPr>
              <w:spacing w:before="120" w:after="200" w:line="276" w:lineRule="auto"/>
              <w:jc w:val="both"/>
              <w:rPr>
                <w:ins w:id="253" w:author="Valentin Simion" w:date="2018-12-21T12:36:00Z"/>
                <w:rFonts w:ascii="Times New Roman" w:hAnsi="Times New Roman" w:cs="Times New Roman"/>
                <w:i/>
                <w:color w:val="FF0000"/>
                <w:lang w:val="gsw-FR"/>
              </w:rPr>
            </w:pPr>
            <w:ins w:id="254" w:author="Valentin Simion" w:date="2018-12-21T12:36:00Z">
              <w:r w:rsidRPr="00FE37CB">
                <w:rPr>
                  <w:rFonts w:ascii="Times New Roman" w:hAnsi="Times New Roman" w:cs="Times New Roman"/>
                  <w:i/>
                  <w:color w:val="FF0000"/>
                  <w:lang w:val="gsw-FR"/>
                </w:rPr>
                <w:t>Cheltuieli altele decat cele eligibile.</w:t>
              </w:r>
            </w:ins>
          </w:p>
          <w:p w14:paraId="783FD840" w14:textId="77777777" w:rsidR="00140D01" w:rsidRPr="00FE37CB" w:rsidRDefault="00140D01" w:rsidP="00140D01">
            <w:pPr>
              <w:spacing w:before="120"/>
              <w:rPr>
                <w:ins w:id="255" w:author="Valentin Simion" w:date="2018-12-21T12:36:00Z"/>
                <w:rFonts w:ascii="Times New Roman" w:hAnsi="Times New Roman" w:cs="Times New Roman"/>
                <w:i/>
                <w:color w:val="FF0000"/>
                <w:lang w:val="gsw-FR"/>
              </w:rPr>
            </w:pPr>
            <w:ins w:id="256" w:author="Valentin Simion" w:date="2018-12-21T12:36:00Z">
              <w:r w:rsidRPr="00FE37CB">
                <w:rPr>
                  <w:rFonts w:ascii="Times New Roman" w:hAnsi="Times New Roman" w:cs="Times New Roman"/>
                  <w:i/>
                  <w:color w:val="FF0000"/>
                  <w:lang w:val="gsw-FR"/>
                </w:rPr>
                <w:t>Se vor prezenta liste orientative cu obiectele de investitii propuse, dupa cum urmează:</w:t>
              </w:r>
            </w:ins>
          </w:p>
          <w:p w14:paraId="4458160C" w14:textId="77777777" w:rsidR="00140D01" w:rsidRPr="00FE37CB" w:rsidRDefault="00140D01" w:rsidP="00140D01">
            <w:pPr>
              <w:rPr>
                <w:ins w:id="257" w:author="Valentin Simion" w:date="2018-12-21T12:36:00Z"/>
                <w:rFonts w:ascii="Times New Roman" w:hAnsi="Times New Roman" w:cs="Times New Roman"/>
                <w:i/>
                <w:color w:val="FF0000"/>
                <w:lang w:val="gsw-FR"/>
              </w:rPr>
            </w:pPr>
            <w:ins w:id="258" w:author="Valentin Simion" w:date="2018-12-21T12:36:00Z">
              <w:r w:rsidRPr="00FE37CB">
                <w:rPr>
                  <w:rFonts w:ascii="Times New Roman" w:hAnsi="Times New Roman" w:cs="Times New Roman"/>
                  <w:i/>
                  <w:color w:val="FF0000"/>
                  <w:lang w:val="gsw-FR"/>
                </w:rPr>
                <w:t>Investitii estimative (preturi curente, fără TVA)</w:t>
              </w:r>
            </w:ins>
          </w:p>
          <w:p w14:paraId="02529B83" w14:textId="77777777" w:rsidR="00140D01" w:rsidRPr="00FE37CB" w:rsidRDefault="00140D01" w:rsidP="00140D01">
            <w:pPr>
              <w:rPr>
                <w:ins w:id="259" w:author="Valentin Simion" w:date="2018-12-21T12:36:00Z"/>
                <w:rFonts w:ascii="Times New Roman" w:hAnsi="Times New Roman" w:cs="Times New Roman"/>
                <w:i/>
                <w:color w:val="FF0000"/>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1816"/>
              <w:gridCol w:w="862"/>
              <w:gridCol w:w="757"/>
              <w:gridCol w:w="1808"/>
            </w:tblGrid>
            <w:tr w:rsidR="00140D01" w:rsidRPr="00FE37CB" w14:paraId="3FAB4DCB" w14:textId="77777777" w:rsidTr="00CC06D4">
              <w:trPr>
                <w:ins w:id="260" w:author="Valentin Simion" w:date="2018-12-21T12:36:00Z"/>
              </w:trPr>
              <w:tc>
                <w:tcPr>
                  <w:tcW w:w="4135" w:type="dxa"/>
                  <w:shd w:val="clear" w:color="auto" w:fill="auto"/>
                </w:tcPr>
                <w:p w14:paraId="36249934" w14:textId="77777777" w:rsidR="00140D01" w:rsidRPr="00FE37CB" w:rsidRDefault="00140D01" w:rsidP="00140D01">
                  <w:pPr>
                    <w:spacing w:line="240" w:lineRule="auto"/>
                    <w:jc w:val="center"/>
                    <w:rPr>
                      <w:ins w:id="261" w:author="Valentin Simion" w:date="2018-12-21T12:36:00Z"/>
                      <w:rFonts w:ascii="Times New Roman" w:hAnsi="Times New Roman" w:cs="Times New Roman"/>
                      <w:i/>
                      <w:color w:val="FF0000"/>
                      <w:lang w:val="gsw-FR"/>
                    </w:rPr>
                  </w:pPr>
                  <w:ins w:id="262" w:author="Valentin Simion" w:date="2018-12-21T12:36:00Z">
                    <w:r w:rsidRPr="00FE37CB">
                      <w:rPr>
                        <w:rFonts w:ascii="Times New Roman" w:hAnsi="Times New Roman" w:cs="Times New Roman"/>
                        <w:i/>
                        <w:color w:val="FF0000"/>
                        <w:lang w:val="gsw-FR"/>
                      </w:rPr>
                      <w:t xml:space="preserve">Descriere </w:t>
                    </w:r>
                  </w:ins>
                </w:p>
              </w:tc>
              <w:tc>
                <w:tcPr>
                  <w:tcW w:w="1890" w:type="dxa"/>
                  <w:shd w:val="clear" w:color="auto" w:fill="auto"/>
                </w:tcPr>
                <w:p w14:paraId="3516249A" w14:textId="77777777" w:rsidR="00140D01" w:rsidRPr="00FE37CB" w:rsidRDefault="00140D01" w:rsidP="00140D01">
                  <w:pPr>
                    <w:spacing w:line="240" w:lineRule="auto"/>
                    <w:jc w:val="center"/>
                    <w:rPr>
                      <w:ins w:id="263" w:author="Valentin Simion" w:date="2018-12-21T12:36:00Z"/>
                      <w:rFonts w:ascii="Times New Roman" w:hAnsi="Times New Roman" w:cs="Times New Roman"/>
                      <w:i/>
                      <w:color w:val="FF0000"/>
                      <w:lang w:val="gsw-FR"/>
                    </w:rPr>
                  </w:pPr>
                  <w:ins w:id="264" w:author="Valentin Simion" w:date="2018-12-21T12:36:00Z">
                    <w:r w:rsidRPr="00FE37CB">
                      <w:rPr>
                        <w:rFonts w:ascii="Times New Roman" w:hAnsi="Times New Roman" w:cs="Times New Roman"/>
                        <w:i/>
                        <w:color w:val="FF0000"/>
                        <w:lang w:val="gsw-FR"/>
                      </w:rPr>
                      <w:t>Cost unitar (Euro/buc)</w:t>
                    </w:r>
                  </w:ins>
                </w:p>
              </w:tc>
              <w:tc>
                <w:tcPr>
                  <w:tcW w:w="900" w:type="dxa"/>
                  <w:shd w:val="clear" w:color="auto" w:fill="auto"/>
                </w:tcPr>
                <w:p w14:paraId="2D870814" w14:textId="77777777" w:rsidR="00140D01" w:rsidRPr="00FE37CB" w:rsidRDefault="00140D01" w:rsidP="00140D01">
                  <w:pPr>
                    <w:spacing w:line="240" w:lineRule="auto"/>
                    <w:jc w:val="center"/>
                    <w:rPr>
                      <w:ins w:id="265" w:author="Valentin Simion" w:date="2018-12-21T12:36:00Z"/>
                      <w:rFonts w:ascii="Times New Roman" w:hAnsi="Times New Roman" w:cs="Times New Roman"/>
                      <w:i/>
                      <w:color w:val="FF0000"/>
                      <w:lang w:val="gsw-FR"/>
                    </w:rPr>
                  </w:pPr>
                  <w:ins w:id="266" w:author="Valentin Simion" w:date="2018-12-21T12:36:00Z">
                    <w:r w:rsidRPr="00FE37CB">
                      <w:rPr>
                        <w:rFonts w:ascii="Times New Roman" w:hAnsi="Times New Roman" w:cs="Times New Roman"/>
                        <w:i/>
                        <w:color w:val="FF0000"/>
                        <w:lang w:val="gsw-FR"/>
                      </w:rPr>
                      <w:t>Nr. buc</w:t>
                    </w:r>
                  </w:ins>
                </w:p>
              </w:tc>
              <w:tc>
                <w:tcPr>
                  <w:tcW w:w="774" w:type="dxa"/>
                  <w:shd w:val="clear" w:color="auto" w:fill="auto"/>
                </w:tcPr>
                <w:p w14:paraId="304DC2D4" w14:textId="77777777" w:rsidR="00140D01" w:rsidRPr="00FE37CB" w:rsidRDefault="00140D01" w:rsidP="00140D01">
                  <w:pPr>
                    <w:spacing w:line="240" w:lineRule="auto"/>
                    <w:jc w:val="center"/>
                    <w:rPr>
                      <w:ins w:id="267" w:author="Valentin Simion" w:date="2018-12-21T12:36:00Z"/>
                      <w:rFonts w:ascii="Times New Roman" w:hAnsi="Times New Roman" w:cs="Times New Roman"/>
                      <w:i/>
                      <w:color w:val="FF0000"/>
                      <w:lang w:val="gsw-FR"/>
                    </w:rPr>
                  </w:pPr>
                  <w:ins w:id="268" w:author="Valentin Simion" w:date="2018-12-21T12:36:00Z">
                    <w:r w:rsidRPr="00FE37CB">
                      <w:rPr>
                        <w:rFonts w:ascii="Times New Roman" w:hAnsi="Times New Roman" w:cs="Times New Roman"/>
                        <w:i/>
                        <w:color w:val="FF0000"/>
                        <w:lang w:val="gsw-FR"/>
                      </w:rPr>
                      <w:t>U.M</w:t>
                    </w:r>
                  </w:ins>
                </w:p>
              </w:tc>
              <w:tc>
                <w:tcPr>
                  <w:tcW w:w="1925" w:type="dxa"/>
                  <w:shd w:val="clear" w:color="auto" w:fill="auto"/>
                </w:tcPr>
                <w:p w14:paraId="32381782" w14:textId="77777777" w:rsidR="00140D01" w:rsidRPr="00FE37CB" w:rsidRDefault="00140D01" w:rsidP="00140D01">
                  <w:pPr>
                    <w:spacing w:line="240" w:lineRule="auto"/>
                    <w:jc w:val="center"/>
                    <w:rPr>
                      <w:ins w:id="269" w:author="Valentin Simion" w:date="2018-12-21T12:36:00Z"/>
                      <w:rFonts w:ascii="Times New Roman" w:hAnsi="Times New Roman" w:cs="Times New Roman"/>
                      <w:i/>
                      <w:color w:val="FF0000"/>
                      <w:lang w:val="gsw-FR"/>
                    </w:rPr>
                  </w:pPr>
                  <w:ins w:id="270" w:author="Valentin Simion" w:date="2018-12-21T12:36:00Z">
                    <w:r w:rsidRPr="00FE37CB">
                      <w:rPr>
                        <w:rFonts w:ascii="Times New Roman" w:hAnsi="Times New Roman" w:cs="Times New Roman"/>
                        <w:i/>
                        <w:color w:val="FF0000"/>
                        <w:lang w:val="gsw-FR"/>
                      </w:rPr>
                      <w:t>Cost total</w:t>
                    </w:r>
                  </w:ins>
                </w:p>
                <w:p w14:paraId="2CEA9D8F" w14:textId="77777777" w:rsidR="00140D01" w:rsidRPr="00FE37CB" w:rsidRDefault="00140D01" w:rsidP="00140D01">
                  <w:pPr>
                    <w:spacing w:line="240" w:lineRule="auto"/>
                    <w:jc w:val="center"/>
                    <w:rPr>
                      <w:ins w:id="271" w:author="Valentin Simion" w:date="2018-12-21T12:36:00Z"/>
                      <w:rFonts w:ascii="Times New Roman" w:hAnsi="Times New Roman" w:cs="Times New Roman"/>
                      <w:i/>
                      <w:color w:val="FF0000"/>
                      <w:lang w:val="gsw-FR"/>
                    </w:rPr>
                  </w:pPr>
                  <w:ins w:id="272" w:author="Valentin Simion" w:date="2018-12-21T12:36:00Z">
                    <w:r w:rsidRPr="00FE37CB">
                      <w:rPr>
                        <w:rFonts w:ascii="Times New Roman" w:hAnsi="Times New Roman" w:cs="Times New Roman"/>
                        <w:i/>
                        <w:color w:val="FF0000"/>
                        <w:lang w:val="gsw-FR"/>
                      </w:rPr>
                      <w:t>(Euro)</w:t>
                    </w:r>
                  </w:ins>
                </w:p>
              </w:tc>
            </w:tr>
            <w:tr w:rsidR="00140D01" w:rsidRPr="00FE37CB" w14:paraId="4AE8E5BD" w14:textId="77777777" w:rsidTr="00CC06D4">
              <w:trPr>
                <w:ins w:id="273" w:author="Valentin Simion" w:date="2018-12-21T12:36:00Z"/>
              </w:trPr>
              <w:tc>
                <w:tcPr>
                  <w:tcW w:w="4135" w:type="dxa"/>
                  <w:shd w:val="clear" w:color="auto" w:fill="auto"/>
                </w:tcPr>
                <w:p w14:paraId="29D42C3B" w14:textId="77777777" w:rsidR="00140D01" w:rsidRPr="00FE37CB" w:rsidRDefault="00140D01" w:rsidP="00140D01">
                  <w:pPr>
                    <w:spacing w:line="240" w:lineRule="auto"/>
                    <w:rPr>
                      <w:ins w:id="274" w:author="Valentin Simion" w:date="2018-12-21T12:36:00Z"/>
                      <w:rFonts w:ascii="Times New Roman" w:hAnsi="Times New Roman" w:cs="Times New Roman"/>
                      <w:i/>
                      <w:color w:val="FF0000"/>
                      <w:lang w:val="gsw-FR"/>
                    </w:rPr>
                  </w:pPr>
                </w:p>
              </w:tc>
              <w:tc>
                <w:tcPr>
                  <w:tcW w:w="1890" w:type="dxa"/>
                  <w:shd w:val="clear" w:color="auto" w:fill="auto"/>
                </w:tcPr>
                <w:p w14:paraId="4BB191D9" w14:textId="77777777" w:rsidR="00140D01" w:rsidRPr="00FE37CB" w:rsidRDefault="00140D01" w:rsidP="00140D01">
                  <w:pPr>
                    <w:spacing w:line="240" w:lineRule="auto"/>
                    <w:rPr>
                      <w:ins w:id="275" w:author="Valentin Simion" w:date="2018-12-21T12:36:00Z"/>
                      <w:rFonts w:ascii="Times New Roman" w:hAnsi="Times New Roman" w:cs="Times New Roman"/>
                      <w:i/>
                      <w:color w:val="FF0000"/>
                      <w:lang w:val="gsw-FR"/>
                    </w:rPr>
                  </w:pPr>
                </w:p>
              </w:tc>
              <w:tc>
                <w:tcPr>
                  <w:tcW w:w="900" w:type="dxa"/>
                  <w:shd w:val="clear" w:color="auto" w:fill="auto"/>
                </w:tcPr>
                <w:p w14:paraId="7635176F" w14:textId="77777777" w:rsidR="00140D01" w:rsidRPr="00FE37CB" w:rsidRDefault="00140D01" w:rsidP="00140D01">
                  <w:pPr>
                    <w:spacing w:line="240" w:lineRule="auto"/>
                    <w:rPr>
                      <w:ins w:id="276" w:author="Valentin Simion" w:date="2018-12-21T12:36:00Z"/>
                      <w:rFonts w:ascii="Times New Roman" w:hAnsi="Times New Roman" w:cs="Times New Roman"/>
                      <w:i/>
                      <w:color w:val="FF0000"/>
                      <w:lang w:val="gsw-FR"/>
                    </w:rPr>
                  </w:pPr>
                </w:p>
              </w:tc>
              <w:tc>
                <w:tcPr>
                  <w:tcW w:w="774" w:type="dxa"/>
                  <w:shd w:val="clear" w:color="auto" w:fill="auto"/>
                </w:tcPr>
                <w:p w14:paraId="6DD0E2D9" w14:textId="77777777" w:rsidR="00140D01" w:rsidRPr="00FE37CB" w:rsidRDefault="00140D01" w:rsidP="00140D01">
                  <w:pPr>
                    <w:spacing w:line="240" w:lineRule="auto"/>
                    <w:rPr>
                      <w:ins w:id="277" w:author="Valentin Simion" w:date="2018-12-21T12:36:00Z"/>
                      <w:rFonts w:ascii="Times New Roman" w:hAnsi="Times New Roman" w:cs="Times New Roman"/>
                      <w:i/>
                      <w:color w:val="FF0000"/>
                      <w:lang w:val="gsw-FR"/>
                    </w:rPr>
                  </w:pPr>
                </w:p>
              </w:tc>
              <w:tc>
                <w:tcPr>
                  <w:tcW w:w="1925" w:type="dxa"/>
                  <w:shd w:val="clear" w:color="auto" w:fill="auto"/>
                </w:tcPr>
                <w:p w14:paraId="019BA3D5" w14:textId="77777777" w:rsidR="00140D01" w:rsidRPr="00FE37CB" w:rsidRDefault="00140D01" w:rsidP="00140D01">
                  <w:pPr>
                    <w:spacing w:line="240" w:lineRule="auto"/>
                    <w:jc w:val="right"/>
                    <w:rPr>
                      <w:ins w:id="278" w:author="Valentin Simion" w:date="2018-12-21T12:36:00Z"/>
                      <w:rFonts w:ascii="Times New Roman" w:hAnsi="Times New Roman" w:cs="Times New Roman"/>
                      <w:i/>
                      <w:color w:val="FF0000"/>
                      <w:lang w:val="gsw-FR"/>
                    </w:rPr>
                  </w:pPr>
                </w:p>
              </w:tc>
            </w:tr>
            <w:tr w:rsidR="00140D01" w:rsidRPr="00FE37CB" w14:paraId="2C68B2D6" w14:textId="77777777" w:rsidTr="00CC06D4">
              <w:trPr>
                <w:ins w:id="279" w:author="Valentin Simion" w:date="2018-12-21T12:36:00Z"/>
              </w:trPr>
              <w:tc>
                <w:tcPr>
                  <w:tcW w:w="4135" w:type="dxa"/>
                  <w:shd w:val="clear" w:color="auto" w:fill="auto"/>
                </w:tcPr>
                <w:p w14:paraId="63C268D0" w14:textId="77777777" w:rsidR="00140D01" w:rsidRPr="00FE37CB" w:rsidRDefault="00140D01" w:rsidP="00140D01">
                  <w:pPr>
                    <w:spacing w:line="240" w:lineRule="auto"/>
                    <w:rPr>
                      <w:ins w:id="280" w:author="Valentin Simion" w:date="2018-12-21T12:36:00Z"/>
                      <w:rFonts w:ascii="Times New Roman" w:hAnsi="Times New Roman" w:cs="Times New Roman"/>
                      <w:i/>
                      <w:color w:val="FF0000"/>
                      <w:lang w:val="gsw-FR"/>
                    </w:rPr>
                  </w:pPr>
                </w:p>
              </w:tc>
              <w:tc>
                <w:tcPr>
                  <w:tcW w:w="1890" w:type="dxa"/>
                  <w:shd w:val="clear" w:color="auto" w:fill="auto"/>
                </w:tcPr>
                <w:p w14:paraId="343BE11C" w14:textId="77777777" w:rsidR="00140D01" w:rsidRPr="00FE37CB" w:rsidRDefault="00140D01" w:rsidP="00140D01">
                  <w:pPr>
                    <w:spacing w:line="240" w:lineRule="auto"/>
                    <w:rPr>
                      <w:ins w:id="281" w:author="Valentin Simion" w:date="2018-12-21T12:36:00Z"/>
                      <w:rFonts w:ascii="Times New Roman" w:hAnsi="Times New Roman" w:cs="Times New Roman"/>
                      <w:i/>
                      <w:color w:val="FF0000"/>
                      <w:lang w:val="gsw-FR"/>
                    </w:rPr>
                  </w:pPr>
                </w:p>
              </w:tc>
              <w:tc>
                <w:tcPr>
                  <w:tcW w:w="900" w:type="dxa"/>
                  <w:shd w:val="clear" w:color="auto" w:fill="auto"/>
                </w:tcPr>
                <w:p w14:paraId="7837B813" w14:textId="77777777" w:rsidR="00140D01" w:rsidRPr="00FE37CB" w:rsidRDefault="00140D01" w:rsidP="00140D01">
                  <w:pPr>
                    <w:spacing w:line="240" w:lineRule="auto"/>
                    <w:rPr>
                      <w:ins w:id="282" w:author="Valentin Simion" w:date="2018-12-21T12:36:00Z"/>
                      <w:rFonts w:ascii="Times New Roman" w:hAnsi="Times New Roman" w:cs="Times New Roman"/>
                      <w:i/>
                      <w:color w:val="FF0000"/>
                      <w:lang w:val="gsw-FR"/>
                    </w:rPr>
                  </w:pPr>
                </w:p>
              </w:tc>
              <w:tc>
                <w:tcPr>
                  <w:tcW w:w="774" w:type="dxa"/>
                  <w:shd w:val="clear" w:color="auto" w:fill="auto"/>
                </w:tcPr>
                <w:p w14:paraId="0C9DA6FE" w14:textId="77777777" w:rsidR="00140D01" w:rsidRPr="00FE37CB" w:rsidRDefault="00140D01" w:rsidP="00140D01">
                  <w:pPr>
                    <w:spacing w:line="240" w:lineRule="auto"/>
                    <w:rPr>
                      <w:ins w:id="283" w:author="Valentin Simion" w:date="2018-12-21T12:36:00Z"/>
                      <w:rFonts w:ascii="Times New Roman" w:hAnsi="Times New Roman" w:cs="Times New Roman"/>
                      <w:i/>
                      <w:color w:val="FF0000"/>
                      <w:lang w:val="gsw-FR"/>
                    </w:rPr>
                  </w:pPr>
                </w:p>
              </w:tc>
              <w:tc>
                <w:tcPr>
                  <w:tcW w:w="1925" w:type="dxa"/>
                  <w:shd w:val="clear" w:color="auto" w:fill="auto"/>
                </w:tcPr>
                <w:p w14:paraId="171C1BF1" w14:textId="77777777" w:rsidR="00140D01" w:rsidRPr="00FE37CB" w:rsidRDefault="00140D01" w:rsidP="00140D01">
                  <w:pPr>
                    <w:spacing w:line="240" w:lineRule="auto"/>
                    <w:jc w:val="right"/>
                    <w:rPr>
                      <w:ins w:id="284" w:author="Valentin Simion" w:date="2018-12-21T12:36:00Z"/>
                      <w:rFonts w:ascii="Times New Roman" w:hAnsi="Times New Roman" w:cs="Times New Roman"/>
                      <w:i/>
                      <w:color w:val="FF0000"/>
                      <w:lang w:val="gsw-FR"/>
                    </w:rPr>
                  </w:pPr>
                </w:p>
              </w:tc>
            </w:tr>
            <w:tr w:rsidR="00140D01" w:rsidRPr="00FE37CB" w14:paraId="690BBFB2" w14:textId="77777777" w:rsidTr="00CC06D4">
              <w:trPr>
                <w:ins w:id="285" w:author="Valentin Simion" w:date="2018-12-21T12:36:00Z"/>
              </w:trPr>
              <w:tc>
                <w:tcPr>
                  <w:tcW w:w="4135" w:type="dxa"/>
                  <w:shd w:val="clear" w:color="auto" w:fill="auto"/>
                </w:tcPr>
                <w:p w14:paraId="47A17DC1" w14:textId="77777777" w:rsidR="00140D01" w:rsidRPr="00FE37CB" w:rsidRDefault="00140D01" w:rsidP="00140D01">
                  <w:pPr>
                    <w:spacing w:line="240" w:lineRule="auto"/>
                    <w:rPr>
                      <w:ins w:id="286" w:author="Valentin Simion" w:date="2018-12-21T12:36:00Z"/>
                      <w:rFonts w:ascii="Times New Roman" w:hAnsi="Times New Roman" w:cs="Times New Roman"/>
                      <w:i/>
                      <w:color w:val="FF0000"/>
                      <w:lang w:val="gsw-FR"/>
                    </w:rPr>
                  </w:pPr>
                </w:p>
              </w:tc>
              <w:tc>
                <w:tcPr>
                  <w:tcW w:w="1890" w:type="dxa"/>
                  <w:shd w:val="clear" w:color="auto" w:fill="auto"/>
                </w:tcPr>
                <w:p w14:paraId="19622FEE" w14:textId="77777777" w:rsidR="00140D01" w:rsidRPr="00FE37CB" w:rsidRDefault="00140D01" w:rsidP="00140D01">
                  <w:pPr>
                    <w:spacing w:line="240" w:lineRule="auto"/>
                    <w:rPr>
                      <w:ins w:id="287" w:author="Valentin Simion" w:date="2018-12-21T12:36:00Z"/>
                      <w:rFonts w:ascii="Times New Roman" w:hAnsi="Times New Roman" w:cs="Times New Roman"/>
                      <w:i/>
                      <w:color w:val="FF0000"/>
                      <w:lang w:val="gsw-FR"/>
                    </w:rPr>
                  </w:pPr>
                </w:p>
              </w:tc>
              <w:tc>
                <w:tcPr>
                  <w:tcW w:w="900" w:type="dxa"/>
                  <w:shd w:val="clear" w:color="auto" w:fill="auto"/>
                </w:tcPr>
                <w:p w14:paraId="66D576A1" w14:textId="77777777" w:rsidR="00140D01" w:rsidRPr="00FE37CB" w:rsidRDefault="00140D01" w:rsidP="00140D01">
                  <w:pPr>
                    <w:spacing w:line="240" w:lineRule="auto"/>
                    <w:rPr>
                      <w:ins w:id="288" w:author="Valentin Simion" w:date="2018-12-21T12:36:00Z"/>
                      <w:rFonts w:ascii="Times New Roman" w:hAnsi="Times New Roman" w:cs="Times New Roman"/>
                      <w:i/>
                      <w:color w:val="FF0000"/>
                      <w:lang w:val="gsw-FR"/>
                    </w:rPr>
                  </w:pPr>
                </w:p>
              </w:tc>
              <w:tc>
                <w:tcPr>
                  <w:tcW w:w="774" w:type="dxa"/>
                  <w:shd w:val="clear" w:color="auto" w:fill="auto"/>
                </w:tcPr>
                <w:p w14:paraId="2634EF08" w14:textId="77777777" w:rsidR="00140D01" w:rsidRPr="00FE37CB" w:rsidRDefault="00140D01" w:rsidP="00140D01">
                  <w:pPr>
                    <w:spacing w:line="240" w:lineRule="auto"/>
                    <w:rPr>
                      <w:ins w:id="289" w:author="Valentin Simion" w:date="2018-12-21T12:36:00Z"/>
                      <w:rFonts w:ascii="Times New Roman" w:hAnsi="Times New Roman" w:cs="Times New Roman"/>
                      <w:i/>
                      <w:color w:val="FF0000"/>
                      <w:lang w:val="gsw-FR"/>
                    </w:rPr>
                  </w:pPr>
                </w:p>
              </w:tc>
              <w:tc>
                <w:tcPr>
                  <w:tcW w:w="1925" w:type="dxa"/>
                  <w:shd w:val="clear" w:color="auto" w:fill="auto"/>
                </w:tcPr>
                <w:p w14:paraId="57C2D900" w14:textId="77777777" w:rsidR="00140D01" w:rsidRPr="00FE37CB" w:rsidRDefault="00140D01" w:rsidP="00140D01">
                  <w:pPr>
                    <w:spacing w:line="240" w:lineRule="auto"/>
                    <w:jc w:val="right"/>
                    <w:rPr>
                      <w:ins w:id="290" w:author="Valentin Simion" w:date="2018-12-21T12:36:00Z"/>
                      <w:rFonts w:ascii="Times New Roman" w:hAnsi="Times New Roman" w:cs="Times New Roman"/>
                      <w:i/>
                      <w:color w:val="FF0000"/>
                      <w:lang w:val="gsw-FR"/>
                    </w:rPr>
                  </w:pPr>
                </w:p>
              </w:tc>
            </w:tr>
            <w:tr w:rsidR="00140D01" w:rsidRPr="00FE37CB" w14:paraId="19471B6D" w14:textId="77777777" w:rsidTr="00CC06D4">
              <w:trPr>
                <w:ins w:id="291" w:author="Valentin Simion" w:date="2018-12-21T12:36:00Z"/>
              </w:trPr>
              <w:tc>
                <w:tcPr>
                  <w:tcW w:w="7699" w:type="dxa"/>
                  <w:gridSpan w:val="4"/>
                  <w:shd w:val="clear" w:color="auto" w:fill="auto"/>
                </w:tcPr>
                <w:p w14:paraId="02C602AF" w14:textId="77777777" w:rsidR="00140D01" w:rsidRPr="00FE37CB" w:rsidRDefault="00140D01" w:rsidP="00140D01">
                  <w:pPr>
                    <w:spacing w:line="240" w:lineRule="auto"/>
                    <w:jc w:val="right"/>
                    <w:rPr>
                      <w:ins w:id="292" w:author="Valentin Simion" w:date="2018-12-21T12:36:00Z"/>
                      <w:rFonts w:ascii="Times New Roman" w:hAnsi="Times New Roman" w:cs="Times New Roman"/>
                      <w:i/>
                      <w:color w:val="FF0000"/>
                      <w:lang w:val="gsw-FR"/>
                    </w:rPr>
                  </w:pPr>
                  <w:ins w:id="293" w:author="Valentin Simion" w:date="2018-12-21T12:36:00Z">
                    <w:r w:rsidRPr="00FE37CB">
                      <w:rPr>
                        <w:rFonts w:ascii="Times New Roman" w:hAnsi="Times New Roman" w:cs="Times New Roman"/>
                        <w:i/>
                        <w:color w:val="FF0000"/>
                        <w:lang w:val="gsw-FR"/>
                      </w:rPr>
                      <w:t>TOTAL (Euro)</w:t>
                    </w:r>
                  </w:ins>
                </w:p>
              </w:tc>
              <w:tc>
                <w:tcPr>
                  <w:tcW w:w="1925" w:type="dxa"/>
                  <w:shd w:val="clear" w:color="auto" w:fill="auto"/>
                </w:tcPr>
                <w:p w14:paraId="0161A016" w14:textId="77777777" w:rsidR="00140D01" w:rsidRPr="00FE37CB" w:rsidRDefault="00140D01" w:rsidP="00140D01">
                  <w:pPr>
                    <w:spacing w:line="240" w:lineRule="auto"/>
                    <w:jc w:val="right"/>
                    <w:rPr>
                      <w:ins w:id="294" w:author="Valentin Simion" w:date="2018-12-21T12:36:00Z"/>
                      <w:rFonts w:ascii="Times New Roman" w:hAnsi="Times New Roman" w:cs="Times New Roman"/>
                      <w:i/>
                      <w:color w:val="FF0000"/>
                      <w:lang w:val="gsw-FR"/>
                    </w:rPr>
                  </w:pPr>
                </w:p>
              </w:tc>
            </w:tr>
          </w:tbl>
          <w:p w14:paraId="57F3EE3F" w14:textId="77777777" w:rsidR="00140D01" w:rsidRPr="00FE37CB" w:rsidRDefault="00140D01" w:rsidP="00140D01">
            <w:pPr>
              <w:rPr>
                <w:ins w:id="295" w:author="Valentin Simion" w:date="2018-12-21T12:36:00Z"/>
                <w:rFonts w:ascii="Times New Roman" w:hAnsi="Times New Roman" w:cs="Times New Roman"/>
                <w:i/>
                <w:color w:val="FF0000"/>
                <w:lang w:val="gsw-FR"/>
              </w:rPr>
            </w:pPr>
            <w:ins w:id="296" w:author="Valentin Simion" w:date="2018-12-21T12:36:00Z">
              <w:r w:rsidRPr="00FE37CB">
                <w:rPr>
                  <w:rFonts w:ascii="Times New Roman" w:hAnsi="Times New Roman" w:cs="Times New Roman"/>
                  <w:i/>
                  <w:color w:val="FF0000"/>
                  <w:lang w:val="gsw-FR"/>
                </w:rPr>
                <w:t>Investitii estimative total (preturi curente, fără TVA)</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4"/>
              <w:gridCol w:w="1798"/>
            </w:tblGrid>
            <w:tr w:rsidR="00140D01" w:rsidRPr="00FE37CB" w14:paraId="214A9B7C" w14:textId="77777777" w:rsidTr="00CC06D4">
              <w:trPr>
                <w:ins w:id="297" w:author="Valentin Simion" w:date="2018-12-21T12:36:00Z"/>
              </w:trPr>
              <w:tc>
                <w:tcPr>
                  <w:tcW w:w="7264" w:type="dxa"/>
                  <w:shd w:val="clear" w:color="auto" w:fill="auto"/>
                </w:tcPr>
                <w:p w14:paraId="4407C2CE" w14:textId="77777777" w:rsidR="00140D01" w:rsidRPr="00FE37CB" w:rsidRDefault="00140D01" w:rsidP="00140D01">
                  <w:pPr>
                    <w:spacing w:line="240" w:lineRule="auto"/>
                    <w:jc w:val="center"/>
                    <w:rPr>
                      <w:ins w:id="298" w:author="Valentin Simion" w:date="2018-12-21T12:36:00Z"/>
                      <w:rFonts w:ascii="Times New Roman" w:hAnsi="Times New Roman" w:cs="Times New Roman"/>
                      <w:i/>
                      <w:color w:val="FF0000"/>
                      <w:lang w:val="gsw-FR"/>
                    </w:rPr>
                  </w:pPr>
                  <w:ins w:id="299" w:author="Valentin Simion" w:date="2018-12-21T12:36:00Z">
                    <w:r w:rsidRPr="00FE37CB">
                      <w:rPr>
                        <w:rFonts w:ascii="Times New Roman" w:hAnsi="Times New Roman" w:cs="Times New Roman"/>
                        <w:i/>
                        <w:color w:val="FF0000"/>
                        <w:lang w:val="gsw-FR"/>
                      </w:rPr>
                      <w:t xml:space="preserve">Descriere </w:t>
                    </w:r>
                  </w:ins>
                </w:p>
              </w:tc>
              <w:tc>
                <w:tcPr>
                  <w:tcW w:w="1798" w:type="dxa"/>
                  <w:shd w:val="clear" w:color="auto" w:fill="auto"/>
                </w:tcPr>
                <w:p w14:paraId="78C935AB" w14:textId="77777777" w:rsidR="00140D01" w:rsidRPr="00FE37CB" w:rsidRDefault="00140D01" w:rsidP="00140D01">
                  <w:pPr>
                    <w:spacing w:line="240" w:lineRule="auto"/>
                    <w:jc w:val="center"/>
                    <w:rPr>
                      <w:ins w:id="300" w:author="Valentin Simion" w:date="2018-12-21T12:36:00Z"/>
                      <w:rFonts w:ascii="Times New Roman" w:hAnsi="Times New Roman" w:cs="Times New Roman"/>
                      <w:i/>
                      <w:color w:val="FF0000"/>
                      <w:lang w:val="gsw-FR"/>
                    </w:rPr>
                  </w:pPr>
                  <w:ins w:id="301" w:author="Valentin Simion" w:date="2018-12-21T12:36:00Z">
                    <w:r w:rsidRPr="00FE37CB">
                      <w:rPr>
                        <w:rFonts w:ascii="Times New Roman" w:hAnsi="Times New Roman" w:cs="Times New Roman"/>
                        <w:i/>
                        <w:color w:val="FF0000"/>
                        <w:lang w:val="gsw-FR"/>
                      </w:rPr>
                      <w:t>Cost total</w:t>
                    </w:r>
                  </w:ins>
                </w:p>
                <w:p w14:paraId="5A1CE358" w14:textId="77777777" w:rsidR="00140D01" w:rsidRPr="00FE37CB" w:rsidRDefault="00140D01" w:rsidP="00140D01">
                  <w:pPr>
                    <w:spacing w:line="240" w:lineRule="auto"/>
                    <w:jc w:val="center"/>
                    <w:rPr>
                      <w:ins w:id="302" w:author="Valentin Simion" w:date="2018-12-21T12:36:00Z"/>
                      <w:rFonts w:ascii="Times New Roman" w:hAnsi="Times New Roman" w:cs="Times New Roman"/>
                      <w:i/>
                      <w:color w:val="FF0000"/>
                      <w:lang w:val="gsw-FR"/>
                    </w:rPr>
                  </w:pPr>
                  <w:ins w:id="303" w:author="Valentin Simion" w:date="2018-12-21T12:36:00Z">
                    <w:r w:rsidRPr="00FE37CB">
                      <w:rPr>
                        <w:rFonts w:ascii="Times New Roman" w:hAnsi="Times New Roman" w:cs="Times New Roman"/>
                        <w:i/>
                        <w:color w:val="FF0000"/>
                        <w:lang w:val="gsw-FR"/>
                      </w:rPr>
                      <w:lastRenderedPageBreak/>
                      <w:t>(Euro)</w:t>
                    </w:r>
                  </w:ins>
                </w:p>
              </w:tc>
            </w:tr>
            <w:tr w:rsidR="00140D01" w:rsidRPr="00FE37CB" w14:paraId="79C8C379" w14:textId="77777777" w:rsidTr="00CC06D4">
              <w:trPr>
                <w:ins w:id="304" w:author="Valentin Simion" w:date="2018-12-21T12:36:00Z"/>
              </w:trPr>
              <w:tc>
                <w:tcPr>
                  <w:tcW w:w="9062" w:type="dxa"/>
                  <w:gridSpan w:val="2"/>
                  <w:shd w:val="clear" w:color="auto" w:fill="auto"/>
                </w:tcPr>
                <w:p w14:paraId="463BA8D5" w14:textId="77777777" w:rsidR="00140D01" w:rsidRPr="00FE37CB" w:rsidRDefault="00140D01" w:rsidP="00140D01">
                  <w:pPr>
                    <w:spacing w:line="240" w:lineRule="auto"/>
                    <w:rPr>
                      <w:ins w:id="305" w:author="Valentin Simion" w:date="2018-12-21T12:36:00Z"/>
                      <w:rFonts w:ascii="Times New Roman" w:hAnsi="Times New Roman" w:cs="Times New Roman"/>
                      <w:i/>
                      <w:color w:val="FF0000"/>
                      <w:lang w:val="gsw-FR"/>
                    </w:rPr>
                  </w:pPr>
                  <w:ins w:id="306" w:author="Valentin Simion" w:date="2018-12-21T12:36:00Z">
                    <w:r w:rsidRPr="00FE37CB">
                      <w:rPr>
                        <w:rFonts w:ascii="Times New Roman" w:hAnsi="Times New Roman" w:cs="Times New Roman"/>
                        <w:i/>
                        <w:color w:val="FF0000"/>
                        <w:lang w:val="gsw-FR"/>
                      </w:rPr>
                      <w:lastRenderedPageBreak/>
                      <w:t>INVESTITII DIRECTE</w:t>
                    </w:r>
                  </w:ins>
                </w:p>
              </w:tc>
            </w:tr>
            <w:tr w:rsidR="00140D01" w:rsidRPr="00FE37CB" w14:paraId="2FD44356" w14:textId="77777777" w:rsidTr="00CC06D4">
              <w:trPr>
                <w:ins w:id="307" w:author="Valentin Simion" w:date="2018-12-21T12:36:00Z"/>
              </w:trPr>
              <w:tc>
                <w:tcPr>
                  <w:tcW w:w="7264" w:type="dxa"/>
                  <w:shd w:val="clear" w:color="auto" w:fill="auto"/>
                </w:tcPr>
                <w:p w14:paraId="25FFFFD4" w14:textId="77777777" w:rsidR="00140D01" w:rsidRPr="00FE37CB" w:rsidRDefault="00140D01" w:rsidP="00140D01">
                  <w:pPr>
                    <w:spacing w:line="240" w:lineRule="auto"/>
                    <w:rPr>
                      <w:ins w:id="308" w:author="Valentin Simion" w:date="2018-12-21T12:36:00Z"/>
                      <w:rFonts w:ascii="Times New Roman" w:hAnsi="Times New Roman" w:cs="Times New Roman"/>
                      <w:i/>
                      <w:color w:val="FF0000"/>
                      <w:lang w:val="gsw-FR"/>
                    </w:rPr>
                  </w:pPr>
                  <w:ins w:id="309" w:author="Valentin Simion" w:date="2018-12-21T12:36:00Z">
                    <w:r>
                      <w:rPr>
                        <w:rFonts w:ascii="Times New Roman" w:hAnsi="Times New Roman" w:cs="Times New Roman"/>
                        <w:i/>
                        <w:color w:val="FF0000"/>
                        <w:lang w:val="gsw-FR"/>
                      </w:rPr>
                      <w:t>Investiții estimative infrastructură verde&amp;nonstructurale</w:t>
                    </w:r>
                    <w:r w:rsidRPr="00FE37CB" w:rsidDel="0025233C">
                      <w:rPr>
                        <w:rFonts w:ascii="Times New Roman" w:hAnsi="Times New Roman" w:cs="Times New Roman"/>
                        <w:i/>
                        <w:color w:val="FF0000"/>
                        <w:lang w:val="gsw-FR"/>
                      </w:rPr>
                      <w:t xml:space="preserve"> </w:t>
                    </w:r>
                  </w:ins>
                </w:p>
              </w:tc>
              <w:tc>
                <w:tcPr>
                  <w:tcW w:w="1798" w:type="dxa"/>
                  <w:shd w:val="clear" w:color="auto" w:fill="auto"/>
                </w:tcPr>
                <w:p w14:paraId="6906400E" w14:textId="77777777" w:rsidR="00140D01" w:rsidRPr="00FE37CB" w:rsidRDefault="00140D01" w:rsidP="00140D01">
                  <w:pPr>
                    <w:spacing w:line="240" w:lineRule="auto"/>
                    <w:jc w:val="right"/>
                    <w:rPr>
                      <w:ins w:id="310" w:author="Valentin Simion" w:date="2018-12-21T12:36:00Z"/>
                      <w:rFonts w:ascii="Times New Roman" w:hAnsi="Times New Roman" w:cs="Times New Roman"/>
                      <w:i/>
                      <w:color w:val="FF0000"/>
                      <w:lang w:val="gsw-FR"/>
                    </w:rPr>
                  </w:pPr>
                </w:p>
              </w:tc>
            </w:tr>
            <w:tr w:rsidR="00140D01" w:rsidRPr="00FE37CB" w14:paraId="74BAFEA2" w14:textId="77777777" w:rsidTr="00CC06D4">
              <w:trPr>
                <w:ins w:id="311" w:author="Valentin Simion" w:date="2018-12-21T12:36:00Z"/>
              </w:trPr>
              <w:tc>
                <w:tcPr>
                  <w:tcW w:w="7264" w:type="dxa"/>
                  <w:shd w:val="clear" w:color="auto" w:fill="auto"/>
                </w:tcPr>
                <w:p w14:paraId="7D280372" w14:textId="77777777" w:rsidR="00140D01" w:rsidRPr="00FE37CB" w:rsidRDefault="00140D01" w:rsidP="00140D01">
                  <w:pPr>
                    <w:spacing w:line="240" w:lineRule="auto"/>
                    <w:rPr>
                      <w:ins w:id="312" w:author="Valentin Simion" w:date="2018-12-21T12:36:00Z"/>
                      <w:rFonts w:ascii="Times New Roman" w:hAnsi="Times New Roman" w:cs="Times New Roman"/>
                      <w:i/>
                      <w:color w:val="FF0000"/>
                      <w:lang w:val="gsw-FR"/>
                    </w:rPr>
                  </w:pPr>
                  <w:ins w:id="313" w:author="Valentin Simion" w:date="2018-12-21T12:36:00Z">
                    <w:r w:rsidRPr="00FE37CB">
                      <w:rPr>
                        <w:rFonts w:ascii="Times New Roman" w:hAnsi="Times New Roman" w:cs="Times New Roman"/>
                        <w:i/>
                        <w:color w:val="FF0000"/>
                        <w:lang w:val="gsw-FR"/>
                      </w:rPr>
                      <w:t xml:space="preserve">Investitii estimative </w:t>
                    </w:r>
                    <w:r>
                      <w:rPr>
                        <w:rFonts w:ascii="Times New Roman" w:hAnsi="Times New Roman" w:cs="Times New Roman"/>
                        <w:i/>
                        <w:color w:val="FF0000"/>
                        <w:lang w:val="gsw-FR"/>
                      </w:rPr>
                      <w:t>structurale</w:t>
                    </w:r>
                  </w:ins>
                </w:p>
              </w:tc>
              <w:tc>
                <w:tcPr>
                  <w:tcW w:w="1798" w:type="dxa"/>
                  <w:shd w:val="clear" w:color="auto" w:fill="auto"/>
                </w:tcPr>
                <w:p w14:paraId="03191804" w14:textId="77777777" w:rsidR="00140D01" w:rsidRPr="00FE37CB" w:rsidRDefault="00140D01" w:rsidP="00140D01">
                  <w:pPr>
                    <w:spacing w:line="240" w:lineRule="auto"/>
                    <w:jc w:val="right"/>
                    <w:rPr>
                      <w:ins w:id="314" w:author="Valentin Simion" w:date="2018-12-21T12:36:00Z"/>
                      <w:rFonts w:ascii="Times New Roman" w:hAnsi="Times New Roman" w:cs="Times New Roman"/>
                      <w:i/>
                      <w:color w:val="FF0000"/>
                      <w:lang w:val="gsw-FR"/>
                    </w:rPr>
                  </w:pPr>
                </w:p>
              </w:tc>
            </w:tr>
            <w:tr w:rsidR="00140D01" w:rsidRPr="00FE37CB" w14:paraId="60434B62" w14:textId="77777777" w:rsidTr="00CC06D4">
              <w:trPr>
                <w:ins w:id="315" w:author="Valentin Simion" w:date="2018-12-21T12:36:00Z"/>
              </w:trPr>
              <w:tc>
                <w:tcPr>
                  <w:tcW w:w="7264" w:type="dxa"/>
                  <w:shd w:val="clear" w:color="auto" w:fill="auto"/>
                </w:tcPr>
                <w:p w14:paraId="44C77B00" w14:textId="77777777" w:rsidR="00140D01" w:rsidRPr="00FE37CB" w:rsidRDefault="00140D01" w:rsidP="00140D01">
                  <w:pPr>
                    <w:spacing w:line="240" w:lineRule="auto"/>
                    <w:jc w:val="right"/>
                    <w:rPr>
                      <w:ins w:id="316" w:author="Valentin Simion" w:date="2018-12-21T12:36:00Z"/>
                      <w:rFonts w:ascii="Times New Roman" w:hAnsi="Times New Roman" w:cs="Times New Roman"/>
                      <w:i/>
                      <w:color w:val="FF0000"/>
                      <w:lang w:val="gsw-FR"/>
                    </w:rPr>
                  </w:pPr>
                  <w:ins w:id="317" w:author="Valentin Simion" w:date="2018-12-21T12:36:00Z">
                    <w:r w:rsidRPr="00FE37CB">
                      <w:rPr>
                        <w:rFonts w:ascii="Times New Roman" w:hAnsi="Times New Roman" w:cs="Times New Roman"/>
                        <w:i/>
                        <w:color w:val="FF0000"/>
                        <w:lang w:val="gsw-FR"/>
                      </w:rPr>
                      <w:t>Total investitii directe (Euro)</w:t>
                    </w:r>
                  </w:ins>
                </w:p>
              </w:tc>
              <w:tc>
                <w:tcPr>
                  <w:tcW w:w="1798" w:type="dxa"/>
                  <w:shd w:val="clear" w:color="auto" w:fill="auto"/>
                </w:tcPr>
                <w:p w14:paraId="33C67A01" w14:textId="77777777" w:rsidR="00140D01" w:rsidRPr="00FE37CB" w:rsidRDefault="00140D01" w:rsidP="00140D01">
                  <w:pPr>
                    <w:spacing w:line="240" w:lineRule="auto"/>
                    <w:jc w:val="right"/>
                    <w:rPr>
                      <w:ins w:id="318" w:author="Valentin Simion" w:date="2018-12-21T12:36:00Z"/>
                      <w:rFonts w:ascii="Times New Roman" w:hAnsi="Times New Roman" w:cs="Times New Roman"/>
                      <w:i/>
                      <w:color w:val="FF0000"/>
                      <w:lang w:val="gsw-FR"/>
                    </w:rPr>
                  </w:pPr>
                </w:p>
              </w:tc>
            </w:tr>
            <w:tr w:rsidR="00140D01" w:rsidRPr="00FE37CB" w14:paraId="4424D7A7" w14:textId="77777777" w:rsidTr="00CC06D4">
              <w:trPr>
                <w:ins w:id="319" w:author="Valentin Simion" w:date="2018-12-21T12:36:00Z"/>
              </w:trPr>
              <w:tc>
                <w:tcPr>
                  <w:tcW w:w="9062" w:type="dxa"/>
                  <w:gridSpan w:val="2"/>
                  <w:shd w:val="clear" w:color="auto" w:fill="auto"/>
                </w:tcPr>
                <w:p w14:paraId="10AFD256" w14:textId="77777777" w:rsidR="00140D01" w:rsidRPr="00FE37CB" w:rsidRDefault="00140D01" w:rsidP="00140D01">
                  <w:pPr>
                    <w:spacing w:line="240" w:lineRule="auto"/>
                    <w:rPr>
                      <w:ins w:id="320" w:author="Valentin Simion" w:date="2018-12-21T12:36:00Z"/>
                      <w:rFonts w:ascii="Times New Roman" w:hAnsi="Times New Roman" w:cs="Times New Roman"/>
                      <w:i/>
                      <w:color w:val="FF0000"/>
                      <w:lang w:val="gsw-FR"/>
                    </w:rPr>
                  </w:pPr>
                  <w:ins w:id="321" w:author="Valentin Simion" w:date="2018-12-21T12:36:00Z">
                    <w:r w:rsidRPr="00FE37CB">
                      <w:rPr>
                        <w:rFonts w:ascii="Times New Roman" w:hAnsi="Times New Roman" w:cs="Times New Roman"/>
                        <w:i/>
                        <w:color w:val="FF0000"/>
                        <w:lang w:val="gsw-FR"/>
                      </w:rPr>
                      <w:t>INVESTITII INDIRECTE</w:t>
                    </w:r>
                  </w:ins>
                </w:p>
              </w:tc>
            </w:tr>
            <w:tr w:rsidR="00140D01" w:rsidRPr="00FE37CB" w14:paraId="430B76A9" w14:textId="77777777" w:rsidTr="00CC06D4">
              <w:trPr>
                <w:ins w:id="322" w:author="Valentin Simion" w:date="2018-12-21T12:36:00Z"/>
              </w:trPr>
              <w:tc>
                <w:tcPr>
                  <w:tcW w:w="7264" w:type="dxa"/>
                  <w:shd w:val="clear" w:color="auto" w:fill="auto"/>
                </w:tcPr>
                <w:p w14:paraId="5471F42A" w14:textId="77777777" w:rsidR="00140D01" w:rsidRPr="00FE37CB" w:rsidRDefault="00140D01" w:rsidP="00140D01">
                  <w:pPr>
                    <w:spacing w:line="240" w:lineRule="auto"/>
                    <w:rPr>
                      <w:ins w:id="323" w:author="Valentin Simion" w:date="2018-12-21T12:36:00Z"/>
                      <w:rFonts w:ascii="Times New Roman" w:hAnsi="Times New Roman" w:cs="Times New Roman"/>
                      <w:i/>
                      <w:color w:val="FF0000"/>
                      <w:lang w:val="gsw-FR"/>
                    </w:rPr>
                  </w:pPr>
                  <w:ins w:id="324" w:author="Valentin Simion" w:date="2018-12-21T12:36:00Z">
                    <w:r w:rsidRPr="00FE37CB">
                      <w:rPr>
                        <w:rFonts w:ascii="Times New Roman" w:hAnsi="Times New Roman" w:cs="Times New Roman"/>
                        <w:i/>
                        <w:color w:val="FF0000"/>
                        <w:lang w:val="gsw-FR"/>
                      </w:rPr>
                      <w:t>Cheltuieli de proiectare</w:t>
                    </w:r>
                  </w:ins>
                </w:p>
              </w:tc>
              <w:tc>
                <w:tcPr>
                  <w:tcW w:w="1798" w:type="dxa"/>
                  <w:shd w:val="clear" w:color="auto" w:fill="auto"/>
                </w:tcPr>
                <w:p w14:paraId="32B0C893" w14:textId="77777777" w:rsidR="00140D01" w:rsidRPr="00FE37CB" w:rsidRDefault="00140D01" w:rsidP="00140D01">
                  <w:pPr>
                    <w:spacing w:line="240" w:lineRule="auto"/>
                    <w:jc w:val="right"/>
                    <w:rPr>
                      <w:ins w:id="325" w:author="Valentin Simion" w:date="2018-12-21T12:36:00Z"/>
                      <w:rFonts w:ascii="Times New Roman" w:hAnsi="Times New Roman" w:cs="Times New Roman"/>
                      <w:i/>
                      <w:color w:val="FF0000"/>
                      <w:lang w:val="gsw-FR"/>
                    </w:rPr>
                  </w:pPr>
                </w:p>
              </w:tc>
            </w:tr>
            <w:tr w:rsidR="00140D01" w:rsidRPr="00FE37CB" w14:paraId="7CCBA786" w14:textId="77777777" w:rsidTr="00CC06D4">
              <w:trPr>
                <w:ins w:id="326" w:author="Valentin Simion" w:date="2018-12-21T12:36:00Z"/>
              </w:trPr>
              <w:tc>
                <w:tcPr>
                  <w:tcW w:w="7264" w:type="dxa"/>
                  <w:shd w:val="clear" w:color="auto" w:fill="auto"/>
                </w:tcPr>
                <w:p w14:paraId="29D40145" w14:textId="77777777" w:rsidR="00140D01" w:rsidRPr="00FE37CB" w:rsidRDefault="00140D01" w:rsidP="00140D01">
                  <w:pPr>
                    <w:spacing w:line="240" w:lineRule="auto"/>
                    <w:rPr>
                      <w:ins w:id="327" w:author="Valentin Simion" w:date="2018-12-21T12:36:00Z"/>
                      <w:rFonts w:ascii="Times New Roman" w:hAnsi="Times New Roman" w:cs="Times New Roman"/>
                      <w:i/>
                      <w:color w:val="FF0000"/>
                      <w:lang w:val="gsw-FR"/>
                    </w:rPr>
                  </w:pPr>
                  <w:ins w:id="328" w:author="Valentin Simion" w:date="2018-12-21T12:36:00Z">
                    <w:r w:rsidRPr="00FE37CB">
                      <w:rPr>
                        <w:rFonts w:ascii="Times New Roman" w:hAnsi="Times New Roman" w:cs="Times New Roman"/>
                        <w:i/>
                        <w:color w:val="FF0000"/>
                        <w:lang w:val="gsw-FR"/>
                      </w:rPr>
                      <w:t>Cheltuieli de asistenta tehnica suplimentara (ex: asistenta tehnica acordata de proiectant pe perioada de executie, verificari tehnice conform legii 10/1995 privind calitatea in constructii)</w:t>
                    </w:r>
                  </w:ins>
                </w:p>
              </w:tc>
              <w:tc>
                <w:tcPr>
                  <w:tcW w:w="1798" w:type="dxa"/>
                  <w:shd w:val="clear" w:color="auto" w:fill="auto"/>
                </w:tcPr>
                <w:p w14:paraId="45417FAB" w14:textId="77777777" w:rsidR="00140D01" w:rsidRPr="00FE37CB" w:rsidRDefault="00140D01" w:rsidP="00140D01">
                  <w:pPr>
                    <w:spacing w:line="240" w:lineRule="auto"/>
                    <w:jc w:val="right"/>
                    <w:rPr>
                      <w:ins w:id="329" w:author="Valentin Simion" w:date="2018-12-21T12:36:00Z"/>
                      <w:rFonts w:ascii="Times New Roman" w:hAnsi="Times New Roman" w:cs="Times New Roman"/>
                      <w:i/>
                      <w:color w:val="FF0000"/>
                      <w:lang w:val="gsw-FR"/>
                    </w:rPr>
                  </w:pPr>
                </w:p>
              </w:tc>
            </w:tr>
            <w:tr w:rsidR="00140D01" w:rsidRPr="00FE37CB" w14:paraId="109488DE" w14:textId="77777777" w:rsidTr="00CC06D4">
              <w:trPr>
                <w:ins w:id="330" w:author="Valentin Simion" w:date="2018-12-21T12:36:00Z"/>
              </w:trPr>
              <w:tc>
                <w:tcPr>
                  <w:tcW w:w="7264" w:type="dxa"/>
                  <w:shd w:val="clear" w:color="auto" w:fill="auto"/>
                </w:tcPr>
                <w:p w14:paraId="2BE6A8CE" w14:textId="77777777" w:rsidR="00140D01" w:rsidRPr="00FE37CB" w:rsidRDefault="00140D01" w:rsidP="00140D01">
                  <w:pPr>
                    <w:spacing w:line="240" w:lineRule="auto"/>
                    <w:rPr>
                      <w:ins w:id="331" w:author="Valentin Simion" w:date="2018-12-21T12:36:00Z"/>
                      <w:rFonts w:ascii="Times New Roman" w:hAnsi="Times New Roman" w:cs="Times New Roman"/>
                      <w:i/>
                      <w:color w:val="FF0000"/>
                      <w:lang w:val="gsw-FR"/>
                    </w:rPr>
                  </w:pPr>
                  <w:ins w:id="332" w:author="Valentin Simion" w:date="2018-12-21T12:36:00Z">
                    <w:r w:rsidRPr="00FE37CB">
                      <w:rPr>
                        <w:rFonts w:ascii="Times New Roman" w:hAnsi="Times New Roman" w:cs="Times New Roman"/>
                        <w:i/>
                        <w:color w:val="FF0000"/>
                        <w:lang w:val="gsw-FR"/>
                      </w:rPr>
                      <w:t>Cheltuieli de supervizare a contractelor de lucrari</w:t>
                    </w:r>
                  </w:ins>
                </w:p>
              </w:tc>
              <w:tc>
                <w:tcPr>
                  <w:tcW w:w="1798" w:type="dxa"/>
                  <w:shd w:val="clear" w:color="auto" w:fill="auto"/>
                </w:tcPr>
                <w:p w14:paraId="4AE6BAAE" w14:textId="77777777" w:rsidR="00140D01" w:rsidRPr="00FE37CB" w:rsidRDefault="00140D01" w:rsidP="00140D01">
                  <w:pPr>
                    <w:spacing w:line="240" w:lineRule="auto"/>
                    <w:jc w:val="right"/>
                    <w:rPr>
                      <w:ins w:id="333" w:author="Valentin Simion" w:date="2018-12-21T12:36:00Z"/>
                      <w:rFonts w:ascii="Times New Roman" w:hAnsi="Times New Roman" w:cs="Times New Roman"/>
                      <w:i/>
                      <w:color w:val="FF0000"/>
                      <w:lang w:val="gsw-FR"/>
                    </w:rPr>
                  </w:pPr>
                </w:p>
              </w:tc>
            </w:tr>
            <w:tr w:rsidR="00140D01" w:rsidRPr="00FE37CB" w14:paraId="3019E96B" w14:textId="77777777" w:rsidTr="00CC06D4">
              <w:trPr>
                <w:ins w:id="334" w:author="Valentin Simion" w:date="2018-12-21T12:36:00Z"/>
              </w:trPr>
              <w:tc>
                <w:tcPr>
                  <w:tcW w:w="7264" w:type="dxa"/>
                  <w:shd w:val="clear" w:color="auto" w:fill="auto"/>
                </w:tcPr>
                <w:p w14:paraId="2D537674" w14:textId="77777777" w:rsidR="00140D01" w:rsidRPr="00FE37CB" w:rsidRDefault="00140D01" w:rsidP="00140D01">
                  <w:pPr>
                    <w:spacing w:line="240" w:lineRule="auto"/>
                    <w:rPr>
                      <w:ins w:id="335" w:author="Valentin Simion" w:date="2018-12-21T12:36:00Z"/>
                      <w:rFonts w:ascii="Times New Roman" w:hAnsi="Times New Roman" w:cs="Times New Roman"/>
                      <w:i/>
                      <w:color w:val="FF0000"/>
                      <w:lang w:val="gsw-FR"/>
                    </w:rPr>
                  </w:pPr>
                  <w:ins w:id="336" w:author="Valentin Simion" w:date="2018-12-21T12:36:00Z">
                    <w:r w:rsidRPr="00FE37CB">
                      <w:rPr>
                        <w:rFonts w:ascii="Times New Roman" w:hAnsi="Times New Roman" w:cs="Times New Roman"/>
                        <w:i/>
                        <w:color w:val="FF0000"/>
                        <w:lang w:val="gsw-FR"/>
                      </w:rPr>
                      <w:t>Cheltuieli diverse si neprevazute</w:t>
                    </w:r>
                  </w:ins>
                </w:p>
              </w:tc>
              <w:tc>
                <w:tcPr>
                  <w:tcW w:w="1798" w:type="dxa"/>
                  <w:shd w:val="clear" w:color="auto" w:fill="auto"/>
                </w:tcPr>
                <w:p w14:paraId="75F416C1" w14:textId="77777777" w:rsidR="00140D01" w:rsidRPr="00FE37CB" w:rsidRDefault="00140D01" w:rsidP="00140D01">
                  <w:pPr>
                    <w:spacing w:line="240" w:lineRule="auto"/>
                    <w:jc w:val="right"/>
                    <w:rPr>
                      <w:ins w:id="337" w:author="Valentin Simion" w:date="2018-12-21T12:36:00Z"/>
                      <w:rFonts w:ascii="Times New Roman" w:hAnsi="Times New Roman" w:cs="Times New Roman"/>
                      <w:i/>
                      <w:color w:val="FF0000"/>
                      <w:lang w:val="gsw-FR"/>
                    </w:rPr>
                  </w:pPr>
                </w:p>
              </w:tc>
            </w:tr>
            <w:tr w:rsidR="00140D01" w:rsidRPr="00FE37CB" w14:paraId="3933BECA" w14:textId="77777777" w:rsidTr="00CC06D4">
              <w:trPr>
                <w:ins w:id="338" w:author="Valentin Simion" w:date="2018-12-21T12:36:00Z"/>
              </w:trPr>
              <w:tc>
                <w:tcPr>
                  <w:tcW w:w="7264" w:type="dxa"/>
                  <w:shd w:val="clear" w:color="auto" w:fill="auto"/>
                </w:tcPr>
                <w:p w14:paraId="6D1C78B9" w14:textId="77777777" w:rsidR="00140D01" w:rsidRPr="00FE37CB" w:rsidRDefault="00140D01" w:rsidP="00140D01">
                  <w:pPr>
                    <w:spacing w:line="240" w:lineRule="auto"/>
                    <w:rPr>
                      <w:ins w:id="339" w:author="Valentin Simion" w:date="2018-12-21T12:36:00Z"/>
                      <w:rFonts w:ascii="Times New Roman" w:hAnsi="Times New Roman" w:cs="Times New Roman"/>
                      <w:i/>
                      <w:color w:val="FF0000"/>
                      <w:lang w:val="gsw-FR"/>
                    </w:rPr>
                  </w:pPr>
                  <w:ins w:id="340" w:author="Valentin Simion" w:date="2018-12-21T12:36:00Z">
                    <w:r w:rsidRPr="00FE37CB">
                      <w:rPr>
                        <w:rFonts w:ascii="Times New Roman" w:hAnsi="Times New Roman" w:cs="Times New Roman"/>
                        <w:i/>
                        <w:color w:val="FF0000"/>
                        <w:lang w:val="gsw-FR"/>
                      </w:rPr>
                      <w:t>Cheltuieli cu taxe, avize, acorduri si autorizatii</w:t>
                    </w:r>
                  </w:ins>
                </w:p>
              </w:tc>
              <w:tc>
                <w:tcPr>
                  <w:tcW w:w="1798" w:type="dxa"/>
                  <w:shd w:val="clear" w:color="auto" w:fill="auto"/>
                </w:tcPr>
                <w:p w14:paraId="78503CA7" w14:textId="77777777" w:rsidR="00140D01" w:rsidRPr="00FE37CB" w:rsidRDefault="00140D01" w:rsidP="00140D01">
                  <w:pPr>
                    <w:spacing w:line="240" w:lineRule="auto"/>
                    <w:jc w:val="right"/>
                    <w:rPr>
                      <w:ins w:id="341" w:author="Valentin Simion" w:date="2018-12-21T12:36:00Z"/>
                      <w:rFonts w:ascii="Times New Roman" w:hAnsi="Times New Roman" w:cs="Times New Roman"/>
                      <w:i/>
                      <w:color w:val="FF0000"/>
                      <w:lang w:val="gsw-FR"/>
                    </w:rPr>
                  </w:pPr>
                </w:p>
              </w:tc>
            </w:tr>
            <w:tr w:rsidR="00140D01" w:rsidRPr="00FE37CB" w14:paraId="2D1E0582" w14:textId="77777777" w:rsidTr="00CC06D4">
              <w:trPr>
                <w:ins w:id="342" w:author="Valentin Simion" w:date="2018-12-21T12:36:00Z"/>
              </w:trPr>
              <w:tc>
                <w:tcPr>
                  <w:tcW w:w="7264" w:type="dxa"/>
                  <w:shd w:val="clear" w:color="auto" w:fill="auto"/>
                </w:tcPr>
                <w:p w14:paraId="112B296C" w14:textId="77777777" w:rsidR="00140D01" w:rsidRPr="00FE37CB" w:rsidRDefault="00140D01" w:rsidP="00140D01">
                  <w:pPr>
                    <w:spacing w:line="240" w:lineRule="auto"/>
                    <w:rPr>
                      <w:ins w:id="343" w:author="Valentin Simion" w:date="2018-12-21T12:36:00Z"/>
                      <w:rFonts w:ascii="Times New Roman" w:hAnsi="Times New Roman" w:cs="Times New Roman"/>
                      <w:i/>
                      <w:color w:val="FF0000"/>
                      <w:lang w:val="gsw-FR"/>
                    </w:rPr>
                  </w:pPr>
                  <w:ins w:id="344" w:author="Valentin Simion" w:date="2018-12-21T12:36:00Z">
                    <w:r w:rsidRPr="00FE37CB">
                      <w:rPr>
                        <w:rFonts w:ascii="Times New Roman" w:hAnsi="Times New Roman" w:cs="Times New Roman"/>
                        <w:i/>
                        <w:color w:val="FF0000"/>
                        <w:lang w:val="gsw-FR"/>
                      </w:rPr>
                      <w:t>Alte cheltuieli (specificati)</w:t>
                    </w:r>
                  </w:ins>
                </w:p>
              </w:tc>
              <w:tc>
                <w:tcPr>
                  <w:tcW w:w="1798" w:type="dxa"/>
                  <w:shd w:val="clear" w:color="auto" w:fill="auto"/>
                </w:tcPr>
                <w:p w14:paraId="3FE0C623" w14:textId="77777777" w:rsidR="00140D01" w:rsidRPr="00FE37CB" w:rsidRDefault="00140D01" w:rsidP="00140D01">
                  <w:pPr>
                    <w:spacing w:line="240" w:lineRule="auto"/>
                    <w:jc w:val="right"/>
                    <w:rPr>
                      <w:ins w:id="345" w:author="Valentin Simion" w:date="2018-12-21T12:36:00Z"/>
                      <w:rFonts w:ascii="Times New Roman" w:hAnsi="Times New Roman" w:cs="Times New Roman"/>
                      <w:i/>
                      <w:color w:val="FF0000"/>
                      <w:lang w:val="gsw-FR"/>
                    </w:rPr>
                  </w:pPr>
                </w:p>
              </w:tc>
            </w:tr>
            <w:tr w:rsidR="00140D01" w:rsidRPr="00FE37CB" w14:paraId="0DBFE99D" w14:textId="77777777" w:rsidTr="00CC06D4">
              <w:trPr>
                <w:ins w:id="346" w:author="Valentin Simion" w:date="2018-12-21T12:36:00Z"/>
              </w:trPr>
              <w:tc>
                <w:tcPr>
                  <w:tcW w:w="7264" w:type="dxa"/>
                  <w:shd w:val="clear" w:color="auto" w:fill="auto"/>
                </w:tcPr>
                <w:p w14:paraId="73C60911" w14:textId="77777777" w:rsidR="00140D01" w:rsidRPr="00FE37CB" w:rsidRDefault="00140D01" w:rsidP="00140D01">
                  <w:pPr>
                    <w:spacing w:line="240" w:lineRule="auto"/>
                    <w:jc w:val="right"/>
                    <w:rPr>
                      <w:ins w:id="347" w:author="Valentin Simion" w:date="2018-12-21T12:36:00Z"/>
                      <w:rFonts w:ascii="Times New Roman" w:hAnsi="Times New Roman" w:cs="Times New Roman"/>
                      <w:i/>
                      <w:color w:val="FF0000"/>
                      <w:lang w:val="gsw-FR"/>
                    </w:rPr>
                  </w:pPr>
                  <w:ins w:id="348" w:author="Valentin Simion" w:date="2018-12-21T12:36:00Z">
                    <w:r w:rsidRPr="00FE37CB">
                      <w:rPr>
                        <w:rFonts w:ascii="Times New Roman" w:hAnsi="Times New Roman" w:cs="Times New Roman"/>
                        <w:i/>
                        <w:color w:val="FF0000"/>
                        <w:lang w:val="gsw-FR"/>
                      </w:rPr>
                      <w:t>Total investitii indirecte (Euro)</w:t>
                    </w:r>
                  </w:ins>
                </w:p>
              </w:tc>
              <w:tc>
                <w:tcPr>
                  <w:tcW w:w="1798" w:type="dxa"/>
                  <w:shd w:val="clear" w:color="auto" w:fill="auto"/>
                </w:tcPr>
                <w:p w14:paraId="0F56BDE6" w14:textId="77777777" w:rsidR="00140D01" w:rsidRPr="00FE37CB" w:rsidRDefault="00140D01" w:rsidP="00140D01">
                  <w:pPr>
                    <w:spacing w:line="240" w:lineRule="auto"/>
                    <w:jc w:val="right"/>
                    <w:rPr>
                      <w:ins w:id="349" w:author="Valentin Simion" w:date="2018-12-21T12:36:00Z"/>
                      <w:rFonts w:ascii="Times New Roman" w:hAnsi="Times New Roman" w:cs="Times New Roman"/>
                      <w:i/>
                      <w:color w:val="FF0000"/>
                      <w:lang w:val="gsw-FR"/>
                    </w:rPr>
                  </w:pPr>
                </w:p>
              </w:tc>
            </w:tr>
            <w:tr w:rsidR="00140D01" w:rsidRPr="00FE37CB" w14:paraId="5104DA27" w14:textId="77777777" w:rsidTr="00CC06D4">
              <w:trPr>
                <w:ins w:id="350" w:author="Valentin Simion" w:date="2018-12-21T12:36:00Z"/>
              </w:trPr>
              <w:tc>
                <w:tcPr>
                  <w:tcW w:w="7264" w:type="dxa"/>
                  <w:shd w:val="clear" w:color="auto" w:fill="auto"/>
                </w:tcPr>
                <w:p w14:paraId="1671E356" w14:textId="77777777" w:rsidR="00140D01" w:rsidRPr="00FE37CB" w:rsidRDefault="00140D01" w:rsidP="00140D01">
                  <w:pPr>
                    <w:spacing w:line="240" w:lineRule="auto"/>
                    <w:jc w:val="right"/>
                    <w:rPr>
                      <w:ins w:id="351" w:author="Valentin Simion" w:date="2018-12-21T12:36:00Z"/>
                      <w:rFonts w:ascii="Times New Roman" w:hAnsi="Times New Roman" w:cs="Times New Roman"/>
                      <w:i/>
                      <w:color w:val="FF0000"/>
                      <w:lang w:val="gsw-FR"/>
                    </w:rPr>
                  </w:pPr>
                  <w:ins w:id="352" w:author="Valentin Simion" w:date="2018-12-21T12:36:00Z">
                    <w:r w:rsidRPr="00FE37CB">
                      <w:rPr>
                        <w:rFonts w:ascii="Times New Roman" w:hAnsi="Times New Roman" w:cs="Times New Roman"/>
                        <w:i/>
                        <w:color w:val="FF0000"/>
                        <w:lang w:val="gsw-FR"/>
                      </w:rPr>
                      <w:t>TOTAL GENERAL ESTIMAT (inv. directe+indirecte) (Euro)</w:t>
                    </w:r>
                  </w:ins>
                </w:p>
              </w:tc>
              <w:tc>
                <w:tcPr>
                  <w:tcW w:w="1798" w:type="dxa"/>
                  <w:shd w:val="clear" w:color="auto" w:fill="auto"/>
                </w:tcPr>
                <w:p w14:paraId="2A2B0FAB" w14:textId="77777777" w:rsidR="00140D01" w:rsidRPr="00FE37CB" w:rsidRDefault="00140D01" w:rsidP="00140D01">
                  <w:pPr>
                    <w:spacing w:line="240" w:lineRule="auto"/>
                    <w:jc w:val="right"/>
                    <w:rPr>
                      <w:ins w:id="353" w:author="Valentin Simion" w:date="2018-12-21T12:36:00Z"/>
                      <w:rFonts w:ascii="Times New Roman" w:hAnsi="Times New Roman" w:cs="Times New Roman"/>
                      <w:i/>
                      <w:color w:val="FF0000"/>
                      <w:lang w:val="gsw-FR"/>
                    </w:rPr>
                  </w:pPr>
                </w:p>
              </w:tc>
            </w:tr>
          </w:tbl>
          <w:p w14:paraId="43F8D9B1" w14:textId="3608F2C4" w:rsidR="00A56C6F" w:rsidRPr="00785543" w:rsidDel="00140D01" w:rsidRDefault="00A56C6F" w:rsidP="00140D01">
            <w:pPr>
              <w:autoSpaceDE w:val="0"/>
              <w:autoSpaceDN w:val="0"/>
              <w:adjustRightInd w:val="0"/>
              <w:jc w:val="both"/>
              <w:rPr>
                <w:del w:id="354" w:author="Valentin Simion" w:date="2018-12-21T12:34:00Z"/>
                <w:rFonts w:ascii="Times New Roman" w:hAnsi="Times New Roman" w:cs="Times New Roman"/>
                <w:i/>
                <w:color w:val="FF0000"/>
                <w:lang w:val="gsw-FR"/>
              </w:rPr>
            </w:pPr>
            <w:del w:id="355" w:author="Valentin Simion" w:date="2018-12-21T12:34:00Z">
              <w:r w:rsidRPr="00785543" w:rsidDel="00140D01">
                <w:rPr>
                  <w:rFonts w:ascii="Times New Roman" w:hAnsi="Times New Roman" w:cs="Times New Roman"/>
                  <w:i/>
                  <w:color w:val="FF0000"/>
                  <w:lang w:val="gsw-FR"/>
                </w:rPr>
                <w:delText>Se va preciza modul de continuare a proiectului prin prezentarea investițiilor ce urmează a fi propuse în cadrul proiectului major, după cum urmează:</w:delText>
              </w:r>
            </w:del>
          </w:p>
          <w:p w14:paraId="3CC4269B" w14:textId="105606DF" w:rsidR="00F071DA" w:rsidRPr="00785543" w:rsidDel="00140D01" w:rsidRDefault="00F071DA" w:rsidP="007933F1">
            <w:pPr>
              <w:autoSpaceDE w:val="0"/>
              <w:autoSpaceDN w:val="0"/>
              <w:adjustRightInd w:val="0"/>
              <w:jc w:val="both"/>
              <w:rPr>
                <w:del w:id="356" w:author="Valentin Simion" w:date="2018-12-21T12:37:00Z"/>
                <w:rFonts w:ascii="Times New Roman" w:hAnsi="Times New Roman" w:cs="Times New Roman"/>
                <w:i/>
                <w:color w:val="FF0000"/>
                <w:lang w:val="gsw-FR"/>
              </w:rPr>
            </w:pPr>
          </w:p>
          <w:p w14:paraId="4C09D0D7" w14:textId="46E1E3D9" w:rsidR="000D4428" w:rsidRPr="00785543" w:rsidDel="00EB2532" w:rsidRDefault="000D4428" w:rsidP="007933F1">
            <w:pPr>
              <w:autoSpaceDE w:val="0"/>
              <w:autoSpaceDN w:val="0"/>
              <w:adjustRightInd w:val="0"/>
              <w:jc w:val="both"/>
              <w:rPr>
                <w:del w:id="357" w:author="Valentin Simion" w:date="2018-12-21T12:30:00Z"/>
                <w:rFonts w:ascii="Times New Roman" w:hAnsi="Times New Roman" w:cs="Times New Roman"/>
                <w:i/>
                <w:color w:val="FF0000"/>
                <w:lang w:val="gsw-FR"/>
              </w:rPr>
            </w:pPr>
            <w:del w:id="358" w:author="Valentin Simion" w:date="2018-12-21T12:30:00Z">
              <w:r w:rsidRPr="00785543" w:rsidDel="00EB2532">
                <w:rPr>
                  <w:rFonts w:ascii="Times New Roman" w:hAnsi="Times New Roman" w:cs="Times New Roman"/>
                  <w:i/>
                  <w:color w:val="FF0000"/>
                  <w:lang w:val="gsw-FR"/>
                </w:rPr>
                <w:delText>Se vor atașa următoarele:</w:delText>
              </w:r>
            </w:del>
          </w:p>
          <w:p w14:paraId="2F9D9B5A" w14:textId="62EEDC1D" w:rsidR="000D4428" w:rsidRPr="00785543" w:rsidDel="00EB2532" w:rsidRDefault="000D4428" w:rsidP="007933F1">
            <w:pPr>
              <w:autoSpaceDE w:val="0"/>
              <w:autoSpaceDN w:val="0"/>
              <w:adjustRightInd w:val="0"/>
              <w:jc w:val="both"/>
              <w:rPr>
                <w:del w:id="359" w:author="Valentin Simion" w:date="2018-12-21T12:30:00Z"/>
                <w:rFonts w:ascii="Times New Roman" w:hAnsi="Times New Roman" w:cs="Times New Roman"/>
                <w:i/>
                <w:color w:val="FF0000"/>
                <w:lang w:val="gsw-FR"/>
              </w:rPr>
            </w:pPr>
          </w:p>
          <w:p w14:paraId="4C5D9DF7" w14:textId="6D4EB181" w:rsidR="000D4428" w:rsidRPr="00785543" w:rsidDel="00EB2532" w:rsidRDefault="000D4428" w:rsidP="007933F1">
            <w:pPr>
              <w:pStyle w:val="ListParagraph"/>
              <w:numPr>
                <w:ilvl w:val="0"/>
                <w:numId w:val="20"/>
              </w:numPr>
              <w:autoSpaceDE w:val="0"/>
              <w:autoSpaceDN w:val="0"/>
              <w:adjustRightInd w:val="0"/>
              <w:ind w:left="459" w:hanging="425"/>
              <w:jc w:val="both"/>
              <w:rPr>
                <w:del w:id="360" w:author="Valentin Simion" w:date="2018-12-21T12:30:00Z"/>
                <w:rFonts w:ascii="Times New Roman" w:hAnsi="Times New Roman" w:cs="Times New Roman"/>
                <w:i/>
                <w:color w:val="FF0000"/>
                <w:u w:val="single"/>
                <w:lang w:val="gsw-FR"/>
              </w:rPr>
            </w:pPr>
            <w:bookmarkStart w:id="361" w:name="_Toc305853492"/>
            <w:del w:id="362" w:author="Valentin Simion" w:date="2018-12-21T12:30:00Z">
              <w:r w:rsidRPr="00785543" w:rsidDel="00EB2532">
                <w:rPr>
                  <w:rFonts w:ascii="Times New Roman" w:hAnsi="Times New Roman" w:cs="Times New Roman"/>
                  <w:i/>
                  <w:color w:val="FF0000"/>
                  <w:u w:val="single"/>
                  <w:lang w:val="gsw-FR"/>
                </w:rPr>
                <w:delText>Lucrari in sistemele de alimentare cu apa</w:delText>
              </w:r>
              <w:bookmarkEnd w:id="361"/>
              <w:r w:rsidRPr="00785543" w:rsidDel="00EB2532">
                <w:rPr>
                  <w:rFonts w:ascii="Times New Roman" w:hAnsi="Times New Roman" w:cs="Times New Roman"/>
                  <w:i/>
                  <w:color w:val="FF0000"/>
                  <w:u w:val="single"/>
                  <w:lang w:val="gsw-FR"/>
                </w:rPr>
                <w:delText xml:space="preserve">  </w:delText>
              </w:r>
            </w:del>
          </w:p>
          <w:p w14:paraId="3E81F781" w14:textId="3A835087" w:rsidR="000D4428" w:rsidRPr="00785543" w:rsidDel="00EB2532" w:rsidRDefault="000D4428" w:rsidP="007933F1">
            <w:pPr>
              <w:spacing w:before="120"/>
              <w:rPr>
                <w:del w:id="363" w:author="Valentin Simion" w:date="2018-12-21T12:30:00Z"/>
                <w:rFonts w:ascii="Times New Roman" w:hAnsi="Times New Roman" w:cs="Times New Roman"/>
                <w:i/>
                <w:color w:val="FF0000"/>
                <w:lang w:val="gsw-FR"/>
              </w:rPr>
            </w:pPr>
            <w:del w:id="364" w:author="Valentin Simion" w:date="2018-12-21T12:30:00Z">
              <w:r w:rsidRPr="00785543" w:rsidDel="00EB2532">
                <w:rPr>
                  <w:rFonts w:ascii="Times New Roman" w:hAnsi="Times New Roman" w:cs="Times New Roman"/>
                  <w:i/>
                  <w:color w:val="FF0000"/>
                  <w:lang w:val="gsw-FR"/>
                </w:rPr>
                <w:delText>Se vor prezenta în linii mari lucrările care vor fi incluse în proiectul care va fi propus pentru finantare în perioada 2014-2020. Această listă este orientativă şi va putea fi ajustată ulterior, pe parcursul elaborării Studiului de Fezabilitate.</w:delText>
              </w:r>
            </w:del>
          </w:p>
          <w:p w14:paraId="1B00E37C" w14:textId="26EF8BFF" w:rsidR="000D4428" w:rsidRPr="00785543" w:rsidDel="00EB2532" w:rsidRDefault="000D4428" w:rsidP="007933F1">
            <w:pPr>
              <w:rPr>
                <w:del w:id="365" w:author="Valentin Simion" w:date="2018-12-21T12:30:00Z"/>
                <w:rFonts w:ascii="Times New Roman" w:hAnsi="Times New Roman" w:cs="Times New Roman"/>
                <w:i/>
                <w:color w:val="FF0000"/>
                <w:lang w:val="gsw-FR"/>
              </w:rPr>
            </w:pPr>
            <w:del w:id="366" w:author="Valentin Simion" w:date="2018-12-21T12:30:00Z">
              <w:r w:rsidRPr="00785543" w:rsidDel="00EB2532">
                <w:rPr>
                  <w:rFonts w:ascii="Times New Roman" w:hAnsi="Times New Roman" w:cs="Times New Roman"/>
                  <w:i/>
                  <w:color w:val="FF0000"/>
                  <w:lang w:val="gsw-FR"/>
                </w:rPr>
                <w:delText>Lucrarile care vor face subiectul asistentei tehnice realizate de CAT pot fi urmatoarele (lista nu este exhaustiva si poate fi completata cu alte lucrari specifice sistemelor de alimentare cu apa):</w:delText>
              </w:r>
            </w:del>
          </w:p>
          <w:p w14:paraId="0C23DACD" w14:textId="5E154EF9" w:rsidR="000D4428" w:rsidRPr="00785543" w:rsidDel="00EB2532" w:rsidRDefault="000D4428" w:rsidP="007933F1">
            <w:pPr>
              <w:numPr>
                <w:ilvl w:val="0"/>
                <w:numId w:val="24"/>
              </w:numPr>
              <w:spacing w:before="60"/>
              <w:ind w:left="459" w:hanging="425"/>
              <w:jc w:val="both"/>
              <w:rPr>
                <w:del w:id="367" w:author="Valentin Simion" w:date="2018-12-21T12:30:00Z"/>
                <w:rFonts w:ascii="Times New Roman" w:hAnsi="Times New Roman" w:cs="Times New Roman"/>
                <w:i/>
                <w:color w:val="FF0000"/>
                <w:lang w:val="gsw-FR"/>
              </w:rPr>
            </w:pPr>
            <w:del w:id="368" w:author="Valentin Simion" w:date="2018-12-21T12:30:00Z">
              <w:r w:rsidRPr="00785543" w:rsidDel="00EB2532">
                <w:rPr>
                  <w:rFonts w:ascii="Times New Roman" w:hAnsi="Times New Roman" w:cs="Times New Roman"/>
                  <w:i/>
                  <w:color w:val="FF0000"/>
                  <w:lang w:val="gsw-FR"/>
                </w:rPr>
                <w:delText>Lucrari de extindere a sistemelor de alimentare cu apa in zone fara acoperire sau cu furnizare intermitenta a apei; acestea pot cuprinde printre altele reţele de apă, staţii de tratare, aducţiuni, staţii de pompare etc. După caz, pot fi incluse şi alte facilităţi necesare pentru funcţionarea corespunzătoare a sistemelor de apă.</w:delText>
              </w:r>
            </w:del>
          </w:p>
          <w:p w14:paraId="568D9A47" w14:textId="79313E25" w:rsidR="000D4428" w:rsidRPr="00785543" w:rsidDel="00EB2532" w:rsidRDefault="000D4428" w:rsidP="007933F1">
            <w:pPr>
              <w:numPr>
                <w:ilvl w:val="0"/>
                <w:numId w:val="24"/>
              </w:numPr>
              <w:spacing w:before="60"/>
              <w:ind w:left="459" w:hanging="425"/>
              <w:jc w:val="both"/>
              <w:rPr>
                <w:del w:id="369" w:author="Valentin Simion" w:date="2018-12-21T12:30:00Z"/>
                <w:rFonts w:ascii="Times New Roman" w:hAnsi="Times New Roman" w:cs="Times New Roman"/>
                <w:i/>
                <w:color w:val="FF0000"/>
                <w:lang w:val="gsw-FR"/>
              </w:rPr>
            </w:pPr>
            <w:del w:id="370" w:author="Valentin Simion" w:date="2018-12-21T12:30:00Z">
              <w:r w:rsidRPr="00785543" w:rsidDel="00EB2532">
                <w:rPr>
                  <w:rFonts w:ascii="Times New Roman" w:hAnsi="Times New Roman" w:cs="Times New Roman"/>
                  <w:i/>
                  <w:color w:val="FF0000"/>
                  <w:lang w:val="gsw-FR"/>
                </w:rPr>
                <w:delText>Lucrari de reabilitare a componentelor existente ale sistemelor de alimentare cu apa cu risc important asupra sistemului si implicit asupra sanatatii umane;</w:delText>
              </w:r>
            </w:del>
          </w:p>
          <w:p w14:paraId="11646B4A" w14:textId="74AEE760" w:rsidR="000D4428" w:rsidRPr="00785543" w:rsidDel="00EB2532" w:rsidRDefault="000D4428" w:rsidP="007933F1">
            <w:pPr>
              <w:numPr>
                <w:ilvl w:val="0"/>
                <w:numId w:val="24"/>
              </w:numPr>
              <w:spacing w:before="60"/>
              <w:ind w:left="459" w:hanging="425"/>
              <w:jc w:val="both"/>
              <w:rPr>
                <w:del w:id="371" w:author="Valentin Simion" w:date="2018-12-21T12:30:00Z"/>
                <w:rFonts w:ascii="Times New Roman" w:hAnsi="Times New Roman" w:cs="Times New Roman"/>
                <w:i/>
                <w:color w:val="FF0000"/>
                <w:lang w:val="gsw-FR"/>
              </w:rPr>
            </w:pPr>
            <w:del w:id="372" w:author="Valentin Simion" w:date="2018-12-21T12:30:00Z">
              <w:r w:rsidRPr="00785543" w:rsidDel="00EB2532">
                <w:rPr>
                  <w:rFonts w:ascii="Times New Roman" w:hAnsi="Times New Roman" w:cs="Times New Roman"/>
                  <w:i/>
                  <w:color w:val="FF0000"/>
                  <w:lang w:val="gsw-FR"/>
                </w:rPr>
                <w:delText>Lucrari de inlocuire a unor componente ale sistemului de alimentare cu apa determinate de:</w:delText>
              </w:r>
            </w:del>
          </w:p>
          <w:p w14:paraId="5474B306" w14:textId="77C8F2F2" w:rsidR="000D4428" w:rsidRPr="00785543" w:rsidDel="00EB2532" w:rsidRDefault="000D4428" w:rsidP="007933F1">
            <w:pPr>
              <w:numPr>
                <w:ilvl w:val="1"/>
                <w:numId w:val="24"/>
              </w:numPr>
              <w:spacing w:before="60"/>
              <w:ind w:left="1026" w:hanging="567"/>
              <w:jc w:val="both"/>
              <w:rPr>
                <w:del w:id="373" w:author="Valentin Simion" w:date="2018-12-21T12:30:00Z"/>
                <w:rFonts w:ascii="Times New Roman" w:hAnsi="Times New Roman" w:cs="Times New Roman"/>
                <w:i/>
                <w:color w:val="FF0000"/>
                <w:lang w:val="gsw-FR"/>
              </w:rPr>
            </w:pPr>
            <w:del w:id="374" w:author="Valentin Simion" w:date="2018-12-21T12:30:00Z">
              <w:r w:rsidRPr="00785543" w:rsidDel="00EB2532">
                <w:rPr>
                  <w:rFonts w:ascii="Times New Roman" w:hAnsi="Times New Roman" w:cs="Times New Roman"/>
                  <w:i/>
                  <w:color w:val="FF0000"/>
                  <w:lang w:val="gsw-FR"/>
                </w:rPr>
                <w:delText>Starea proasta, degradarea componentelor propuse spre inlocuire, vulnerabilitatea acestora, riscul asupra sistemului si / sau asupra populatiei sau mediului inconjurator, pierderi de apa excesive;</w:delText>
              </w:r>
            </w:del>
          </w:p>
          <w:p w14:paraId="1C04CF6A" w14:textId="42D51755" w:rsidR="000D4428" w:rsidRPr="00785543" w:rsidDel="00EB2532" w:rsidRDefault="000D4428" w:rsidP="007933F1">
            <w:pPr>
              <w:numPr>
                <w:ilvl w:val="1"/>
                <w:numId w:val="24"/>
              </w:numPr>
              <w:spacing w:before="60"/>
              <w:ind w:left="1026" w:hanging="567"/>
              <w:jc w:val="both"/>
              <w:rPr>
                <w:del w:id="375" w:author="Valentin Simion" w:date="2018-12-21T12:30:00Z"/>
                <w:rFonts w:ascii="Times New Roman" w:hAnsi="Times New Roman" w:cs="Times New Roman"/>
                <w:i/>
                <w:color w:val="FF0000"/>
                <w:lang w:val="gsw-FR"/>
              </w:rPr>
            </w:pPr>
            <w:del w:id="376" w:author="Valentin Simion" w:date="2018-12-21T12:30:00Z">
              <w:r w:rsidRPr="00785543" w:rsidDel="00EB2532">
                <w:rPr>
                  <w:rFonts w:ascii="Times New Roman" w:hAnsi="Times New Roman" w:cs="Times New Roman"/>
                  <w:i/>
                  <w:color w:val="FF0000"/>
                  <w:lang w:val="gsw-FR"/>
                </w:rPr>
                <w:delText>Depasirea duratei de viata a componentelor propuse pentru inlocuire;</w:delText>
              </w:r>
            </w:del>
          </w:p>
          <w:p w14:paraId="7F95CE00" w14:textId="05182E67" w:rsidR="000D4428" w:rsidRPr="00785543" w:rsidDel="00EB2532" w:rsidRDefault="000D4428" w:rsidP="007933F1">
            <w:pPr>
              <w:numPr>
                <w:ilvl w:val="1"/>
                <w:numId w:val="24"/>
              </w:numPr>
              <w:spacing w:before="60"/>
              <w:ind w:left="1026" w:hanging="567"/>
              <w:jc w:val="both"/>
              <w:rPr>
                <w:del w:id="377" w:author="Valentin Simion" w:date="2018-12-21T12:30:00Z"/>
                <w:rFonts w:ascii="Times New Roman" w:hAnsi="Times New Roman" w:cs="Times New Roman"/>
                <w:i/>
                <w:color w:val="FF0000"/>
                <w:lang w:val="gsw-FR"/>
              </w:rPr>
            </w:pPr>
            <w:del w:id="378" w:author="Valentin Simion" w:date="2018-12-21T12:30:00Z">
              <w:r w:rsidRPr="00785543" w:rsidDel="00EB2532">
                <w:rPr>
                  <w:rFonts w:ascii="Times New Roman" w:hAnsi="Times New Roman" w:cs="Times New Roman"/>
                  <w:i/>
                  <w:color w:val="FF0000"/>
                  <w:lang w:val="gsw-FR"/>
                </w:rPr>
                <w:delText>Reconfigurarea / optimizarea sistemului de alimentare cu apa determinata de calitatea precara a apei sau insuficienta acesteia;</w:delText>
              </w:r>
            </w:del>
          </w:p>
          <w:p w14:paraId="310CD48E" w14:textId="4ACD98BD" w:rsidR="000D4428" w:rsidRPr="00785543" w:rsidDel="00EB2532" w:rsidRDefault="000D4428" w:rsidP="007933F1">
            <w:pPr>
              <w:numPr>
                <w:ilvl w:val="1"/>
                <w:numId w:val="24"/>
              </w:numPr>
              <w:spacing w:before="60"/>
              <w:ind w:left="1026" w:hanging="567"/>
              <w:jc w:val="both"/>
              <w:rPr>
                <w:del w:id="379" w:author="Valentin Simion" w:date="2018-12-21T12:30:00Z"/>
                <w:rFonts w:ascii="Times New Roman" w:hAnsi="Times New Roman" w:cs="Times New Roman"/>
                <w:i/>
                <w:color w:val="FF0000"/>
                <w:lang w:val="gsw-FR"/>
              </w:rPr>
            </w:pPr>
            <w:del w:id="380" w:author="Valentin Simion" w:date="2018-12-21T12:30:00Z">
              <w:r w:rsidRPr="00785543" w:rsidDel="00EB2532">
                <w:rPr>
                  <w:rFonts w:ascii="Times New Roman" w:hAnsi="Times New Roman" w:cs="Times New Roman"/>
                  <w:i/>
                  <w:color w:val="FF0000"/>
                  <w:lang w:val="gsw-FR"/>
                </w:rPr>
                <w:delText>Optimizarea consumurilor de energie si / sau reactivi prin adoptarea unor componente noi / modificate ale sistemului de alimentare cu apa, SCADA.</w:delText>
              </w:r>
            </w:del>
          </w:p>
          <w:p w14:paraId="54431D7B" w14:textId="411CD61A" w:rsidR="000D4428" w:rsidRPr="00785543" w:rsidDel="00EB2532" w:rsidRDefault="000D4428" w:rsidP="00156280">
            <w:pPr>
              <w:jc w:val="both"/>
              <w:rPr>
                <w:del w:id="381" w:author="Valentin Simion" w:date="2018-12-21T12:30:00Z"/>
                <w:rFonts w:ascii="Times New Roman" w:hAnsi="Times New Roman" w:cs="Times New Roman"/>
                <w:i/>
                <w:color w:val="FF0000"/>
                <w:lang w:val="gsw-FR"/>
              </w:rPr>
            </w:pPr>
            <w:del w:id="382" w:author="Valentin Simion" w:date="2018-12-21T12:30:00Z">
              <w:r w:rsidRPr="00785543" w:rsidDel="00EB2532">
                <w:rPr>
                  <w:rFonts w:ascii="Times New Roman" w:hAnsi="Times New Roman" w:cs="Times New Roman"/>
                  <w:i/>
                  <w:color w:val="FF0000"/>
                  <w:lang w:val="gsw-FR"/>
                </w:rPr>
                <w:delText>Ca indicatie generala, lucrarile se vor adresa sistemelor de alimentare cu apa care deservesc localitati cu un numar minim de 50 locuitori, dar ca excepţie, cu justificări solide, se pot accepta la finanţare si zone / localitati/sisteme care deservesc mai putin de 50 locuitori. În ambele situaţii, investitiile trebuie să se incadreze in valoarea specifica maximă de 1000 Euro/locuitor. Pentru calcularea acesteia, se va raporta valoarea investitiei la populatia care va beneficia de aceste investitii, si nu la intreaga populatie a localitatii ori a sistemului. Valoarea de investitie specifica, anterior mentionata, poate fi depasita numai in cazuri exceptionale cu o justificare tehnica si economica foarte bine argumentata, orice depăşire a acestei valori urmând a face obiectul aprobarii prealabile scrise a MFE – AM POIM, anterior depunerii variantei preliminare a Studiului de Fezabilitate.</w:delText>
              </w:r>
            </w:del>
          </w:p>
          <w:p w14:paraId="2DCEE5FB" w14:textId="3668028D" w:rsidR="000D4428" w:rsidRPr="00785543" w:rsidDel="00EB2532" w:rsidRDefault="000D4428" w:rsidP="00156280">
            <w:pPr>
              <w:jc w:val="both"/>
              <w:rPr>
                <w:del w:id="383" w:author="Valentin Simion" w:date="2018-12-21T12:30:00Z"/>
                <w:rFonts w:ascii="Times New Roman" w:hAnsi="Times New Roman" w:cs="Times New Roman"/>
                <w:i/>
                <w:color w:val="FF0000"/>
                <w:lang w:val="gsw-FR"/>
              </w:rPr>
            </w:pPr>
            <w:del w:id="384" w:author="Valentin Simion" w:date="2018-12-21T12:30:00Z">
              <w:r w:rsidRPr="00785543" w:rsidDel="00EB2532">
                <w:rPr>
                  <w:rFonts w:ascii="Times New Roman" w:hAnsi="Times New Roman" w:cs="Times New Roman"/>
                  <w:i/>
                  <w:color w:val="FF0000"/>
                  <w:lang w:val="gsw-FR"/>
                </w:rPr>
                <w:delText>Solutiile care se vor propune pentru reabilitarea si extinderea sistemelor de alimentare cu apa vor fi bazate pe normele si legislatia nationala in domeniu si pe Directivele UE relevante. Solutiile propuse vor tine cont de particularitatile sistemului de alimentare cu apa:</w:delText>
              </w:r>
            </w:del>
          </w:p>
          <w:p w14:paraId="7559900B" w14:textId="7E4C0C53" w:rsidR="000D4428" w:rsidRPr="00785543" w:rsidDel="00EB2532" w:rsidRDefault="000D4428" w:rsidP="007933F1">
            <w:pPr>
              <w:numPr>
                <w:ilvl w:val="0"/>
                <w:numId w:val="25"/>
              </w:numPr>
              <w:spacing w:before="60"/>
              <w:ind w:left="459" w:hanging="425"/>
              <w:jc w:val="both"/>
              <w:rPr>
                <w:del w:id="385" w:author="Valentin Simion" w:date="2018-12-21T12:30:00Z"/>
                <w:rFonts w:ascii="Times New Roman" w:hAnsi="Times New Roman" w:cs="Times New Roman"/>
                <w:i/>
                <w:color w:val="FF0000"/>
                <w:lang w:val="gsw-FR"/>
              </w:rPr>
            </w:pPr>
            <w:del w:id="386" w:author="Valentin Simion" w:date="2018-12-21T12:30:00Z">
              <w:r w:rsidRPr="00785543" w:rsidDel="00EB2532">
                <w:rPr>
                  <w:rFonts w:ascii="Times New Roman" w:hAnsi="Times New Roman" w:cs="Times New Roman"/>
                  <w:i/>
                  <w:color w:val="FF0000"/>
                  <w:lang w:val="gsw-FR"/>
                </w:rPr>
                <w:delText>Marimea sistemului de alimentare cu apa, exprimata prin, populatia deservita, lungimile de retele, alti indicatori relevanti;</w:delText>
              </w:r>
            </w:del>
          </w:p>
          <w:p w14:paraId="07F7E93D" w14:textId="27430399" w:rsidR="000D4428" w:rsidRPr="00785543" w:rsidDel="00EB2532" w:rsidRDefault="000D4428" w:rsidP="007933F1">
            <w:pPr>
              <w:numPr>
                <w:ilvl w:val="0"/>
                <w:numId w:val="25"/>
              </w:numPr>
              <w:spacing w:before="60"/>
              <w:ind w:left="459" w:hanging="425"/>
              <w:jc w:val="both"/>
              <w:rPr>
                <w:del w:id="387" w:author="Valentin Simion" w:date="2018-12-21T12:30:00Z"/>
                <w:rFonts w:ascii="Times New Roman" w:hAnsi="Times New Roman" w:cs="Times New Roman"/>
                <w:i/>
                <w:color w:val="FF0000"/>
                <w:lang w:val="gsw-FR"/>
              </w:rPr>
            </w:pPr>
            <w:del w:id="388" w:author="Valentin Simion" w:date="2018-12-21T12:30:00Z">
              <w:r w:rsidRPr="00785543" w:rsidDel="00EB2532">
                <w:rPr>
                  <w:rFonts w:ascii="Times New Roman" w:hAnsi="Times New Roman" w:cs="Times New Roman"/>
                  <w:i/>
                  <w:color w:val="FF0000"/>
                  <w:lang w:val="gsw-FR"/>
                </w:rPr>
                <w:delText>Tipul de sursa si calitatea apei brute;</w:delText>
              </w:r>
            </w:del>
          </w:p>
          <w:p w14:paraId="4CBB8AB9" w14:textId="4B72E0D8" w:rsidR="000D4428" w:rsidRPr="00785543" w:rsidDel="00EB2532" w:rsidRDefault="000D4428" w:rsidP="007933F1">
            <w:pPr>
              <w:numPr>
                <w:ilvl w:val="0"/>
                <w:numId w:val="25"/>
              </w:numPr>
              <w:spacing w:before="60"/>
              <w:ind w:left="459" w:hanging="425"/>
              <w:jc w:val="both"/>
              <w:rPr>
                <w:del w:id="389" w:author="Valentin Simion" w:date="2018-12-21T12:30:00Z"/>
                <w:rFonts w:ascii="Times New Roman" w:hAnsi="Times New Roman" w:cs="Times New Roman"/>
                <w:i/>
                <w:color w:val="FF0000"/>
                <w:lang w:val="gsw-FR"/>
              </w:rPr>
            </w:pPr>
            <w:del w:id="390" w:author="Valentin Simion" w:date="2018-12-21T12:30:00Z">
              <w:r w:rsidRPr="00785543" w:rsidDel="00EB2532">
                <w:rPr>
                  <w:rFonts w:ascii="Times New Roman" w:hAnsi="Times New Roman" w:cs="Times New Roman"/>
                  <w:i/>
                  <w:color w:val="FF0000"/>
                  <w:lang w:val="gsw-FR"/>
                </w:rPr>
                <w:delText>Modul de indepartare a contaminantilor – tehnologia de tratare;</w:delText>
              </w:r>
            </w:del>
          </w:p>
          <w:p w14:paraId="51C5B293" w14:textId="710B738F" w:rsidR="000D4428" w:rsidRPr="00785543" w:rsidDel="00EB2532" w:rsidRDefault="000D4428" w:rsidP="007933F1">
            <w:pPr>
              <w:numPr>
                <w:ilvl w:val="0"/>
                <w:numId w:val="25"/>
              </w:numPr>
              <w:spacing w:before="60"/>
              <w:ind w:left="459" w:hanging="425"/>
              <w:jc w:val="both"/>
              <w:rPr>
                <w:del w:id="391" w:author="Valentin Simion" w:date="2018-12-21T12:30:00Z"/>
                <w:rFonts w:ascii="Times New Roman" w:hAnsi="Times New Roman" w:cs="Times New Roman"/>
                <w:i/>
                <w:color w:val="FF0000"/>
                <w:lang w:val="gsw-FR"/>
              </w:rPr>
            </w:pPr>
            <w:del w:id="392" w:author="Valentin Simion" w:date="2018-12-21T12:30:00Z">
              <w:r w:rsidRPr="00785543" w:rsidDel="00EB2532">
                <w:rPr>
                  <w:rFonts w:ascii="Times New Roman" w:hAnsi="Times New Roman" w:cs="Times New Roman"/>
                  <w:i/>
                  <w:color w:val="FF0000"/>
                  <w:lang w:val="gsw-FR"/>
                </w:rPr>
                <w:delText>Siguranta proceselor din cadrul sistemului (siguranta proceselor de tratare, a aductiunilor de transport, a inmagazinarii apei – inclusiv rezerva de incendiu - si a furnizarii acesteia catre consumatori);</w:delText>
              </w:r>
            </w:del>
          </w:p>
          <w:p w14:paraId="2860834D" w14:textId="11913BC0" w:rsidR="000D4428" w:rsidRPr="00785543" w:rsidDel="00EB2532" w:rsidRDefault="000D4428" w:rsidP="007933F1">
            <w:pPr>
              <w:numPr>
                <w:ilvl w:val="0"/>
                <w:numId w:val="25"/>
              </w:numPr>
              <w:spacing w:before="60"/>
              <w:ind w:left="459" w:hanging="425"/>
              <w:jc w:val="both"/>
              <w:rPr>
                <w:del w:id="393" w:author="Valentin Simion" w:date="2018-12-21T12:30:00Z"/>
                <w:rFonts w:ascii="Times New Roman" w:hAnsi="Times New Roman" w:cs="Times New Roman"/>
                <w:i/>
                <w:color w:val="FF0000"/>
                <w:lang w:val="gsw-FR"/>
              </w:rPr>
            </w:pPr>
            <w:del w:id="394" w:author="Valentin Simion" w:date="2018-12-21T12:30:00Z">
              <w:r w:rsidRPr="00785543" w:rsidDel="00EB2532">
                <w:rPr>
                  <w:rFonts w:ascii="Times New Roman" w:hAnsi="Times New Roman" w:cs="Times New Roman"/>
                  <w:i/>
                  <w:color w:val="FF0000"/>
                  <w:lang w:val="gsw-FR"/>
                </w:rPr>
                <w:delText>Flexibilitatea proceselor de tratare, insemnand modul in care acestea pot raspunde la schimbarile de calitate ale apei brute;</w:delText>
              </w:r>
            </w:del>
          </w:p>
          <w:p w14:paraId="1999E8E8" w14:textId="28D574B4" w:rsidR="000D4428" w:rsidRPr="00785543" w:rsidDel="00EB2532" w:rsidRDefault="000D4428" w:rsidP="007933F1">
            <w:pPr>
              <w:numPr>
                <w:ilvl w:val="0"/>
                <w:numId w:val="25"/>
              </w:numPr>
              <w:spacing w:before="60"/>
              <w:ind w:left="459" w:hanging="425"/>
              <w:jc w:val="both"/>
              <w:rPr>
                <w:del w:id="395" w:author="Valentin Simion" w:date="2018-12-21T12:30:00Z"/>
                <w:rFonts w:ascii="Times New Roman" w:hAnsi="Times New Roman" w:cs="Times New Roman"/>
                <w:i/>
                <w:color w:val="FF0000"/>
                <w:lang w:val="gsw-FR"/>
              </w:rPr>
            </w:pPr>
            <w:del w:id="396" w:author="Valentin Simion" w:date="2018-12-21T12:30:00Z">
              <w:r w:rsidRPr="00785543" w:rsidDel="00EB2532">
                <w:rPr>
                  <w:rFonts w:ascii="Times New Roman" w:hAnsi="Times New Roman" w:cs="Times New Roman"/>
                  <w:i/>
                  <w:color w:val="FF0000"/>
                  <w:lang w:val="gsw-FR"/>
                </w:rPr>
                <w:delText>Conditiile existente (hidrogeologice, topografice, regim pluviometric, etc.);</w:delText>
              </w:r>
            </w:del>
          </w:p>
          <w:p w14:paraId="4088CE25" w14:textId="379D74A3" w:rsidR="000D4428" w:rsidRPr="00785543" w:rsidDel="00EB2532" w:rsidRDefault="000D4428" w:rsidP="007933F1">
            <w:pPr>
              <w:numPr>
                <w:ilvl w:val="0"/>
                <w:numId w:val="25"/>
              </w:numPr>
              <w:spacing w:before="60"/>
              <w:ind w:left="459" w:hanging="425"/>
              <w:jc w:val="both"/>
              <w:rPr>
                <w:del w:id="397" w:author="Valentin Simion" w:date="2018-12-21T12:30:00Z"/>
                <w:rFonts w:ascii="Times New Roman" w:hAnsi="Times New Roman" w:cs="Times New Roman"/>
                <w:i/>
                <w:color w:val="FF0000"/>
                <w:lang w:val="gsw-FR"/>
              </w:rPr>
            </w:pPr>
            <w:del w:id="398" w:author="Valentin Simion" w:date="2018-12-21T12:30:00Z">
              <w:r w:rsidRPr="00785543" w:rsidDel="00EB2532">
                <w:rPr>
                  <w:rFonts w:ascii="Times New Roman" w:hAnsi="Times New Roman" w:cs="Times New Roman"/>
                  <w:i/>
                  <w:color w:val="FF0000"/>
                  <w:lang w:val="gsw-FR"/>
                </w:rPr>
                <w:delText>Capabilitatea personalului de operare (pentru sisteme mici, izolate se prefera scheme si tehnologii cu grad mare de automatizare);</w:delText>
              </w:r>
            </w:del>
          </w:p>
          <w:p w14:paraId="5B592E51" w14:textId="75620A03" w:rsidR="000D4428" w:rsidRPr="00785543" w:rsidDel="00EB2532" w:rsidRDefault="000D4428" w:rsidP="007933F1">
            <w:pPr>
              <w:numPr>
                <w:ilvl w:val="0"/>
                <w:numId w:val="25"/>
              </w:numPr>
              <w:spacing w:before="60"/>
              <w:ind w:left="459" w:hanging="425"/>
              <w:jc w:val="both"/>
              <w:rPr>
                <w:del w:id="399" w:author="Valentin Simion" w:date="2018-12-21T12:30:00Z"/>
                <w:rFonts w:ascii="Times New Roman" w:hAnsi="Times New Roman" w:cs="Times New Roman"/>
                <w:i/>
                <w:color w:val="FF0000"/>
                <w:lang w:val="gsw-FR"/>
              </w:rPr>
            </w:pPr>
            <w:del w:id="400" w:author="Valentin Simion" w:date="2018-12-21T12:30:00Z">
              <w:r w:rsidRPr="00785543" w:rsidDel="00EB2532">
                <w:rPr>
                  <w:rFonts w:ascii="Times New Roman" w:hAnsi="Times New Roman" w:cs="Times New Roman"/>
                  <w:i/>
                  <w:color w:val="FF0000"/>
                  <w:lang w:val="gsw-FR"/>
                </w:rPr>
                <w:delText>Dimensiunea proceselor (scheme adaptate la marimea debitelor si implicit a sistemelor);</w:delText>
              </w:r>
            </w:del>
          </w:p>
          <w:p w14:paraId="0752C135" w14:textId="7093A28A" w:rsidR="000D4428" w:rsidRPr="00785543" w:rsidDel="00EB2532" w:rsidRDefault="000D4428" w:rsidP="007933F1">
            <w:pPr>
              <w:numPr>
                <w:ilvl w:val="0"/>
                <w:numId w:val="25"/>
              </w:numPr>
              <w:spacing w:before="60"/>
              <w:ind w:left="459" w:hanging="425"/>
              <w:jc w:val="both"/>
              <w:rPr>
                <w:del w:id="401" w:author="Valentin Simion" w:date="2018-12-21T12:30:00Z"/>
                <w:rFonts w:ascii="Times New Roman" w:hAnsi="Times New Roman" w:cs="Times New Roman"/>
                <w:i/>
                <w:color w:val="FF0000"/>
                <w:lang w:val="gsw-FR"/>
              </w:rPr>
            </w:pPr>
            <w:del w:id="402" w:author="Valentin Simion" w:date="2018-12-21T12:30:00Z">
              <w:r w:rsidRPr="00785543" w:rsidDel="00EB2532">
                <w:rPr>
                  <w:rFonts w:ascii="Times New Roman" w:hAnsi="Times New Roman" w:cs="Times New Roman"/>
                  <w:i/>
                  <w:color w:val="FF0000"/>
                  <w:lang w:val="gsw-FR"/>
                </w:rPr>
                <w:delText>Compatibilitatea cu mediul inconjurator.</w:delText>
              </w:r>
            </w:del>
          </w:p>
          <w:p w14:paraId="0CCAB153" w14:textId="62576C52" w:rsidR="000D4428" w:rsidRPr="00785543" w:rsidDel="00EB2532" w:rsidRDefault="000D4428" w:rsidP="007933F1">
            <w:pPr>
              <w:spacing w:before="120"/>
              <w:rPr>
                <w:del w:id="403" w:author="Valentin Simion" w:date="2018-12-21T12:30:00Z"/>
                <w:rFonts w:ascii="Times New Roman" w:hAnsi="Times New Roman" w:cs="Times New Roman"/>
                <w:i/>
                <w:color w:val="FF0000"/>
                <w:lang w:val="gsw-FR"/>
              </w:rPr>
            </w:pPr>
            <w:del w:id="404" w:author="Valentin Simion" w:date="2018-12-21T12:30:00Z">
              <w:r w:rsidRPr="00785543" w:rsidDel="00EB2532">
                <w:rPr>
                  <w:rFonts w:ascii="Times New Roman" w:hAnsi="Times New Roman" w:cs="Times New Roman"/>
                  <w:i/>
                  <w:color w:val="FF0000"/>
                  <w:lang w:val="gsw-FR"/>
                </w:rPr>
                <w:delText>Beneficiarul va prezenta succint:</w:delText>
              </w:r>
            </w:del>
          </w:p>
          <w:p w14:paraId="570170ED" w14:textId="079B69D7" w:rsidR="000D4428" w:rsidRPr="00785543" w:rsidDel="00EB2532" w:rsidRDefault="000D4428" w:rsidP="007933F1">
            <w:pPr>
              <w:numPr>
                <w:ilvl w:val="0"/>
                <w:numId w:val="26"/>
              </w:numPr>
              <w:spacing w:before="120"/>
              <w:ind w:left="459" w:hanging="425"/>
              <w:jc w:val="both"/>
              <w:rPr>
                <w:del w:id="405" w:author="Valentin Simion" w:date="2018-12-21T12:30:00Z"/>
                <w:rFonts w:ascii="Times New Roman" w:hAnsi="Times New Roman" w:cs="Times New Roman"/>
                <w:i/>
                <w:color w:val="FF0000"/>
                <w:lang w:val="gsw-FR"/>
              </w:rPr>
            </w:pPr>
            <w:del w:id="406" w:author="Valentin Simion" w:date="2018-12-21T12:30:00Z">
              <w:r w:rsidRPr="00785543" w:rsidDel="00EB2532">
                <w:rPr>
                  <w:rFonts w:ascii="Times New Roman" w:hAnsi="Times New Roman" w:cs="Times New Roman"/>
                  <w:i/>
                  <w:color w:val="FF0000"/>
                  <w:lang w:val="gsw-FR"/>
                </w:rPr>
                <w:delText>propunerile de investitii;</w:delText>
              </w:r>
            </w:del>
          </w:p>
          <w:p w14:paraId="6D5621A4" w14:textId="31E3D5AC" w:rsidR="000D4428" w:rsidRPr="00785543" w:rsidDel="00EB2532" w:rsidRDefault="000D4428" w:rsidP="007933F1">
            <w:pPr>
              <w:numPr>
                <w:ilvl w:val="0"/>
                <w:numId w:val="26"/>
              </w:numPr>
              <w:autoSpaceDE w:val="0"/>
              <w:autoSpaceDN w:val="0"/>
              <w:adjustRightInd w:val="0"/>
              <w:spacing w:before="60"/>
              <w:ind w:left="459" w:hanging="425"/>
              <w:jc w:val="both"/>
              <w:rPr>
                <w:del w:id="407" w:author="Valentin Simion" w:date="2018-12-21T12:30:00Z"/>
                <w:rFonts w:ascii="Times New Roman" w:hAnsi="Times New Roman" w:cs="Times New Roman"/>
                <w:i/>
                <w:color w:val="FF0000"/>
                <w:lang w:val="gsw-FR"/>
              </w:rPr>
            </w:pPr>
            <w:del w:id="408" w:author="Valentin Simion" w:date="2018-12-21T12:30:00Z">
              <w:r w:rsidRPr="00785543" w:rsidDel="00EB2532">
                <w:rPr>
                  <w:rFonts w:ascii="Times New Roman" w:hAnsi="Times New Roman" w:cs="Times New Roman"/>
                  <w:i/>
                  <w:color w:val="FF0000"/>
                  <w:lang w:val="gsw-FR"/>
                </w:rPr>
                <w:delText xml:space="preserve">justificarile pentru care au fost propuse investitiile respective, in corelare cu deficientele sistemului actual; </w:delText>
              </w:r>
            </w:del>
          </w:p>
          <w:p w14:paraId="1C557FD9" w14:textId="7E582695" w:rsidR="000D4428" w:rsidRPr="00785543" w:rsidDel="00EB2532" w:rsidRDefault="000D4428" w:rsidP="007933F1">
            <w:pPr>
              <w:numPr>
                <w:ilvl w:val="0"/>
                <w:numId w:val="26"/>
              </w:numPr>
              <w:autoSpaceDE w:val="0"/>
              <w:autoSpaceDN w:val="0"/>
              <w:adjustRightInd w:val="0"/>
              <w:spacing w:before="60"/>
              <w:ind w:left="459" w:hanging="425"/>
              <w:jc w:val="both"/>
              <w:rPr>
                <w:del w:id="409" w:author="Valentin Simion" w:date="2018-12-21T12:30:00Z"/>
                <w:rFonts w:ascii="Times New Roman" w:hAnsi="Times New Roman" w:cs="Times New Roman"/>
                <w:i/>
                <w:color w:val="FF0000"/>
                <w:lang w:val="gsw-FR"/>
              </w:rPr>
            </w:pPr>
            <w:del w:id="410" w:author="Valentin Simion" w:date="2018-12-21T12:30:00Z">
              <w:r w:rsidRPr="00785543" w:rsidDel="00EB2532">
                <w:rPr>
                  <w:rFonts w:ascii="Times New Roman" w:hAnsi="Times New Roman" w:cs="Times New Roman"/>
                  <w:i/>
                  <w:color w:val="FF0000"/>
                  <w:lang w:val="gsw-FR"/>
                </w:rPr>
                <w:delText>modul in care investitiile se incadreaza in prevederile Master Planului revizuit/actualizat.</w:delText>
              </w:r>
            </w:del>
          </w:p>
          <w:p w14:paraId="171677A2" w14:textId="16CD0C9B" w:rsidR="000D4428" w:rsidRPr="00785543" w:rsidDel="00EB2532" w:rsidRDefault="000D4428" w:rsidP="007933F1">
            <w:pPr>
              <w:pStyle w:val="ListParagraph"/>
              <w:rPr>
                <w:del w:id="411" w:author="Valentin Simion" w:date="2018-12-21T12:30:00Z"/>
                <w:rFonts w:ascii="Times New Roman" w:hAnsi="Times New Roman" w:cs="Times New Roman"/>
                <w:i/>
                <w:color w:val="FF0000"/>
                <w:lang w:val="gsw-FR"/>
              </w:rPr>
            </w:pPr>
          </w:p>
          <w:p w14:paraId="53F8467C" w14:textId="04E3DE5A" w:rsidR="000D4428" w:rsidRPr="00785543" w:rsidDel="00EB2532" w:rsidRDefault="000D4428" w:rsidP="007933F1">
            <w:pPr>
              <w:pStyle w:val="ListParagraph"/>
              <w:numPr>
                <w:ilvl w:val="0"/>
                <w:numId w:val="28"/>
              </w:numPr>
              <w:ind w:left="459" w:hanging="425"/>
              <w:rPr>
                <w:del w:id="412" w:author="Valentin Simion" w:date="2018-12-21T12:30:00Z"/>
                <w:rFonts w:ascii="Times New Roman" w:hAnsi="Times New Roman" w:cs="Times New Roman"/>
                <w:i/>
                <w:color w:val="FF0000"/>
                <w:u w:val="single"/>
                <w:lang w:val="gsw-FR"/>
              </w:rPr>
            </w:pPr>
            <w:bookmarkStart w:id="413" w:name="_Toc305853494"/>
            <w:del w:id="414" w:author="Valentin Simion" w:date="2018-12-21T12:30:00Z">
              <w:r w:rsidRPr="00785543" w:rsidDel="00EB2532">
                <w:rPr>
                  <w:rFonts w:ascii="Times New Roman" w:hAnsi="Times New Roman" w:cs="Times New Roman"/>
                  <w:i/>
                  <w:color w:val="FF0000"/>
                  <w:u w:val="single"/>
                  <w:lang w:val="gsw-FR"/>
                </w:rPr>
                <w:delText>Lucrari in sistemele de canalizare</w:delText>
              </w:r>
              <w:bookmarkEnd w:id="413"/>
            </w:del>
          </w:p>
          <w:p w14:paraId="76B4EB92" w14:textId="3DCC7149" w:rsidR="000D4428" w:rsidRPr="00785543" w:rsidDel="00EB2532" w:rsidRDefault="000D4428" w:rsidP="007933F1">
            <w:pPr>
              <w:spacing w:before="120"/>
              <w:rPr>
                <w:del w:id="415" w:author="Valentin Simion" w:date="2018-12-21T12:30:00Z"/>
                <w:rFonts w:ascii="Times New Roman" w:hAnsi="Times New Roman" w:cs="Times New Roman"/>
                <w:i/>
                <w:color w:val="FF0000"/>
                <w:lang w:val="gsw-FR"/>
              </w:rPr>
            </w:pPr>
            <w:del w:id="416" w:author="Valentin Simion" w:date="2018-12-21T12:30:00Z">
              <w:r w:rsidRPr="00785543" w:rsidDel="00EB2532">
                <w:rPr>
                  <w:rFonts w:ascii="Times New Roman" w:hAnsi="Times New Roman" w:cs="Times New Roman"/>
                  <w:i/>
                  <w:color w:val="FF0000"/>
                  <w:lang w:val="gsw-FR"/>
                </w:rPr>
                <w:delText>Se vor prezenta în linii mari lucrările care vor fi incluse în proiectul care va fi propus pentru finanţare în perioada 2014-2020. Această listă este orientativă şi va putea fi ajustată ulterior, pe parcursul elaborării Studiului de Fezabilitate.</w:delText>
              </w:r>
            </w:del>
          </w:p>
          <w:p w14:paraId="15BE28CB" w14:textId="3E259C2C" w:rsidR="000D4428" w:rsidRPr="00785543" w:rsidDel="00EB2532" w:rsidRDefault="000D4428" w:rsidP="007933F1">
            <w:pPr>
              <w:rPr>
                <w:del w:id="417" w:author="Valentin Simion" w:date="2018-12-21T12:30:00Z"/>
                <w:rFonts w:ascii="Times New Roman" w:hAnsi="Times New Roman" w:cs="Times New Roman"/>
                <w:i/>
                <w:color w:val="FF0000"/>
                <w:lang w:val="gsw-FR"/>
              </w:rPr>
            </w:pPr>
            <w:del w:id="418" w:author="Valentin Simion" w:date="2018-12-21T12:30:00Z">
              <w:r w:rsidRPr="00785543" w:rsidDel="00EB2532">
                <w:rPr>
                  <w:rFonts w:ascii="Times New Roman" w:hAnsi="Times New Roman" w:cs="Times New Roman"/>
                  <w:i/>
                  <w:color w:val="FF0000"/>
                  <w:lang w:val="gsw-FR"/>
                </w:rPr>
                <w:delText>Lucrarile care vor face subiectul asistentei tehnice realizate de CAT pot fi urmatoarele (lista nu este exhaustiva si poate fi completata cu alte lucrari specifice sistemelor de canalizare):</w:delText>
              </w:r>
            </w:del>
          </w:p>
          <w:p w14:paraId="3B2FA4D3" w14:textId="60869C92" w:rsidR="000D4428" w:rsidRPr="00785543" w:rsidDel="00EB2532" w:rsidRDefault="000D4428" w:rsidP="007933F1">
            <w:pPr>
              <w:numPr>
                <w:ilvl w:val="0"/>
                <w:numId w:val="24"/>
              </w:numPr>
              <w:spacing w:before="120"/>
              <w:ind w:left="459" w:hanging="425"/>
              <w:jc w:val="both"/>
              <w:rPr>
                <w:del w:id="419" w:author="Valentin Simion" w:date="2018-12-21T12:30:00Z"/>
                <w:rFonts w:ascii="Times New Roman" w:hAnsi="Times New Roman" w:cs="Times New Roman"/>
                <w:i/>
                <w:color w:val="FF0000"/>
                <w:lang w:val="gsw-FR"/>
              </w:rPr>
            </w:pPr>
            <w:del w:id="420" w:author="Valentin Simion" w:date="2018-12-21T12:30:00Z">
              <w:r w:rsidRPr="00785543" w:rsidDel="00EB2532">
                <w:rPr>
                  <w:rFonts w:ascii="Times New Roman" w:hAnsi="Times New Roman" w:cs="Times New Roman"/>
                  <w:i/>
                  <w:color w:val="FF0000"/>
                  <w:lang w:val="gsw-FR"/>
                </w:rPr>
                <w:delText>Lucrari de extindere a sistemelor de canalizare in zone fara acoperire sau cu acoperire insuficienta; acestea pot cuprinde printre altele reţele de canalizare, staţii de epurare, facilităţi pentru geetionarea nămolurilor, colectoare, staţii de pompare etc. După caz, pot fi incluse şi alte facilităţi necesare pentru funcţionarea corespunzătoare a sistemelor de canalizare.</w:delText>
              </w:r>
            </w:del>
          </w:p>
          <w:p w14:paraId="2DD30B85" w14:textId="32607C91" w:rsidR="000D4428" w:rsidRPr="00785543" w:rsidDel="00EB2532" w:rsidRDefault="000D4428" w:rsidP="007933F1">
            <w:pPr>
              <w:numPr>
                <w:ilvl w:val="0"/>
                <w:numId w:val="24"/>
              </w:numPr>
              <w:spacing w:before="120"/>
              <w:ind w:left="459" w:hanging="425"/>
              <w:jc w:val="both"/>
              <w:rPr>
                <w:del w:id="421" w:author="Valentin Simion" w:date="2018-12-21T12:30:00Z"/>
                <w:rFonts w:ascii="Times New Roman" w:hAnsi="Times New Roman" w:cs="Times New Roman"/>
                <w:i/>
                <w:color w:val="FF0000"/>
                <w:lang w:val="gsw-FR"/>
              </w:rPr>
            </w:pPr>
            <w:del w:id="422" w:author="Valentin Simion" w:date="2018-12-21T12:30:00Z">
              <w:r w:rsidRPr="00785543" w:rsidDel="00EB2532">
                <w:rPr>
                  <w:rFonts w:ascii="Times New Roman" w:hAnsi="Times New Roman" w:cs="Times New Roman"/>
                  <w:i/>
                  <w:color w:val="FF0000"/>
                  <w:lang w:val="gsw-FR"/>
                </w:rPr>
                <w:delText>Lucrari de reabilitare a componentelor existente ale sistemelor de canalizare cu risc important asupra sistemului, asupra sanatatii umane sau asupra mediului;</w:delText>
              </w:r>
            </w:del>
          </w:p>
          <w:p w14:paraId="146DB121" w14:textId="2C8C9C49" w:rsidR="000D4428" w:rsidRPr="00785543" w:rsidDel="00EB2532" w:rsidRDefault="000D4428" w:rsidP="007933F1">
            <w:pPr>
              <w:numPr>
                <w:ilvl w:val="0"/>
                <w:numId w:val="24"/>
              </w:numPr>
              <w:spacing w:before="120"/>
              <w:ind w:left="459" w:hanging="425"/>
              <w:jc w:val="both"/>
              <w:rPr>
                <w:del w:id="423" w:author="Valentin Simion" w:date="2018-12-21T12:30:00Z"/>
                <w:rFonts w:ascii="Times New Roman" w:hAnsi="Times New Roman" w:cs="Times New Roman"/>
                <w:i/>
                <w:color w:val="FF0000"/>
                <w:lang w:val="gsw-FR"/>
              </w:rPr>
            </w:pPr>
            <w:del w:id="424" w:author="Valentin Simion" w:date="2018-12-21T12:30:00Z">
              <w:r w:rsidRPr="00785543" w:rsidDel="00EB2532">
                <w:rPr>
                  <w:rFonts w:ascii="Times New Roman" w:hAnsi="Times New Roman" w:cs="Times New Roman"/>
                  <w:i/>
                  <w:color w:val="FF0000"/>
                  <w:lang w:val="gsw-FR"/>
                </w:rPr>
                <w:delText>Lucrari de inlocuire a unor componente ale sistemului de canalizare determinate de:</w:delText>
              </w:r>
            </w:del>
          </w:p>
          <w:p w14:paraId="4F310139" w14:textId="24036A80" w:rsidR="000D4428" w:rsidRPr="00785543" w:rsidDel="00EB2532" w:rsidRDefault="000D4428" w:rsidP="007933F1">
            <w:pPr>
              <w:numPr>
                <w:ilvl w:val="1"/>
                <w:numId w:val="24"/>
              </w:numPr>
              <w:spacing w:before="120"/>
              <w:ind w:left="885" w:hanging="426"/>
              <w:jc w:val="both"/>
              <w:rPr>
                <w:del w:id="425" w:author="Valentin Simion" w:date="2018-12-21T12:30:00Z"/>
                <w:rFonts w:ascii="Times New Roman" w:hAnsi="Times New Roman" w:cs="Times New Roman"/>
                <w:i/>
                <w:color w:val="FF0000"/>
                <w:lang w:val="gsw-FR"/>
              </w:rPr>
            </w:pPr>
            <w:del w:id="426" w:author="Valentin Simion" w:date="2018-12-21T12:30:00Z">
              <w:r w:rsidRPr="00785543" w:rsidDel="00EB2532">
                <w:rPr>
                  <w:rFonts w:ascii="Times New Roman" w:hAnsi="Times New Roman" w:cs="Times New Roman"/>
                  <w:i/>
                  <w:color w:val="FF0000"/>
                  <w:lang w:val="gsw-FR"/>
                </w:rPr>
                <w:delText>Depasirea duratei de viata a componentei propuse pentru inlocuire;</w:delText>
              </w:r>
            </w:del>
          </w:p>
          <w:p w14:paraId="2608D76D" w14:textId="0F6694DB" w:rsidR="000D4428" w:rsidRPr="00785543" w:rsidDel="00EB2532" w:rsidRDefault="000D4428" w:rsidP="007933F1">
            <w:pPr>
              <w:numPr>
                <w:ilvl w:val="1"/>
                <w:numId w:val="24"/>
              </w:numPr>
              <w:spacing w:before="120"/>
              <w:ind w:left="885" w:hanging="426"/>
              <w:jc w:val="both"/>
              <w:rPr>
                <w:del w:id="427" w:author="Valentin Simion" w:date="2018-12-21T12:30:00Z"/>
                <w:rFonts w:ascii="Times New Roman" w:hAnsi="Times New Roman" w:cs="Times New Roman"/>
                <w:i/>
                <w:color w:val="FF0000"/>
                <w:lang w:val="gsw-FR"/>
              </w:rPr>
            </w:pPr>
            <w:del w:id="428" w:author="Valentin Simion" w:date="2018-12-21T12:30:00Z">
              <w:r w:rsidRPr="00785543" w:rsidDel="00EB2532">
                <w:rPr>
                  <w:rFonts w:ascii="Times New Roman" w:hAnsi="Times New Roman" w:cs="Times New Roman"/>
                  <w:i/>
                  <w:color w:val="FF0000"/>
                  <w:lang w:val="gsw-FR"/>
                </w:rPr>
                <w:delText>Starea proasta, degradarea componentelor propuse spre inlocuire, vulnerabilitatea acestora, riscul asupra sistemului si / sau asupra populatiei sau mediului inconjurator;</w:delText>
              </w:r>
            </w:del>
          </w:p>
          <w:p w14:paraId="3C3D43C5" w14:textId="7A129C39" w:rsidR="000D4428" w:rsidRPr="00785543" w:rsidDel="00EB2532" w:rsidRDefault="000D4428" w:rsidP="007933F1">
            <w:pPr>
              <w:numPr>
                <w:ilvl w:val="1"/>
                <w:numId w:val="24"/>
              </w:numPr>
              <w:spacing w:before="120"/>
              <w:ind w:left="885" w:hanging="426"/>
              <w:jc w:val="both"/>
              <w:rPr>
                <w:del w:id="429" w:author="Valentin Simion" w:date="2018-12-21T12:30:00Z"/>
                <w:rFonts w:ascii="Times New Roman" w:hAnsi="Times New Roman" w:cs="Times New Roman"/>
                <w:i/>
                <w:color w:val="FF0000"/>
                <w:lang w:val="gsw-FR"/>
              </w:rPr>
            </w:pPr>
            <w:del w:id="430" w:author="Valentin Simion" w:date="2018-12-21T12:30:00Z">
              <w:r w:rsidRPr="00785543" w:rsidDel="00EB2532">
                <w:rPr>
                  <w:rFonts w:ascii="Times New Roman" w:hAnsi="Times New Roman" w:cs="Times New Roman"/>
                  <w:i/>
                  <w:color w:val="FF0000"/>
                  <w:lang w:val="gsw-FR"/>
                </w:rPr>
                <w:delText>Nivel de infiltratii mare;</w:delText>
              </w:r>
            </w:del>
          </w:p>
          <w:p w14:paraId="155DA7DF" w14:textId="1F66CD76" w:rsidR="000D4428" w:rsidRPr="00785543" w:rsidDel="00EB2532" w:rsidRDefault="000D4428" w:rsidP="007933F1">
            <w:pPr>
              <w:numPr>
                <w:ilvl w:val="1"/>
                <w:numId w:val="24"/>
              </w:numPr>
              <w:spacing w:before="120"/>
              <w:ind w:left="885" w:hanging="426"/>
              <w:jc w:val="both"/>
              <w:rPr>
                <w:del w:id="431" w:author="Valentin Simion" w:date="2018-12-21T12:30:00Z"/>
                <w:rFonts w:ascii="Times New Roman" w:hAnsi="Times New Roman" w:cs="Times New Roman"/>
                <w:i/>
                <w:color w:val="FF0000"/>
                <w:lang w:val="gsw-FR"/>
              </w:rPr>
            </w:pPr>
            <w:del w:id="432" w:author="Valentin Simion" w:date="2018-12-21T12:30:00Z">
              <w:r w:rsidRPr="00785543" w:rsidDel="00EB2532">
                <w:rPr>
                  <w:rFonts w:ascii="Times New Roman" w:hAnsi="Times New Roman" w:cs="Times New Roman"/>
                  <w:i/>
                  <w:color w:val="FF0000"/>
                  <w:lang w:val="gsw-FR"/>
                </w:rPr>
                <w:delText>Incidente frecvente de exploatare (blocaje, prabusiri);</w:delText>
              </w:r>
            </w:del>
          </w:p>
          <w:p w14:paraId="44FDDE8B" w14:textId="7A351451" w:rsidR="000D4428" w:rsidRPr="00785543" w:rsidDel="00EB2532" w:rsidRDefault="000D4428" w:rsidP="007933F1">
            <w:pPr>
              <w:numPr>
                <w:ilvl w:val="1"/>
                <w:numId w:val="24"/>
              </w:numPr>
              <w:spacing w:before="120"/>
              <w:ind w:left="885" w:hanging="426"/>
              <w:jc w:val="both"/>
              <w:rPr>
                <w:del w:id="433" w:author="Valentin Simion" w:date="2018-12-21T12:30:00Z"/>
                <w:rFonts w:ascii="Times New Roman" w:hAnsi="Times New Roman" w:cs="Times New Roman"/>
                <w:i/>
                <w:color w:val="FF0000"/>
                <w:lang w:val="gsw-FR"/>
              </w:rPr>
            </w:pPr>
            <w:del w:id="434" w:author="Valentin Simion" w:date="2018-12-21T12:30:00Z">
              <w:r w:rsidRPr="00785543" w:rsidDel="00EB2532">
                <w:rPr>
                  <w:rFonts w:ascii="Times New Roman" w:hAnsi="Times New Roman" w:cs="Times New Roman"/>
                  <w:i/>
                  <w:color w:val="FF0000"/>
                  <w:lang w:val="gsw-FR"/>
                </w:rPr>
                <w:delText>Inundarea unor proprietati sau zone din aglomerare cluster datorita lipsei de capacitate hidraulica a sistemului de canalizare;</w:delText>
              </w:r>
            </w:del>
          </w:p>
          <w:p w14:paraId="5A4F4DBD" w14:textId="3AD2E0BA" w:rsidR="000D4428" w:rsidRPr="00785543" w:rsidDel="00EB2532" w:rsidRDefault="000D4428" w:rsidP="007933F1">
            <w:pPr>
              <w:numPr>
                <w:ilvl w:val="1"/>
                <w:numId w:val="24"/>
              </w:numPr>
              <w:spacing w:before="120"/>
              <w:ind w:left="885" w:hanging="426"/>
              <w:jc w:val="both"/>
              <w:rPr>
                <w:del w:id="435" w:author="Valentin Simion" w:date="2018-12-21T12:30:00Z"/>
                <w:rFonts w:ascii="Times New Roman" w:hAnsi="Times New Roman" w:cs="Times New Roman"/>
                <w:i/>
                <w:color w:val="FF0000"/>
                <w:lang w:val="gsw-FR"/>
              </w:rPr>
            </w:pPr>
            <w:del w:id="436" w:author="Valentin Simion" w:date="2018-12-21T12:30:00Z">
              <w:r w:rsidRPr="00785543" w:rsidDel="00EB2532">
                <w:rPr>
                  <w:rFonts w:ascii="Times New Roman" w:hAnsi="Times New Roman" w:cs="Times New Roman"/>
                  <w:i/>
                  <w:color w:val="FF0000"/>
                  <w:lang w:val="gsw-FR"/>
                </w:rPr>
                <w:delText>Reconfigurarea / optimizarea sistemului de canalizare determinata de ratiuni functionale, energetice, etc.;</w:delText>
              </w:r>
            </w:del>
          </w:p>
          <w:p w14:paraId="2F66444C" w14:textId="009AE1FD" w:rsidR="000D4428" w:rsidRPr="00785543" w:rsidDel="00EB2532" w:rsidRDefault="000D4428" w:rsidP="007933F1">
            <w:pPr>
              <w:numPr>
                <w:ilvl w:val="1"/>
                <w:numId w:val="24"/>
              </w:numPr>
              <w:spacing w:before="120"/>
              <w:ind w:left="885" w:hanging="426"/>
              <w:jc w:val="both"/>
              <w:rPr>
                <w:del w:id="437" w:author="Valentin Simion" w:date="2018-12-21T12:30:00Z"/>
                <w:rFonts w:ascii="Times New Roman" w:hAnsi="Times New Roman" w:cs="Times New Roman"/>
                <w:i/>
                <w:color w:val="FF0000"/>
                <w:lang w:val="gsw-FR"/>
              </w:rPr>
            </w:pPr>
            <w:del w:id="438" w:author="Valentin Simion" w:date="2018-12-21T12:30:00Z">
              <w:r w:rsidRPr="00785543" w:rsidDel="00EB2532">
                <w:rPr>
                  <w:rFonts w:ascii="Times New Roman" w:hAnsi="Times New Roman" w:cs="Times New Roman"/>
                  <w:i/>
                  <w:color w:val="FF0000"/>
                  <w:lang w:val="gsw-FR"/>
                </w:rPr>
                <w:delText>Optimizarea consumurilor de energie si / sau reactivi prin adoptarea unor componente noi / modificate ale sistemului de canalizare.</w:delText>
              </w:r>
            </w:del>
          </w:p>
          <w:p w14:paraId="0156DC06" w14:textId="4577CE93" w:rsidR="000D4428" w:rsidRPr="00785543" w:rsidDel="00EB2532" w:rsidRDefault="000D4428" w:rsidP="007933F1">
            <w:pPr>
              <w:rPr>
                <w:del w:id="439" w:author="Valentin Simion" w:date="2018-12-21T12:30:00Z"/>
                <w:rFonts w:ascii="Times New Roman" w:hAnsi="Times New Roman" w:cs="Times New Roman"/>
                <w:i/>
                <w:color w:val="FF0000"/>
                <w:lang w:val="gsw-FR"/>
              </w:rPr>
            </w:pPr>
            <w:del w:id="440" w:author="Valentin Simion" w:date="2018-12-21T12:30:00Z">
              <w:r w:rsidRPr="00785543" w:rsidDel="00EB2532">
                <w:rPr>
                  <w:rFonts w:ascii="Times New Roman" w:hAnsi="Times New Roman" w:cs="Times New Roman"/>
                  <w:i/>
                  <w:color w:val="FF0000"/>
                  <w:lang w:val="gsw-FR"/>
                </w:rPr>
                <w:delText>Ca indicatie generala, lucrarile se vor adresa sistemelor de canalizare care deservesc aglomerari cu un numar minim de 2000 locuitori echivalenti, dar ca excepţie, cu justificări solide, se pot accepta la finanţare si aglomerari/clustere care deservesc mai putin de 2000 locuitori, daca acestea sunt motivate temeinic. În ambele situaţii, investitiile trebuie sa se incadreze in valoarea specifica maxima de 2000 Euro/locuitor echivalent. Pentru calcularea acesteia, se va raporta valoarea investitiei la populatia echivalenta care va beneficia de aceste investitii si nu la intreaga populatie a aglomerarii ori a clusterului. Valoarea de investitie specifica, anterior mentionata, poate fi depasita numai in cazuri exceptionale cu o justificare tehnica si economica foarte bine argumentata, orice depăşire a acestei valori urmând a face obiectul aprobarii prealabile scrise a MFE – AM POIM, anterior depunerii variantei preliminare a Studiului de Fezabilitate.</w:delText>
              </w:r>
            </w:del>
          </w:p>
          <w:p w14:paraId="7C437F6F" w14:textId="2ED86F0E" w:rsidR="000D4428" w:rsidRPr="00785543" w:rsidDel="00EB2532" w:rsidRDefault="000D4428" w:rsidP="007933F1">
            <w:pPr>
              <w:rPr>
                <w:del w:id="441" w:author="Valentin Simion" w:date="2018-12-21T12:30:00Z"/>
                <w:rFonts w:ascii="Times New Roman" w:hAnsi="Times New Roman" w:cs="Times New Roman"/>
                <w:i/>
                <w:color w:val="FF0000"/>
                <w:lang w:val="gsw-FR"/>
              </w:rPr>
            </w:pPr>
            <w:del w:id="442" w:author="Valentin Simion" w:date="2018-12-21T12:30:00Z">
              <w:r w:rsidRPr="00785543" w:rsidDel="00EB2532">
                <w:rPr>
                  <w:rFonts w:ascii="Times New Roman" w:hAnsi="Times New Roman" w:cs="Times New Roman"/>
                  <w:i/>
                  <w:color w:val="FF0000"/>
                  <w:lang w:val="gsw-FR"/>
                </w:rPr>
                <w:delText>Solutiile care se vor propune pentru reabilitarea si extinderea sistemelor de canalizare vor fi bazate pe normele si legislatia nationala in domeniu si Directivele UE relevante. Solutiile propuse vor tine cont de particularitatile sistemului de canalizare:</w:delText>
              </w:r>
            </w:del>
          </w:p>
          <w:p w14:paraId="447CBA70" w14:textId="230F7E69" w:rsidR="000D4428" w:rsidRPr="00785543" w:rsidDel="00EB2532" w:rsidRDefault="000D4428" w:rsidP="007933F1">
            <w:pPr>
              <w:numPr>
                <w:ilvl w:val="0"/>
                <w:numId w:val="25"/>
              </w:numPr>
              <w:spacing w:before="120"/>
              <w:ind w:left="459" w:hanging="425"/>
              <w:jc w:val="both"/>
              <w:rPr>
                <w:del w:id="443" w:author="Valentin Simion" w:date="2018-12-21T12:30:00Z"/>
                <w:rFonts w:ascii="Times New Roman" w:hAnsi="Times New Roman" w:cs="Times New Roman"/>
                <w:i/>
                <w:color w:val="FF0000"/>
                <w:lang w:val="gsw-FR"/>
              </w:rPr>
            </w:pPr>
            <w:del w:id="444" w:author="Valentin Simion" w:date="2018-12-21T12:30:00Z">
              <w:r w:rsidRPr="00785543" w:rsidDel="00EB2532">
                <w:rPr>
                  <w:rFonts w:ascii="Times New Roman" w:hAnsi="Times New Roman" w:cs="Times New Roman"/>
                  <w:i/>
                  <w:color w:val="FF0000"/>
                  <w:lang w:val="gsw-FR"/>
                </w:rPr>
                <w:delText>Marimea sistemului de canalizare (populatie deservita, populatie echivalenta, lungimi retele canalizare);</w:delText>
              </w:r>
            </w:del>
          </w:p>
          <w:p w14:paraId="00093C79" w14:textId="2A6CF508" w:rsidR="000D4428" w:rsidRPr="00785543" w:rsidDel="00EB2532" w:rsidRDefault="000D4428" w:rsidP="007933F1">
            <w:pPr>
              <w:numPr>
                <w:ilvl w:val="0"/>
                <w:numId w:val="25"/>
              </w:numPr>
              <w:spacing w:before="120"/>
              <w:ind w:left="459" w:hanging="425"/>
              <w:jc w:val="both"/>
              <w:rPr>
                <w:del w:id="445" w:author="Valentin Simion" w:date="2018-12-21T12:30:00Z"/>
                <w:rFonts w:ascii="Times New Roman" w:hAnsi="Times New Roman" w:cs="Times New Roman"/>
                <w:i/>
                <w:color w:val="FF0000"/>
                <w:lang w:val="gsw-FR"/>
              </w:rPr>
            </w:pPr>
            <w:del w:id="446" w:author="Valentin Simion" w:date="2018-12-21T12:30:00Z">
              <w:r w:rsidRPr="00785543" w:rsidDel="00EB2532">
                <w:rPr>
                  <w:rFonts w:ascii="Times New Roman" w:hAnsi="Times New Roman" w:cs="Times New Roman"/>
                  <w:i/>
                  <w:color w:val="FF0000"/>
                  <w:lang w:val="gsw-FR"/>
                </w:rPr>
                <w:delText>Tipul emisarului;</w:delText>
              </w:r>
            </w:del>
          </w:p>
          <w:p w14:paraId="7D61A301" w14:textId="10342D2A" w:rsidR="000D4428" w:rsidRPr="00785543" w:rsidDel="00EB2532" w:rsidRDefault="000D4428" w:rsidP="007933F1">
            <w:pPr>
              <w:numPr>
                <w:ilvl w:val="0"/>
                <w:numId w:val="25"/>
              </w:numPr>
              <w:spacing w:before="120"/>
              <w:ind w:left="459" w:hanging="425"/>
              <w:jc w:val="both"/>
              <w:rPr>
                <w:del w:id="447" w:author="Valentin Simion" w:date="2018-12-21T12:30:00Z"/>
                <w:rFonts w:ascii="Times New Roman" w:hAnsi="Times New Roman" w:cs="Times New Roman"/>
                <w:i/>
                <w:color w:val="FF0000"/>
                <w:lang w:val="gsw-FR"/>
              </w:rPr>
            </w:pPr>
            <w:del w:id="448" w:author="Valentin Simion" w:date="2018-12-21T12:30:00Z">
              <w:r w:rsidRPr="00785543" w:rsidDel="00EB2532">
                <w:rPr>
                  <w:rFonts w:ascii="Times New Roman" w:hAnsi="Times New Roman" w:cs="Times New Roman"/>
                  <w:i/>
                  <w:color w:val="FF0000"/>
                  <w:lang w:val="gsw-FR"/>
                </w:rPr>
                <w:delText>Tehnologia de epurare;</w:delText>
              </w:r>
            </w:del>
          </w:p>
          <w:p w14:paraId="25B74E49" w14:textId="32747647" w:rsidR="000D4428" w:rsidRPr="00785543" w:rsidDel="00EB2532" w:rsidRDefault="000D4428" w:rsidP="007933F1">
            <w:pPr>
              <w:numPr>
                <w:ilvl w:val="0"/>
                <w:numId w:val="25"/>
              </w:numPr>
              <w:spacing w:before="120"/>
              <w:ind w:left="459" w:hanging="425"/>
              <w:jc w:val="both"/>
              <w:rPr>
                <w:del w:id="449" w:author="Valentin Simion" w:date="2018-12-21T12:31:00Z"/>
                <w:rFonts w:ascii="Times New Roman" w:hAnsi="Times New Roman" w:cs="Times New Roman"/>
                <w:i/>
                <w:color w:val="FF0000"/>
                <w:lang w:val="gsw-FR"/>
              </w:rPr>
            </w:pPr>
            <w:del w:id="450" w:author="Valentin Simion" w:date="2018-12-21T12:31:00Z">
              <w:r w:rsidRPr="00785543" w:rsidDel="00EB2532">
                <w:rPr>
                  <w:rFonts w:ascii="Times New Roman" w:hAnsi="Times New Roman" w:cs="Times New Roman"/>
                  <w:i/>
                  <w:color w:val="FF0000"/>
                  <w:lang w:val="gsw-FR"/>
                </w:rPr>
                <w:delText>Siguranta proceselor din cadrul sistemului (inundatii generate de ploi masive descarcate in sistemul de canalizare sub-dimensionat, siguranta in functionare a statiei de epurare);</w:delText>
              </w:r>
            </w:del>
          </w:p>
          <w:p w14:paraId="0442FD72" w14:textId="42B41219" w:rsidR="000D4428" w:rsidRPr="00785543" w:rsidDel="00EB2532" w:rsidRDefault="000D4428" w:rsidP="007933F1">
            <w:pPr>
              <w:numPr>
                <w:ilvl w:val="0"/>
                <w:numId w:val="25"/>
              </w:numPr>
              <w:spacing w:before="120"/>
              <w:ind w:left="459" w:hanging="425"/>
              <w:jc w:val="both"/>
              <w:rPr>
                <w:del w:id="451" w:author="Valentin Simion" w:date="2018-12-21T12:31:00Z"/>
                <w:rFonts w:ascii="Times New Roman" w:hAnsi="Times New Roman" w:cs="Times New Roman"/>
                <w:i/>
                <w:color w:val="FF0000"/>
                <w:lang w:val="gsw-FR"/>
              </w:rPr>
            </w:pPr>
            <w:del w:id="452" w:author="Valentin Simion" w:date="2018-12-21T12:31:00Z">
              <w:r w:rsidRPr="00785543" w:rsidDel="00EB2532">
                <w:rPr>
                  <w:rFonts w:ascii="Times New Roman" w:hAnsi="Times New Roman" w:cs="Times New Roman"/>
                  <w:i/>
                  <w:color w:val="FF0000"/>
                  <w:lang w:val="gsw-FR"/>
                </w:rPr>
                <w:delText>Deversarile de apa pluviala in sistemele de canalizare combinate</w:delText>
              </w:r>
            </w:del>
          </w:p>
          <w:p w14:paraId="1901B75D" w14:textId="26E098FC" w:rsidR="000D4428" w:rsidRPr="00785543" w:rsidDel="00EB2532" w:rsidRDefault="000D4428" w:rsidP="007933F1">
            <w:pPr>
              <w:numPr>
                <w:ilvl w:val="0"/>
                <w:numId w:val="25"/>
              </w:numPr>
              <w:spacing w:before="120"/>
              <w:ind w:left="459" w:hanging="425"/>
              <w:jc w:val="both"/>
              <w:rPr>
                <w:del w:id="453" w:author="Valentin Simion" w:date="2018-12-21T12:31:00Z"/>
                <w:rFonts w:ascii="Times New Roman" w:hAnsi="Times New Roman" w:cs="Times New Roman"/>
                <w:i/>
                <w:color w:val="FF0000"/>
                <w:lang w:val="gsw-FR"/>
              </w:rPr>
            </w:pPr>
            <w:del w:id="454" w:author="Valentin Simion" w:date="2018-12-21T12:31:00Z">
              <w:r w:rsidRPr="00785543" w:rsidDel="00EB2532">
                <w:rPr>
                  <w:rFonts w:ascii="Times New Roman" w:hAnsi="Times New Roman" w:cs="Times New Roman"/>
                  <w:i/>
                  <w:color w:val="FF0000"/>
                  <w:lang w:val="gsw-FR"/>
                </w:rPr>
                <w:delText>Flexibilitatea proceselor de epurare, insemnand modul in care acestea pot raspunde la schimbarile de calitate ale apei uzate influenta in statie;</w:delText>
              </w:r>
            </w:del>
          </w:p>
          <w:p w14:paraId="71E4200E" w14:textId="3A9913F6" w:rsidR="000D4428" w:rsidRPr="00785543" w:rsidDel="00EB2532" w:rsidRDefault="000D4428" w:rsidP="007933F1">
            <w:pPr>
              <w:numPr>
                <w:ilvl w:val="0"/>
                <w:numId w:val="25"/>
              </w:numPr>
              <w:spacing w:before="120"/>
              <w:ind w:left="459" w:hanging="425"/>
              <w:jc w:val="both"/>
              <w:rPr>
                <w:del w:id="455" w:author="Valentin Simion" w:date="2018-12-21T12:31:00Z"/>
                <w:rFonts w:ascii="Times New Roman" w:hAnsi="Times New Roman" w:cs="Times New Roman"/>
                <w:i/>
                <w:color w:val="FF0000"/>
                <w:lang w:val="gsw-FR"/>
              </w:rPr>
            </w:pPr>
            <w:del w:id="456" w:author="Valentin Simion" w:date="2018-12-21T12:31:00Z">
              <w:r w:rsidRPr="00785543" w:rsidDel="00EB2532">
                <w:rPr>
                  <w:rFonts w:ascii="Times New Roman" w:hAnsi="Times New Roman" w:cs="Times New Roman"/>
                  <w:i/>
                  <w:color w:val="FF0000"/>
                  <w:lang w:val="gsw-FR"/>
                </w:rPr>
                <w:delText>Conditiile existente;</w:delText>
              </w:r>
            </w:del>
          </w:p>
          <w:p w14:paraId="57AEBEE8" w14:textId="68EC84E8" w:rsidR="000D4428" w:rsidRPr="00785543" w:rsidDel="00EB2532" w:rsidRDefault="000D4428" w:rsidP="007933F1">
            <w:pPr>
              <w:numPr>
                <w:ilvl w:val="0"/>
                <w:numId w:val="25"/>
              </w:numPr>
              <w:spacing w:before="120"/>
              <w:ind w:left="459" w:hanging="425"/>
              <w:jc w:val="both"/>
              <w:rPr>
                <w:del w:id="457" w:author="Valentin Simion" w:date="2018-12-21T12:31:00Z"/>
                <w:rFonts w:ascii="Times New Roman" w:hAnsi="Times New Roman" w:cs="Times New Roman"/>
                <w:i/>
                <w:color w:val="FF0000"/>
                <w:lang w:val="gsw-FR"/>
              </w:rPr>
            </w:pPr>
            <w:del w:id="458" w:author="Valentin Simion" w:date="2018-12-21T12:31:00Z">
              <w:r w:rsidRPr="00785543" w:rsidDel="00EB2532">
                <w:rPr>
                  <w:rFonts w:ascii="Times New Roman" w:hAnsi="Times New Roman" w:cs="Times New Roman"/>
                  <w:i/>
                  <w:color w:val="FF0000"/>
                  <w:lang w:val="gsw-FR"/>
                </w:rPr>
                <w:delText>Capabilitatea personalului de operare (pentru sisteme mici, izolate se prefera scheme si tehnologii cu grad mare de automatizare);</w:delText>
              </w:r>
            </w:del>
          </w:p>
          <w:p w14:paraId="65DEB401" w14:textId="0B40DB2D" w:rsidR="000D4428" w:rsidRPr="00785543" w:rsidDel="00EB2532" w:rsidRDefault="000D4428" w:rsidP="007933F1">
            <w:pPr>
              <w:numPr>
                <w:ilvl w:val="0"/>
                <w:numId w:val="25"/>
              </w:numPr>
              <w:spacing w:before="120"/>
              <w:ind w:left="459" w:hanging="425"/>
              <w:jc w:val="both"/>
              <w:rPr>
                <w:del w:id="459" w:author="Valentin Simion" w:date="2018-12-21T12:31:00Z"/>
                <w:rFonts w:ascii="Times New Roman" w:hAnsi="Times New Roman" w:cs="Times New Roman"/>
                <w:i/>
                <w:color w:val="FF0000"/>
                <w:lang w:val="gsw-FR"/>
              </w:rPr>
            </w:pPr>
            <w:del w:id="460" w:author="Valentin Simion" w:date="2018-12-21T12:31:00Z">
              <w:r w:rsidRPr="00785543" w:rsidDel="00EB2532">
                <w:rPr>
                  <w:rFonts w:ascii="Times New Roman" w:hAnsi="Times New Roman" w:cs="Times New Roman"/>
                  <w:i/>
                  <w:color w:val="FF0000"/>
                  <w:lang w:val="gsw-FR"/>
                </w:rPr>
                <w:delText>Dimensiunea proceselor (scheme adaptate la marimea debitelor si implicit a aglomerarilor);</w:delText>
              </w:r>
            </w:del>
          </w:p>
          <w:p w14:paraId="2BAC6F85" w14:textId="6E6FC969" w:rsidR="000D4428" w:rsidRPr="00785543" w:rsidDel="00EB2532" w:rsidRDefault="000D4428" w:rsidP="007933F1">
            <w:pPr>
              <w:numPr>
                <w:ilvl w:val="0"/>
                <w:numId w:val="25"/>
              </w:numPr>
              <w:spacing w:before="120"/>
              <w:ind w:left="459" w:hanging="425"/>
              <w:jc w:val="both"/>
              <w:rPr>
                <w:del w:id="461" w:author="Valentin Simion" w:date="2018-12-21T12:31:00Z"/>
                <w:rFonts w:ascii="Times New Roman" w:hAnsi="Times New Roman" w:cs="Times New Roman"/>
                <w:i/>
                <w:color w:val="FF0000"/>
                <w:lang w:val="gsw-FR"/>
              </w:rPr>
            </w:pPr>
            <w:del w:id="462" w:author="Valentin Simion" w:date="2018-12-21T12:31:00Z">
              <w:r w:rsidRPr="00785543" w:rsidDel="00EB2532">
                <w:rPr>
                  <w:rFonts w:ascii="Times New Roman" w:hAnsi="Times New Roman" w:cs="Times New Roman"/>
                  <w:i/>
                  <w:color w:val="FF0000"/>
                  <w:lang w:val="gsw-FR"/>
                </w:rPr>
                <w:delText>Compatibilitatea cu mediul inconjurator.</w:delText>
              </w:r>
            </w:del>
          </w:p>
          <w:p w14:paraId="113EFD0A" w14:textId="59DE8A3E" w:rsidR="000D4428" w:rsidRPr="00785543" w:rsidDel="00EB2532" w:rsidRDefault="000D4428" w:rsidP="007933F1">
            <w:pPr>
              <w:spacing w:before="120"/>
              <w:rPr>
                <w:del w:id="463" w:author="Valentin Simion" w:date="2018-12-21T12:31:00Z"/>
                <w:rFonts w:ascii="Times New Roman" w:hAnsi="Times New Roman" w:cs="Times New Roman"/>
                <w:i/>
                <w:color w:val="FF0000"/>
                <w:lang w:val="gsw-FR"/>
              </w:rPr>
            </w:pPr>
            <w:del w:id="464" w:author="Valentin Simion" w:date="2018-12-21T12:31:00Z">
              <w:r w:rsidRPr="00785543" w:rsidDel="00EB2532">
                <w:rPr>
                  <w:rFonts w:ascii="Times New Roman" w:hAnsi="Times New Roman" w:cs="Times New Roman"/>
                  <w:i/>
                  <w:color w:val="FF0000"/>
                  <w:lang w:val="gsw-FR"/>
                </w:rPr>
                <w:delText>Beneficiarul va prezenta succint:</w:delText>
              </w:r>
            </w:del>
          </w:p>
          <w:p w14:paraId="387E1331" w14:textId="1152FED5" w:rsidR="000D4428" w:rsidRPr="00785543" w:rsidDel="00EB2532" w:rsidRDefault="000D4428" w:rsidP="007933F1">
            <w:pPr>
              <w:numPr>
                <w:ilvl w:val="0"/>
                <w:numId w:val="26"/>
              </w:numPr>
              <w:spacing w:before="120"/>
              <w:ind w:left="459" w:hanging="425"/>
              <w:jc w:val="both"/>
              <w:rPr>
                <w:del w:id="465" w:author="Valentin Simion" w:date="2018-12-21T12:31:00Z"/>
                <w:rFonts w:ascii="Times New Roman" w:hAnsi="Times New Roman" w:cs="Times New Roman"/>
                <w:i/>
                <w:color w:val="FF0000"/>
                <w:lang w:val="gsw-FR"/>
              </w:rPr>
            </w:pPr>
            <w:del w:id="466" w:author="Valentin Simion" w:date="2018-12-21T12:31:00Z">
              <w:r w:rsidRPr="00785543" w:rsidDel="00EB2532">
                <w:rPr>
                  <w:rFonts w:ascii="Times New Roman" w:hAnsi="Times New Roman" w:cs="Times New Roman"/>
                  <w:i/>
                  <w:color w:val="FF0000"/>
                  <w:lang w:val="gsw-FR"/>
                </w:rPr>
                <w:delText>propunerile de investitii;</w:delText>
              </w:r>
            </w:del>
          </w:p>
          <w:p w14:paraId="57B31F3B" w14:textId="7EF60FA7" w:rsidR="000D4428" w:rsidRPr="00785543" w:rsidDel="00EB2532" w:rsidRDefault="000D4428" w:rsidP="007933F1">
            <w:pPr>
              <w:numPr>
                <w:ilvl w:val="0"/>
                <w:numId w:val="26"/>
              </w:numPr>
              <w:spacing w:before="120"/>
              <w:ind w:left="459" w:hanging="425"/>
              <w:jc w:val="both"/>
              <w:rPr>
                <w:del w:id="467" w:author="Valentin Simion" w:date="2018-12-21T12:31:00Z"/>
                <w:rFonts w:ascii="Times New Roman" w:hAnsi="Times New Roman" w:cs="Times New Roman"/>
                <w:i/>
                <w:color w:val="FF0000"/>
                <w:lang w:val="gsw-FR"/>
              </w:rPr>
            </w:pPr>
            <w:del w:id="468" w:author="Valentin Simion" w:date="2018-12-21T12:31:00Z">
              <w:r w:rsidRPr="00785543" w:rsidDel="00EB2532">
                <w:rPr>
                  <w:rFonts w:ascii="Times New Roman" w:hAnsi="Times New Roman" w:cs="Times New Roman"/>
                  <w:i/>
                  <w:color w:val="FF0000"/>
                  <w:lang w:val="gsw-FR"/>
                </w:rPr>
                <w:delText>justificarile pentru care au fost propuse investitiile respective, in corelare cu deficientele sistemului actua/nivelul infiltratiilorl;</w:delText>
              </w:r>
            </w:del>
          </w:p>
          <w:p w14:paraId="0DC211DF" w14:textId="212D9147" w:rsidR="000D4428" w:rsidRPr="00785543" w:rsidDel="00EB2532" w:rsidRDefault="000D4428" w:rsidP="007933F1">
            <w:pPr>
              <w:numPr>
                <w:ilvl w:val="0"/>
                <w:numId w:val="26"/>
              </w:numPr>
              <w:spacing w:before="120"/>
              <w:ind w:left="459" w:hanging="425"/>
              <w:jc w:val="both"/>
              <w:rPr>
                <w:del w:id="469" w:author="Valentin Simion" w:date="2018-12-21T12:31:00Z"/>
                <w:rFonts w:ascii="Times New Roman" w:hAnsi="Times New Roman" w:cs="Times New Roman"/>
                <w:i/>
                <w:color w:val="FF0000"/>
                <w:lang w:val="gsw-FR"/>
              </w:rPr>
            </w:pPr>
            <w:del w:id="470" w:author="Valentin Simion" w:date="2018-12-21T12:31:00Z">
              <w:r w:rsidRPr="00785543" w:rsidDel="00EB2532">
                <w:rPr>
                  <w:rFonts w:ascii="Times New Roman" w:hAnsi="Times New Roman" w:cs="Times New Roman"/>
                  <w:i/>
                  <w:color w:val="FF0000"/>
                  <w:lang w:val="gsw-FR"/>
                </w:rPr>
                <w:delText>modul in care investitiile se incadreaza in prevederile Master Planului revizuit/actualizat.</w:delText>
              </w:r>
            </w:del>
          </w:p>
          <w:p w14:paraId="69346004" w14:textId="4A525119" w:rsidR="000D4428" w:rsidRPr="00785543" w:rsidDel="00EB2532" w:rsidRDefault="000D4428" w:rsidP="007933F1">
            <w:pPr>
              <w:pStyle w:val="ListParagraph"/>
              <w:spacing w:before="120"/>
              <w:ind w:left="0"/>
              <w:contextualSpacing w:val="0"/>
              <w:rPr>
                <w:del w:id="471" w:author="Valentin Simion" w:date="2018-12-21T12:31:00Z"/>
                <w:rFonts w:ascii="Times New Roman" w:hAnsi="Times New Roman" w:cs="Times New Roman"/>
                <w:i/>
                <w:color w:val="FF0000"/>
                <w:lang w:val="gsw-FR"/>
              </w:rPr>
            </w:pPr>
            <w:del w:id="472" w:author="Valentin Simion" w:date="2018-12-21T12:31:00Z">
              <w:r w:rsidRPr="00785543" w:rsidDel="00EB2532">
                <w:rPr>
                  <w:rFonts w:ascii="Times New Roman" w:hAnsi="Times New Roman" w:cs="Times New Roman"/>
                  <w:i/>
                  <w:color w:val="FF0000"/>
                  <w:lang w:val="gsw-FR"/>
                </w:rPr>
                <w:delText>Atentie! Investitiile in retelele de canalizare pluviala nu sunt eligibile!</w:delText>
              </w:r>
            </w:del>
          </w:p>
          <w:p w14:paraId="195468A6" w14:textId="780D6B32" w:rsidR="000D4428" w:rsidRPr="00785543" w:rsidDel="00EB2532" w:rsidRDefault="000D4428" w:rsidP="007933F1">
            <w:pPr>
              <w:pStyle w:val="ListParagraph"/>
              <w:numPr>
                <w:ilvl w:val="0"/>
                <w:numId w:val="20"/>
              </w:numPr>
              <w:spacing w:before="120"/>
              <w:ind w:left="459" w:hanging="425"/>
              <w:contextualSpacing w:val="0"/>
              <w:rPr>
                <w:del w:id="473" w:author="Valentin Simion" w:date="2018-12-21T12:31:00Z"/>
                <w:rFonts w:ascii="Times New Roman" w:hAnsi="Times New Roman" w:cs="Times New Roman"/>
                <w:i/>
                <w:color w:val="FF0000"/>
                <w:u w:val="single"/>
                <w:lang w:val="gsw-FR"/>
              </w:rPr>
            </w:pPr>
            <w:bookmarkStart w:id="474" w:name="_Toc305853495"/>
            <w:del w:id="475" w:author="Valentin Simion" w:date="2018-12-21T12:31:00Z">
              <w:r w:rsidRPr="00785543" w:rsidDel="00EB2532">
                <w:rPr>
                  <w:rFonts w:ascii="Times New Roman" w:hAnsi="Times New Roman" w:cs="Times New Roman"/>
                  <w:i/>
                  <w:color w:val="FF0000"/>
                  <w:u w:val="single"/>
                  <w:lang w:val="gsw-FR"/>
                </w:rPr>
                <w:delText>Costurile estimative ale investitiilor propuse</w:delText>
              </w:r>
              <w:bookmarkEnd w:id="474"/>
            </w:del>
          </w:p>
          <w:p w14:paraId="563F710F" w14:textId="6B461C86" w:rsidR="000D4428" w:rsidRPr="00785543" w:rsidDel="00EB2532" w:rsidRDefault="000D4428" w:rsidP="007933F1">
            <w:pPr>
              <w:spacing w:before="120"/>
              <w:rPr>
                <w:del w:id="476" w:author="Valentin Simion" w:date="2018-12-21T12:31:00Z"/>
                <w:rFonts w:ascii="Times New Roman" w:hAnsi="Times New Roman" w:cs="Times New Roman"/>
                <w:i/>
                <w:color w:val="FF0000"/>
                <w:lang w:val="gsw-FR"/>
              </w:rPr>
            </w:pPr>
            <w:del w:id="477" w:author="Valentin Simion" w:date="2018-12-21T12:31:00Z">
              <w:r w:rsidRPr="00785543" w:rsidDel="00EB2532">
                <w:rPr>
                  <w:rFonts w:ascii="Times New Roman" w:hAnsi="Times New Roman" w:cs="Times New Roman"/>
                  <w:i/>
                  <w:color w:val="FF0000"/>
                  <w:lang w:val="gsw-FR"/>
                </w:rPr>
                <w:delText>Valoarea de investitie va preciza sumele reprezentând:</w:delText>
              </w:r>
            </w:del>
          </w:p>
          <w:p w14:paraId="5AE13499" w14:textId="17353378" w:rsidR="000D4428" w:rsidRPr="00785543" w:rsidDel="00EB2532" w:rsidRDefault="000D4428" w:rsidP="007933F1">
            <w:pPr>
              <w:numPr>
                <w:ilvl w:val="0"/>
                <w:numId w:val="27"/>
              </w:numPr>
              <w:spacing w:before="120"/>
              <w:jc w:val="both"/>
              <w:rPr>
                <w:del w:id="478" w:author="Valentin Simion" w:date="2018-12-21T12:31:00Z"/>
                <w:rFonts w:ascii="Times New Roman" w:hAnsi="Times New Roman" w:cs="Times New Roman"/>
                <w:i/>
                <w:color w:val="FF0000"/>
                <w:lang w:val="gsw-FR"/>
              </w:rPr>
            </w:pPr>
            <w:del w:id="479" w:author="Valentin Simion" w:date="2018-12-21T12:31:00Z">
              <w:r w:rsidRPr="00785543" w:rsidDel="00EB2532">
                <w:rPr>
                  <w:rFonts w:ascii="Times New Roman" w:hAnsi="Times New Roman" w:cs="Times New Roman"/>
                  <w:i/>
                  <w:color w:val="FF0000"/>
                  <w:lang w:val="gsw-FR"/>
                </w:rPr>
                <w:delText>Cheltuieli eligibile;</w:delText>
              </w:r>
            </w:del>
          </w:p>
          <w:p w14:paraId="0CABBDDB" w14:textId="0EA9AD14" w:rsidR="000D4428" w:rsidRPr="00785543" w:rsidDel="00EB2532" w:rsidRDefault="000D4428" w:rsidP="007933F1">
            <w:pPr>
              <w:numPr>
                <w:ilvl w:val="0"/>
                <w:numId w:val="27"/>
              </w:numPr>
              <w:spacing w:before="120"/>
              <w:jc w:val="both"/>
              <w:rPr>
                <w:del w:id="480" w:author="Valentin Simion" w:date="2018-12-21T12:31:00Z"/>
                <w:rFonts w:ascii="Times New Roman" w:hAnsi="Times New Roman" w:cs="Times New Roman"/>
                <w:i/>
                <w:color w:val="FF0000"/>
                <w:lang w:val="gsw-FR"/>
              </w:rPr>
            </w:pPr>
            <w:del w:id="481" w:author="Valentin Simion" w:date="2018-12-21T12:31:00Z">
              <w:r w:rsidRPr="00785543" w:rsidDel="00EB2532">
                <w:rPr>
                  <w:rFonts w:ascii="Times New Roman" w:hAnsi="Times New Roman" w:cs="Times New Roman"/>
                  <w:i/>
                  <w:color w:val="FF0000"/>
                  <w:lang w:val="gsw-FR"/>
                </w:rPr>
                <w:delText>Cheltuieli altele decat cele eligibile.</w:delText>
              </w:r>
            </w:del>
          </w:p>
          <w:p w14:paraId="339F4018" w14:textId="1F8BDA2E" w:rsidR="000D4428" w:rsidRPr="00785543" w:rsidDel="00EB2532" w:rsidRDefault="000D4428" w:rsidP="007933F1">
            <w:pPr>
              <w:spacing w:before="120"/>
              <w:rPr>
                <w:del w:id="482" w:author="Valentin Simion" w:date="2018-12-21T12:31:00Z"/>
                <w:rFonts w:ascii="Times New Roman" w:hAnsi="Times New Roman" w:cs="Times New Roman"/>
                <w:i/>
                <w:color w:val="FF0000"/>
                <w:lang w:val="gsw-FR"/>
              </w:rPr>
            </w:pPr>
            <w:del w:id="483" w:author="Valentin Simion" w:date="2018-12-21T12:31:00Z">
              <w:r w:rsidRPr="00785543" w:rsidDel="00EB2532">
                <w:rPr>
                  <w:rFonts w:ascii="Times New Roman" w:hAnsi="Times New Roman" w:cs="Times New Roman"/>
                  <w:i/>
                  <w:color w:val="FF0000"/>
                  <w:lang w:val="gsw-FR"/>
                </w:rPr>
                <w:delText>Se vor prezenta liste orientative cu obiectele de investitii propuse, dupa cum urmează:</w:delText>
              </w:r>
            </w:del>
          </w:p>
          <w:p w14:paraId="7F6AA1C5" w14:textId="08F791C5" w:rsidR="000D4428" w:rsidRPr="00785543" w:rsidDel="00EB2532" w:rsidRDefault="000D4428" w:rsidP="007933F1">
            <w:pPr>
              <w:rPr>
                <w:del w:id="484" w:author="Valentin Simion" w:date="2018-12-21T12:31:00Z"/>
                <w:rFonts w:ascii="Times New Roman" w:hAnsi="Times New Roman" w:cs="Times New Roman"/>
                <w:i/>
                <w:color w:val="FF0000"/>
                <w:lang w:val="gsw-FR"/>
              </w:rPr>
            </w:pPr>
            <w:del w:id="485" w:author="Valentin Simion" w:date="2018-12-21T12:31:00Z">
              <w:r w:rsidRPr="00785543" w:rsidDel="00EB2532">
                <w:rPr>
                  <w:rFonts w:ascii="Times New Roman" w:hAnsi="Times New Roman" w:cs="Times New Roman"/>
                  <w:i/>
                  <w:color w:val="FF0000"/>
                  <w:lang w:val="gsw-FR"/>
                </w:rPr>
                <w:delText>Investitii estimative in sistemul de alimentare cu apă (preturi curente, fără TVA)</w:delText>
              </w:r>
            </w:del>
          </w:p>
          <w:p w14:paraId="38CD0697" w14:textId="1C9FF328" w:rsidR="000D4428" w:rsidRPr="00785543" w:rsidDel="00EB2532" w:rsidRDefault="000D4428" w:rsidP="007933F1">
            <w:pPr>
              <w:rPr>
                <w:del w:id="486" w:author="Valentin Simion" w:date="2018-12-21T12:31:00Z"/>
                <w:rFonts w:ascii="Times New Roman" w:hAnsi="Times New Roman" w:cs="Times New Roman"/>
                <w:i/>
                <w:color w:val="FF0000"/>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1816"/>
              <w:gridCol w:w="862"/>
              <w:gridCol w:w="757"/>
              <w:gridCol w:w="1808"/>
            </w:tblGrid>
            <w:tr w:rsidR="000D4428" w:rsidRPr="00785543" w:rsidDel="00EB2532" w14:paraId="206525F5" w14:textId="6752392C" w:rsidTr="001E6579">
              <w:trPr>
                <w:del w:id="487" w:author="Valentin Simion" w:date="2018-12-21T12:31:00Z"/>
              </w:trPr>
              <w:tc>
                <w:tcPr>
                  <w:tcW w:w="4135" w:type="dxa"/>
                  <w:shd w:val="clear" w:color="auto" w:fill="auto"/>
                </w:tcPr>
                <w:p w14:paraId="2C82AACB" w14:textId="178DAD61" w:rsidR="000D4428" w:rsidRPr="00785543" w:rsidDel="00EB2532" w:rsidRDefault="000D4428" w:rsidP="007933F1">
                  <w:pPr>
                    <w:spacing w:line="240" w:lineRule="auto"/>
                    <w:jc w:val="center"/>
                    <w:rPr>
                      <w:del w:id="488" w:author="Valentin Simion" w:date="2018-12-21T12:31:00Z"/>
                      <w:rFonts w:ascii="Times New Roman" w:hAnsi="Times New Roman" w:cs="Times New Roman"/>
                      <w:i/>
                      <w:color w:val="FF0000"/>
                      <w:lang w:val="gsw-FR"/>
                    </w:rPr>
                  </w:pPr>
                  <w:del w:id="489" w:author="Valentin Simion" w:date="2018-12-21T12:31:00Z">
                    <w:r w:rsidRPr="00785543" w:rsidDel="00EB2532">
                      <w:rPr>
                        <w:rFonts w:ascii="Times New Roman" w:hAnsi="Times New Roman" w:cs="Times New Roman"/>
                        <w:i/>
                        <w:color w:val="FF0000"/>
                        <w:lang w:val="gsw-FR"/>
                      </w:rPr>
                      <w:delText xml:space="preserve">Descriere </w:delText>
                    </w:r>
                  </w:del>
                </w:p>
              </w:tc>
              <w:tc>
                <w:tcPr>
                  <w:tcW w:w="1890" w:type="dxa"/>
                  <w:shd w:val="clear" w:color="auto" w:fill="auto"/>
                </w:tcPr>
                <w:p w14:paraId="2BDF02B7" w14:textId="2B40C441" w:rsidR="000D4428" w:rsidRPr="00785543" w:rsidDel="00EB2532" w:rsidRDefault="000D4428" w:rsidP="007933F1">
                  <w:pPr>
                    <w:spacing w:line="240" w:lineRule="auto"/>
                    <w:jc w:val="center"/>
                    <w:rPr>
                      <w:del w:id="490" w:author="Valentin Simion" w:date="2018-12-21T12:31:00Z"/>
                      <w:rFonts w:ascii="Times New Roman" w:hAnsi="Times New Roman" w:cs="Times New Roman"/>
                      <w:i/>
                      <w:color w:val="FF0000"/>
                      <w:lang w:val="gsw-FR"/>
                    </w:rPr>
                  </w:pPr>
                  <w:del w:id="491" w:author="Valentin Simion" w:date="2018-12-21T12:31:00Z">
                    <w:r w:rsidRPr="00785543" w:rsidDel="00EB2532">
                      <w:rPr>
                        <w:rFonts w:ascii="Times New Roman" w:hAnsi="Times New Roman" w:cs="Times New Roman"/>
                        <w:i/>
                        <w:color w:val="FF0000"/>
                        <w:lang w:val="gsw-FR"/>
                      </w:rPr>
                      <w:delText>Cost unitar (Euro/buc)</w:delText>
                    </w:r>
                  </w:del>
                </w:p>
              </w:tc>
              <w:tc>
                <w:tcPr>
                  <w:tcW w:w="900" w:type="dxa"/>
                  <w:shd w:val="clear" w:color="auto" w:fill="auto"/>
                </w:tcPr>
                <w:p w14:paraId="2577FF92" w14:textId="4D3FCA59" w:rsidR="000D4428" w:rsidRPr="00785543" w:rsidDel="00EB2532" w:rsidRDefault="000D4428" w:rsidP="007933F1">
                  <w:pPr>
                    <w:spacing w:line="240" w:lineRule="auto"/>
                    <w:jc w:val="center"/>
                    <w:rPr>
                      <w:del w:id="492" w:author="Valentin Simion" w:date="2018-12-21T12:31:00Z"/>
                      <w:rFonts w:ascii="Times New Roman" w:hAnsi="Times New Roman" w:cs="Times New Roman"/>
                      <w:i/>
                      <w:color w:val="FF0000"/>
                      <w:lang w:val="gsw-FR"/>
                    </w:rPr>
                  </w:pPr>
                  <w:del w:id="493" w:author="Valentin Simion" w:date="2018-12-21T12:31:00Z">
                    <w:r w:rsidRPr="00785543" w:rsidDel="00EB2532">
                      <w:rPr>
                        <w:rFonts w:ascii="Times New Roman" w:hAnsi="Times New Roman" w:cs="Times New Roman"/>
                        <w:i/>
                        <w:color w:val="FF0000"/>
                        <w:lang w:val="gsw-FR"/>
                      </w:rPr>
                      <w:delText>Nr. buc</w:delText>
                    </w:r>
                  </w:del>
                </w:p>
              </w:tc>
              <w:tc>
                <w:tcPr>
                  <w:tcW w:w="774" w:type="dxa"/>
                  <w:shd w:val="clear" w:color="auto" w:fill="auto"/>
                </w:tcPr>
                <w:p w14:paraId="07945CC2" w14:textId="4F07CFF6" w:rsidR="000D4428" w:rsidRPr="00785543" w:rsidDel="00EB2532" w:rsidRDefault="000D4428" w:rsidP="007933F1">
                  <w:pPr>
                    <w:spacing w:line="240" w:lineRule="auto"/>
                    <w:jc w:val="center"/>
                    <w:rPr>
                      <w:del w:id="494" w:author="Valentin Simion" w:date="2018-12-21T12:31:00Z"/>
                      <w:rFonts w:ascii="Times New Roman" w:hAnsi="Times New Roman" w:cs="Times New Roman"/>
                      <w:i/>
                      <w:color w:val="FF0000"/>
                      <w:lang w:val="gsw-FR"/>
                    </w:rPr>
                  </w:pPr>
                  <w:del w:id="495" w:author="Valentin Simion" w:date="2018-12-21T12:31:00Z">
                    <w:r w:rsidRPr="00785543" w:rsidDel="00EB2532">
                      <w:rPr>
                        <w:rFonts w:ascii="Times New Roman" w:hAnsi="Times New Roman" w:cs="Times New Roman"/>
                        <w:i/>
                        <w:color w:val="FF0000"/>
                        <w:lang w:val="gsw-FR"/>
                      </w:rPr>
                      <w:delText>U.M</w:delText>
                    </w:r>
                  </w:del>
                </w:p>
              </w:tc>
              <w:tc>
                <w:tcPr>
                  <w:tcW w:w="1925" w:type="dxa"/>
                  <w:shd w:val="clear" w:color="auto" w:fill="auto"/>
                </w:tcPr>
                <w:p w14:paraId="61B73459" w14:textId="2136EE6D" w:rsidR="000D4428" w:rsidRPr="00785543" w:rsidDel="00EB2532" w:rsidRDefault="000D4428" w:rsidP="007933F1">
                  <w:pPr>
                    <w:spacing w:line="240" w:lineRule="auto"/>
                    <w:jc w:val="center"/>
                    <w:rPr>
                      <w:del w:id="496" w:author="Valentin Simion" w:date="2018-12-21T12:31:00Z"/>
                      <w:rFonts w:ascii="Times New Roman" w:hAnsi="Times New Roman" w:cs="Times New Roman"/>
                      <w:i/>
                      <w:color w:val="FF0000"/>
                      <w:lang w:val="gsw-FR"/>
                    </w:rPr>
                  </w:pPr>
                  <w:del w:id="497" w:author="Valentin Simion" w:date="2018-12-21T12:31:00Z">
                    <w:r w:rsidRPr="00785543" w:rsidDel="00EB2532">
                      <w:rPr>
                        <w:rFonts w:ascii="Times New Roman" w:hAnsi="Times New Roman" w:cs="Times New Roman"/>
                        <w:i/>
                        <w:color w:val="FF0000"/>
                        <w:lang w:val="gsw-FR"/>
                      </w:rPr>
                      <w:delText>Cost total</w:delText>
                    </w:r>
                  </w:del>
                </w:p>
                <w:p w14:paraId="4C602B2C" w14:textId="797DB9EA" w:rsidR="000D4428" w:rsidRPr="00785543" w:rsidDel="00EB2532" w:rsidRDefault="000D4428" w:rsidP="007933F1">
                  <w:pPr>
                    <w:spacing w:line="240" w:lineRule="auto"/>
                    <w:jc w:val="center"/>
                    <w:rPr>
                      <w:del w:id="498" w:author="Valentin Simion" w:date="2018-12-21T12:31:00Z"/>
                      <w:rFonts w:ascii="Times New Roman" w:hAnsi="Times New Roman" w:cs="Times New Roman"/>
                      <w:i/>
                      <w:color w:val="FF0000"/>
                      <w:lang w:val="gsw-FR"/>
                    </w:rPr>
                  </w:pPr>
                  <w:del w:id="499" w:author="Valentin Simion" w:date="2018-12-21T12:31:00Z">
                    <w:r w:rsidRPr="00785543" w:rsidDel="00EB2532">
                      <w:rPr>
                        <w:rFonts w:ascii="Times New Roman" w:hAnsi="Times New Roman" w:cs="Times New Roman"/>
                        <w:i/>
                        <w:color w:val="FF0000"/>
                        <w:lang w:val="gsw-FR"/>
                      </w:rPr>
                      <w:delText>(Euro)</w:delText>
                    </w:r>
                  </w:del>
                </w:p>
              </w:tc>
            </w:tr>
            <w:tr w:rsidR="000D4428" w:rsidRPr="00785543" w:rsidDel="00EB2532" w14:paraId="69D7C868" w14:textId="3E416B8D" w:rsidTr="001E6579">
              <w:trPr>
                <w:del w:id="500" w:author="Valentin Simion" w:date="2018-12-21T12:31:00Z"/>
              </w:trPr>
              <w:tc>
                <w:tcPr>
                  <w:tcW w:w="4135" w:type="dxa"/>
                  <w:shd w:val="clear" w:color="auto" w:fill="auto"/>
                </w:tcPr>
                <w:p w14:paraId="636DDBDA" w14:textId="58682DDE" w:rsidR="000D4428" w:rsidRPr="00785543" w:rsidDel="00EB2532" w:rsidRDefault="000D4428" w:rsidP="007933F1">
                  <w:pPr>
                    <w:spacing w:line="240" w:lineRule="auto"/>
                    <w:rPr>
                      <w:del w:id="501" w:author="Valentin Simion" w:date="2018-12-21T12:31:00Z"/>
                      <w:rFonts w:ascii="Times New Roman" w:hAnsi="Times New Roman" w:cs="Times New Roman"/>
                      <w:i/>
                      <w:color w:val="FF0000"/>
                      <w:lang w:val="gsw-FR"/>
                    </w:rPr>
                  </w:pPr>
                </w:p>
              </w:tc>
              <w:tc>
                <w:tcPr>
                  <w:tcW w:w="1890" w:type="dxa"/>
                  <w:shd w:val="clear" w:color="auto" w:fill="auto"/>
                </w:tcPr>
                <w:p w14:paraId="08982EB6" w14:textId="2FB4722B" w:rsidR="000D4428" w:rsidRPr="00785543" w:rsidDel="00EB2532" w:rsidRDefault="000D4428" w:rsidP="007933F1">
                  <w:pPr>
                    <w:spacing w:line="240" w:lineRule="auto"/>
                    <w:rPr>
                      <w:del w:id="502" w:author="Valentin Simion" w:date="2018-12-21T12:31:00Z"/>
                      <w:rFonts w:ascii="Times New Roman" w:hAnsi="Times New Roman" w:cs="Times New Roman"/>
                      <w:i/>
                      <w:color w:val="FF0000"/>
                      <w:lang w:val="gsw-FR"/>
                    </w:rPr>
                  </w:pPr>
                </w:p>
              </w:tc>
              <w:tc>
                <w:tcPr>
                  <w:tcW w:w="900" w:type="dxa"/>
                  <w:shd w:val="clear" w:color="auto" w:fill="auto"/>
                </w:tcPr>
                <w:p w14:paraId="5144C0E7" w14:textId="388CB144" w:rsidR="000D4428" w:rsidRPr="00785543" w:rsidDel="00EB2532" w:rsidRDefault="000D4428" w:rsidP="007933F1">
                  <w:pPr>
                    <w:spacing w:line="240" w:lineRule="auto"/>
                    <w:rPr>
                      <w:del w:id="503" w:author="Valentin Simion" w:date="2018-12-21T12:31:00Z"/>
                      <w:rFonts w:ascii="Times New Roman" w:hAnsi="Times New Roman" w:cs="Times New Roman"/>
                      <w:i/>
                      <w:color w:val="FF0000"/>
                      <w:lang w:val="gsw-FR"/>
                    </w:rPr>
                  </w:pPr>
                </w:p>
              </w:tc>
              <w:tc>
                <w:tcPr>
                  <w:tcW w:w="774" w:type="dxa"/>
                  <w:shd w:val="clear" w:color="auto" w:fill="auto"/>
                </w:tcPr>
                <w:p w14:paraId="55A92E04" w14:textId="087948C9" w:rsidR="000D4428" w:rsidRPr="00785543" w:rsidDel="00EB2532" w:rsidRDefault="000D4428" w:rsidP="007933F1">
                  <w:pPr>
                    <w:spacing w:line="240" w:lineRule="auto"/>
                    <w:rPr>
                      <w:del w:id="504" w:author="Valentin Simion" w:date="2018-12-21T12:31:00Z"/>
                      <w:rFonts w:ascii="Times New Roman" w:hAnsi="Times New Roman" w:cs="Times New Roman"/>
                      <w:i/>
                      <w:color w:val="FF0000"/>
                      <w:lang w:val="gsw-FR"/>
                    </w:rPr>
                  </w:pPr>
                </w:p>
              </w:tc>
              <w:tc>
                <w:tcPr>
                  <w:tcW w:w="1925" w:type="dxa"/>
                  <w:shd w:val="clear" w:color="auto" w:fill="auto"/>
                </w:tcPr>
                <w:p w14:paraId="56572FF6" w14:textId="2FE9FAA5" w:rsidR="000D4428" w:rsidRPr="00785543" w:rsidDel="00EB2532" w:rsidRDefault="000D4428" w:rsidP="007933F1">
                  <w:pPr>
                    <w:spacing w:line="240" w:lineRule="auto"/>
                    <w:jc w:val="right"/>
                    <w:rPr>
                      <w:del w:id="505" w:author="Valentin Simion" w:date="2018-12-21T12:31:00Z"/>
                      <w:rFonts w:ascii="Times New Roman" w:hAnsi="Times New Roman" w:cs="Times New Roman"/>
                      <w:i/>
                      <w:color w:val="FF0000"/>
                      <w:lang w:val="gsw-FR"/>
                    </w:rPr>
                  </w:pPr>
                </w:p>
              </w:tc>
            </w:tr>
            <w:tr w:rsidR="000D4428" w:rsidRPr="00785543" w:rsidDel="00EB2532" w14:paraId="15C7D3B8" w14:textId="33195D60" w:rsidTr="001E6579">
              <w:trPr>
                <w:del w:id="506" w:author="Valentin Simion" w:date="2018-12-21T12:31:00Z"/>
              </w:trPr>
              <w:tc>
                <w:tcPr>
                  <w:tcW w:w="4135" w:type="dxa"/>
                  <w:shd w:val="clear" w:color="auto" w:fill="auto"/>
                </w:tcPr>
                <w:p w14:paraId="16302808" w14:textId="6EC7D15E" w:rsidR="000D4428" w:rsidRPr="00785543" w:rsidDel="00EB2532" w:rsidRDefault="000D4428" w:rsidP="007933F1">
                  <w:pPr>
                    <w:spacing w:line="240" w:lineRule="auto"/>
                    <w:rPr>
                      <w:del w:id="507" w:author="Valentin Simion" w:date="2018-12-21T12:31:00Z"/>
                      <w:rFonts w:ascii="Times New Roman" w:hAnsi="Times New Roman" w:cs="Times New Roman"/>
                      <w:i/>
                      <w:color w:val="FF0000"/>
                      <w:lang w:val="gsw-FR"/>
                    </w:rPr>
                  </w:pPr>
                </w:p>
              </w:tc>
              <w:tc>
                <w:tcPr>
                  <w:tcW w:w="1890" w:type="dxa"/>
                  <w:shd w:val="clear" w:color="auto" w:fill="auto"/>
                </w:tcPr>
                <w:p w14:paraId="507C841C" w14:textId="02B7F87D" w:rsidR="000D4428" w:rsidRPr="00785543" w:rsidDel="00EB2532" w:rsidRDefault="000D4428" w:rsidP="007933F1">
                  <w:pPr>
                    <w:spacing w:line="240" w:lineRule="auto"/>
                    <w:rPr>
                      <w:del w:id="508" w:author="Valentin Simion" w:date="2018-12-21T12:31:00Z"/>
                      <w:rFonts w:ascii="Times New Roman" w:hAnsi="Times New Roman" w:cs="Times New Roman"/>
                      <w:i/>
                      <w:color w:val="FF0000"/>
                      <w:lang w:val="gsw-FR"/>
                    </w:rPr>
                  </w:pPr>
                </w:p>
              </w:tc>
              <w:tc>
                <w:tcPr>
                  <w:tcW w:w="900" w:type="dxa"/>
                  <w:shd w:val="clear" w:color="auto" w:fill="auto"/>
                </w:tcPr>
                <w:p w14:paraId="53E511C5" w14:textId="66C49844" w:rsidR="000D4428" w:rsidRPr="00785543" w:rsidDel="00EB2532" w:rsidRDefault="000D4428" w:rsidP="007933F1">
                  <w:pPr>
                    <w:spacing w:line="240" w:lineRule="auto"/>
                    <w:rPr>
                      <w:del w:id="509" w:author="Valentin Simion" w:date="2018-12-21T12:31:00Z"/>
                      <w:rFonts w:ascii="Times New Roman" w:hAnsi="Times New Roman" w:cs="Times New Roman"/>
                      <w:i/>
                      <w:color w:val="FF0000"/>
                      <w:lang w:val="gsw-FR"/>
                    </w:rPr>
                  </w:pPr>
                </w:p>
              </w:tc>
              <w:tc>
                <w:tcPr>
                  <w:tcW w:w="774" w:type="dxa"/>
                  <w:shd w:val="clear" w:color="auto" w:fill="auto"/>
                </w:tcPr>
                <w:p w14:paraId="15E7861D" w14:textId="1F126623" w:rsidR="000D4428" w:rsidRPr="00785543" w:rsidDel="00EB2532" w:rsidRDefault="000D4428" w:rsidP="007933F1">
                  <w:pPr>
                    <w:spacing w:line="240" w:lineRule="auto"/>
                    <w:rPr>
                      <w:del w:id="510" w:author="Valentin Simion" w:date="2018-12-21T12:31:00Z"/>
                      <w:rFonts w:ascii="Times New Roman" w:hAnsi="Times New Roman" w:cs="Times New Roman"/>
                      <w:i/>
                      <w:color w:val="FF0000"/>
                      <w:lang w:val="gsw-FR"/>
                    </w:rPr>
                  </w:pPr>
                </w:p>
              </w:tc>
              <w:tc>
                <w:tcPr>
                  <w:tcW w:w="1925" w:type="dxa"/>
                  <w:shd w:val="clear" w:color="auto" w:fill="auto"/>
                </w:tcPr>
                <w:p w14:paraId="6E10CE50" w14:textId="1FE519BE" w:rsidR="000D4428" w:rsidRPr="00785543" w:rsidDel="00EB2532" w:rsidRDefault="000D4428" w:rsidP="007933F1">
                  <w:pPr>
                    <w:spacing w:line="240" w:lineRule="auto"/>
                    <w:jc w:val="right"/>
                    <w:rPr>
                      <w:del w:id="511" w:author="Valentin Simion" w:date="2018-12-21T12:31:00Z"/>
                      <w:rFonts w:ascii="Times New Roman" w:hAnsi="Times New Roman" w:cs="Times New Roman"/>
                      <w:i/>
                      <w:color w:val="FF0000"/>
                      <w:lang w:val="gsw-FR"/>
                    </w:rPr>
                  </w:pPr>
                </w:p>
              </w:tc>
            </w:tr>
            <w:tr w:rsidR="000D4428" w:rsidRPr="00785543" w:rsidDel="00EB2532" w14:paraId="473FD62F" w14:textId="1375F769" w:rsidTr="001E6579">
              <w:trPr>
                <w:del w:id="512" w:author="Valentin Simion" w:date="2018-12-21T12:31:00Z"/>
              </w:trPr>
              <w:tc>
                <w:tcPr>
                  <w:tcW w:w="4135" w:type="dxa"/>
                  <w:shd w:val="clear" w:color="auto" w:fill="auto"/>
                </w:tcPr>
                <w:p w14:paraId="2E11E8AD" w14:textId="6F1FED0F" w:rsidR="000D4428" w:rsidRPr="00785543" w:rsidDel="00EB2532" w:rsidRDefault="000D4428" w:rsidP="007933F1">
                  <w:pPr>
                    <w:spacing w:line="240" w:lineRule="auto"/>
                    <w:rPr>
                      <w:del w:id="513" w:author="Valentin Simion" w:date="2018-12-21T12:31:00Z"/>
                      <w:rFonts w:ascii="Times New Roman" w:hAnsi="Times New Roman" w:cs="Times New Roman"/>
                      <w:i/>
                      <w:color w:val="FF0000"/>
                      <w:lang w:val="gsw-FR"/>
                    </w:rPr>
                  </w:pPr>
                </w:p>
              </w:tc>
              <w:tc>
                <w:tcPr>
                  <w:tcW w:w="1890" w:type="dxa"/>
                  <w:shd w:val="clear" w:color="auto" w:fill="auto"/>
                </w:tcPr>
                <w:p w14:paraId="0017FC7C" w14:textId="36D659B4" w:rsidR="000D4428" w:rsidRPr="00785543" w:rsidDel="00EB2532" w:rsidRDefault="000D4428" w:rsidP="007933F1">
                  <w:pPr>
                    <w:spacing w:line="240" w:lineRule="auto"/>
                    <w:rPr>
                      <w:del w:id="514" w:author="Valentin Simion" w:date="2018-12-21T12:31:00Z"/>
                      <w:rFonts w:ascii="Times New Roman" w:hAnsi="Times New Roman" w:cs="Times New Roman"/>
                      <w:i/>
                      <w:color w:val="FF0000"/>
                      <w:lang w:val="gsw-FR"/>
                    </w:rPr>
                  </w:pPr>
                </w:p>
              </w:tc>
              <w:tc>
                <w:tcPr>
                  <w:tcW w:w="900" w:type="dxa"/>
                  <w:shd w:val="clear" w:color="auto" w:fill="auto"/>
                </w:tcPr>
                <w:p w14:paraId="333DC709" w14:textId="583C0E9A" w:rsidR="000D4428" w:rsidRPr="00785543" w:rsidDel="00EB2532" w:rsidRDefault="000D4428" w:rsidP="007933F1">
                  <w:pPr>
                    <w:spacing w:line="240" w:lineRule="auto"/>
                    <w:rPr>
                      <w:del w:id="515" w:author="Valentin Simion" w:date="2018-12-21T12:31:00Z"/>
                      <w:rFonts w:ascii="Times New Roman" w:hAnsi="Times New Roman" w:cs="Times New Roman"/>
                      <w:i/>
                      <w:color w:val="FF0000"/>
                      <w:lang w:val="gsw-FR"/>
                    </w:rPr>
                  </w:pPr>
                </w:p>
              </w:tc>
              <w:tc>
                <w:tcPr>
                  <w:tcW w:w="774" w:type="dxa"/>
                  <w:shd w:val="clear" w:color="auto" w:fill="auto"/>
                </w:tcPr>
                <w:p w14:paraId="640981A1" w14:textId="13091D57" w:rsidR="000D4428" w:rsidRPr="00785543" w:rsidDel="00EB2532" w:rsidRDefault="000D4428" w:rsidP="007933F1">
                  <w:pPr>
                    <w:spacing w:line="240" w:lineRule="auto"/>
                    <w:rPr>
                      <w:del w:id="516" w:author="Valentin Simion" w:date="2018-12-21T12:31:00Z"/>
                      <w:rFonts w:ascii="Times New Roman" w:hAnsi="Times New Roman" w:cs="Times New Roman"/>
                      <w:i/>
                      <w:color w:val="FF0000"/>
                      <w:lang w:val="gsw-FR"/>
                    </w:rPr>
                  </w:pPr>
                </w:p>
              </w:tc>
              <w:tc>
                <w:tcPr>
                  <w:tcW w:w="1925" w:type="dxa"/>
                  <w:shd w:val="clear" w:color="auto" w:fill="auto"/>
                </w:tcPr>
                <w:p w14:paraId="5BBEF167" w14:textId="5FB73B97" w:rsidR="000D4428" w:rsidRPr="00785543" w:rsidDel="00EB2532" w:rsidRDefault="000D4428" w:rsidP="007933F1">
                  <w:pPr>
                    <w:spacing w:line="240" w:lineRule="auto"/>
                    <w:jc w:val="right"/>
                    <w:rPr>
                      <w:del w:id="517" w:author="Valentin Simion" w:date="2018-12-21T12:31:00Z"/>
                      <w:rFonts w:ascii="Times New Roman" w:hAnsi="Times New Roman" w:cs="Times New Roman"/>
                      <w:i/>
                      <w:color w:val="FF0000"/>
                      <w:lang w:val="gsw-FR"/>
                    </w:rPr>
                  </w:pPr>
                </w:p>
              </w:tc>
            </w:tr>
            <w:tr w:rsidR="000D4428" w:rsidRPr="00785543" w:rsidDel="00EB2532" w14:paraId="46E9AAB0" w14:textId="70D8AB8B" w:rsidTr="001E6579">
              <w:trPr>
                <w:del w:id="518" w:author="Valentin Simion" w:date="2018-12-21T12:31:00Z"/>
              </w:trPr>
              <w:tc>
                <w:tcPr>
                  <w:tcW w:w="7699" w:type="dxa"/>
                  <w:gridSpan w:val="4"/>
                  <w:shd w:val="clear" w:color="auto" w:fill="auto"/>
                </w:tcPr>
                <w:p w14:paraId="770893C6" w14:textId="5515259F" w:rsidR="000D4428" w:rsidRPr="00785543" w:rsidDel="00EB2532" w:rsidRDefault="000D4428" w:rsidP="007933F1">
                  <w:pPr>
                    <w:spacing w:line="240" w:lineRule="auto"/>
                    <w:jc w:val="right"/>
                    <w:rPr>
                      <w:del w:id="519" w:author="Valentin Simion" w:date="2018-12-21T12:31:00Z"/>
                      <w:rFonts w:ascii="Times New Roman" w:hAnsi="Times New Roman" w:cs="Times New Roman"/>
                      <w:i/>
                      <w:color w:val="FF0000"/>
                      <w:lang w:val="gsw-FR"/>
                    </w:rPr>
                  </w:pPr>
                  <w:del w:id="520" w:author="Valentin Simion" w:date="2018-12-21T12:31:00Z">
                    <w:r w:rsidRPr="00785543" w:rsidDel="00EB2532">
                      <w:rPr>
                        <w:rFonts w:ascii="Times New Roman" w:hAnsi="Times New Roman" w:cs="Times New Roman"/>
                        <w:i/>
                        <w:color w:val="FF0000"/>
                        <w:lang w:val="gsw-FR"/>
                      </w:rPr>
                      <w:delText>TOTAL (Euro)</w:delText>
                    </w:r>
                  </w:del>
                </w:p>
              </w:tc>
              <w:tc>
                <w:tcPr>
                  <w:tcW w:w="1925" w:type="dxa"/>
                  <w:shd w:val="clear" w:color="auto" w:fill="auto"/>
                </w:tcPr>
                <w:p w14:paraId="1F1A16CE" w14:textId="2751312F" w:rsidR="000D4428" w:rsidRPr="00785543" w:rsidDel="00EB2532" w:rsidRDefault="000D4428" w:rsidP="007933F1">
                  <w:pPr>
                    <w:spacing w:line="240" w:lineRule="auto"/>
                    <w:jc w:val="right"/>
                    <w:rPr>
                      <w:del w:id="521" w:author="Valentin Simion" w:date="2018-12-21T12:31:00Z"/>
                      <w:rFonts w:ascii="Times New Roman" w:hAnsi="Times New Roman" w:cs="Times New Roman"/>
                      <w:i/>
                      <w:color w:val="FF0000"/>
                      <w:lang w:val="gsw-FR"/>
                    </w:rPr>
                  </w:pPr>
                </w:p>
              </w:tc>
            </w:tr>
          </w:tbl>
          <w:p w14:paraId="0D45F137" w14:textId="1D86D6F9" w:rsidR="000D4428" w:rsidRPr="00785543" w:rsidDel="00EB2532" w:rsidRDefault="000D4428" w:rsidP="007933F1">
            <w:pPr>
              <w:rPr>
                <w:del w:id="522" w:author="Valentin Simion" w:date="2018-12-21T12:31:00Z"/>
                <w:rFonts w:ascii="Times New Roman" w:hAnsi="Times New Roman" w:cs="Times New Roman"/>
                <w:i/>
                <w:color w:val="FF0000"/>
                <w:lang w:val="gsw-FR"/>
              </w:rPr>
            </w:pPr>
            <w:del w:id="523" w:author="Valentin Simion" w:date="2018-12-21T12:31:00Z">
              <w:r w:rsidRPr="00785543" w:rsidDel="00EB2532">
                <w:rPr>
                  <w:rFonts w:ascii="Times New Roman" w:hAnsi="Times New Roman" w:cs="Times New Roman"/>
                  <w:i/>
                  <w:color w:val="FF0000"/>
                  <w:lang w:val="gsw-FR"/>
                </w:rPr>
                <w:delText>Investitii estimative in sistemul de canalizare (preturi curente, fără TVA)</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1816"/>
              <w:gridCol w:w="862"/>
              <w:gridCol w:w="757"/>
              <w:gridCol w:w="1808"/>
            </w:tblGrid>
            <w:tr w:rsidR="000D4428" w:rsidRPr="00785543" w:rsidDel="00EB2532" w14:paraId="77900F83" w14:textId="524929E7" w:rsidTr="001E6579">
              <w:trPr>
                <w:del w:id="524" w:author="Valentin Simion" w:date="2018-12-21T12:31:00Z"/>
              </w:trPr>
              <w:tc>
                <w:tcPr>
                  <w:tcW w:w="4135" w:type="dxa"/>
                  <w:shd w:val="clear" w:color="auto" w:fill="auto"/>
                </w:tcPr>
                <w:p w14:paraId="4F438533" w14:textId="4DF19C43" w:rsidR="000D4428" w:rsidRPr="00785543" w:rsidDel="00EB2532" w:rsidRDefault="000D4428" w:rsidP="007933F1">
                  <w:pPr>
                    <w:spacing w:line="240" w:lineRule="auto"/>
                    <w:jc w:val="center"/>
                    <w:rPr>
                      <w:del w:id="525" w:author="Valentin Simion" w:date="2018-12-21T12:31:00Z"/>
                      <w:rFonts w:ascii="Times New Roman" w:hAnsi="Times New Roman" w:cs="Times New Roman"/>
                      <w:i/>
                      <w:color w:val="FF0000"/>
                      <w:lang w:val="gsw-FR"/>
                    </w:rPr>
                  </w:pPr>
                  <w:del w:id="526" w:author="Valentin Simion" w:date="2018-12-21T12:31:00Z">
                    <w:r w:rsidRPr="00785543" w:rsidDel="00EB2532">
                      <w:rPr>
                        <w:rFonts w:ascii="Times New Roman" w:hAnsi="Times New Roman" w:cs="Times New Roman"/>
                        <w:i/>
                        <w:color w:val="FF0000"/>
                        <w:lang w:val="gsw-FR"/>
                      </w:rPr>
                      <w:delText xml:space="preserve">Descriere </w:delText>
                    </w:r>
                  </w:del>
                </w:p>
              </w:tc>
              <w:tc>
                <w:tcPr>
                  <w:tcW w:w="1890" w:type="dxa"/>
                  <w:shd w:val="clear" w:color="auto" w:fill="auto"/>
                </w:tcPr>
                <w:p w14:paraId="6C59D489" w14:textId="50D99256" w:rsidR="000D4428" w:rsidRPr="00785543" w:rsidDel="00EB2532" w:rsidRDefault="000D4428" w:rsidP="007933F1">
                  <w:pPr>
                    <w:spacing w:line="240" w:lineRule="auto"/>
                    <w:jc w:val="center"/>
                    <w:rPr>
                      <w:del w:id="527" w:author="Valentin Simion" w:date="2018-12-21T12:31:00Z"/>
                      <w:rFonts w:ascii="Times New Roman" w:hAnsi="Times New Roman" w:cs="Times New Roman"/>
                      <w:i/>
                      <w:color w:val="FF0000"/>
                      <w:lang w:val="gsw-FR"/>
                    </w:rPr>
                  </w:pPr>
                  <w:del w:id="528" w:author="Valentin Simion" w:date="2018-12-21T12:31:00Z">
                    <w:r w:rsidRPr="00785543" w:rsidDel="00EB2532">
                      <w:rPr>
                        <w:rFonts w:ascii="Times New Roman" w:hAnsi="Times New Roman" w:cs="Times New Roman"/>
                        <w:i/>
                        <w:color w:val="FF0000"/>
                        <w:lang w:val="gsw-FR"/>
                      </w:rPr>
                      <w:delText>Cost unitar (Euro/buc)</w:delText>
                    </w:r>
                  </w:del>
                </w:p>
              </w:tc>
              <w:tc>
                <w:tcPr>
                  <w:tcW w:w="900" w:type="dxa"/>
                  <w:shd w:val="clear" w:color="auto" w:fill="auto"/>
                </w:tcPr>
                <w:p w14:paraId="4D3B71E5" w14:textId="51068BED" w:rsidR="000D4428" w:rsidRPr="00785543" w:rsidDel="00EB2532" w:rsidRDefault="000D4428" w:rsidP="007933F1">
                  <w:pPr>
                    <w:spacing w:line="240" w:lineRule="auto"/>
                    <w:jc w:val="center"/>
                    <w:rPr>
                      <w:del w:id="529" w:author="Valentin Simion" w:date="2018-12-21T12:31:00Z"/>
                      <w:rFonts w:ascii="Times New Roman" w:hAnsi="Times New Roman" w:cs="Times New Roman"/>
                      <w:i/>
                      <w:color w:val="FF0000"/>
                      <w:lang w:val="gsw-FR"/>
                    </w:rPr>
                  </w:pPr>
                  <w:del w:id="530" w:author="Valentin Simion" w:date="2018-12-21T12:31:00Z">
                    <w:r w:rsidRPr="00785543" w:rsidDel="00EB2532">
                      <w:rPr>
                        <w:rFonts w:ascii="Times New Roman" w:hAnsi="Times New Roman" w:cs="Times New Roman"/>
                        <w:i/>
                        <w:color w:val="FF0000"/>
                        <w:lang w:val="gsw-FR"/>
                      </w:rPr>
                      <w:delText>Nr. buc</w:delText>
                    </w:r>
                  </w:del>
                </w:p>
              </w:tc>
              <w:tc>
                <w:tcPr>
                  <w:tcW w:w="774" w:type="dxa"/>
                  <w:shd w:val="clear" w:color="auto" w:fill="auto"/>
                </w:tcPr>
                <w:p w14:paraId="7C8D4E35" w14:textId="53A5BA17" w:rsidR="000D4428" w:rsidRPr="00785543" w:rsidDel="00EB2532" w:rsidRDefault="000D4428" w:rsidP="007933F1">
                  <w:pPr>
                    <w:spacing w:line="240" w:lineRule="auto"/>
                    <w:jc w:val="center"/>
                    <w:rPr>
                      <w:del w:id="531" w:author="Valentin Simion" w:date="2018-12-21T12:31:00Z"/>
                      <w:rFonts w:ascii="Times New Roman" w:hAnsi="Times New Roman" w:cs="Times New Roman"/>
                      <w:i/>
                      <w:color w:val="FF0000"/>
                      <w:lang w:val="gsw-FR"/>
                    </w:rPr>
                  </w:pPr>
                  <w:del w:id="532" w:author="Valentin Simion" w:date="2018-12-21T12:31:00Z">
                    <w:r w:rsidRPr="00785543" w:rsidDel="00EB2532">
                      <w:rPr>
                        <w:rFonts w:ascii="Times New Roman" w:hAnsi="Times New Roman" w:cs="Times New Roman"/>
                        <w:i/>
                        <w:color w:val="FF0000"/>
                        <w:lang w:val="gsw-FR"/>
                      </w:rPr>
                      <w:delText>U.M</w:delText>
                    </w:r>
                  </w:del>
                </w:p>
              </w:tc>
              <w:tc>
                <w:tcPr>
                  <w:tcW w:w="1925" w:type="dxa"/>
                  <w:shd w:val="clear" w:color="auto" w:fill="auto"/>
                </w:tcPr>
                <w:p w14:paraId="53FE364C" w14:textId="274BFD44" w:rsidR="000D4428" w:rsidRPr="00785543" w:rsidDel="00EB2532" w:rsidRDefault="000D4428" w:rsidP="007933F1">
                  <w:pPr>
                    <w:spacing w:line="240" w:lineRule="auto"/>
                    <w:jc w:val="center"/>
                    <w:rPr>
                      <w:del w:id="533" w:author="Valentin Simion" w:date="2018-12-21T12:31:00Z"/>
                      <w:rFonts w:ascii="Times New Roman" w:hAnsi="Times New Roman" w:cs="Times New Roman"/>
                      <w:i/>
                      <w:color w:val="FF0000"/>
                      <w:lang w:val="gsw-FR"/>
                    </w:rPr>
                  </w:pPr>
                  <w:del w:id="534" w:author="Valentin Simion" w:date="2018-12-21T12:31:00Z">
                    <w:r w:rsidRPr="00785543" w:rsidDel="00EB2532">
                      <w:rPr>
                        <w:rFonts w:ascii="Times New Roman" w:hAnsi="Times New Roman" w:cs="Times New Roman"/>
                        <w:i/>
                        <w:color w:val="FF0000"/>
                        <w:lang w:val="gsw-FR"/>
                      </w:rPr>
                      <w:delText>Cost total</w:delText>
                    </w:r>
                  </w:del>
                </w:p>
                <w:p w14:paraId="5A75E2F1" w14:textId="11F3D543" w:rsidR="000D4428" w:rsidRPr="00785543" w:rsidDel="00EB2532" w:rsidRDefault="000D4428" w:rsidP="007933F1">
                  <w:pPr>
                    <w:spacing w:line="240" w:lineRule="auto"/>
                    <w:jc w:val="center"/>
                    <w:rPr>
                      <w:del w:id="535" w:author="Valentin Simion" w:date="2018-12-21T12:31:00Z"/>
                      <w:rFonts w:ascii="Times New Roman" w:hAnsi="Times New Roman" w:cs="Times New Roman"/>
                      <w:i/>
                      <w:color w:val="FF0000"/>
                      <w:lang w:val="gsw-FR"/>
                    </w:rPr>
                  </w:pPr>
                  <w:del w:id="536" w:author="Valentin Simion" w:date="2018-12-21T12:31:00Z">
                    <w:r w:rsidRPr="00785543" w:rsidDel="00EB2532">
                      <w:rPr>
                        <w:rFonts w:ascii="Times New Roman" w:hAnsi="Times New Roman" w:cs="Times New Roman"/>
                        <w:i/>
                        <w:color w:val="FF0000"/>
                        <w:lang w:val="gsw-FR"/>
                      </w:rPr>
                      <w:delText>(Euro)</w:delText>
                    </w:r>
                  </w:del>
                </w:p>
              </w:tc>
            </w:tr>
            <w:tr w:rsidR="000D4428" w:rsidRPr="00785543" w:rsidDel="00EB2532" w14:paraId="24E05EB9" w14:textId="5494F184" w:rsidTr="001E6579">
              <w:trPr>
                <w:del w:id="537" w:author="Valentin Simion" w:date="2018-12-21T12:31:00Z"/>
              </w:trPr>
              <w:tc>
                <w:tcPr>
                  <w:tcW w:w="4135" w:type="dxa"/>
                  <w:shd w:val="clear" w:color="auto" w:fill="auto"/>
                </w:tcPr>
                <w:p w14:paraId="6CB01E3B" w14:textId="5BD97675" w:rsidR="000D4428" w:rsidRPr="00785543" w:rsidDel="00EB2532" w:rsidRDefault="000D4428" w:rsidP="007933F1">
                  <w:pPr>
                    <w:spacing w:line="240" w:lineRule="auto"/>
                    <w:rPr>
                      <w:del w:id="538" w:author="Valentin Simion" w:date="2018-12-21T12:31:00Z"/>
                      <w:rFonts w:ascii="Times New Roman" w:hAnsi="Times New Roman" w:cs="Times New Roman"/>
                      <w:i/>
                      <w:color w:val="FF0000"/>
                      <w:lang w:val="gsw-FR"/>
                    </w:rPr>
                  </w:pPr>
                </w:p>
              </w:tc>
              <w:tc>
                <w:tcPr>
                  <w:tcW w:w="1890" w:type="dxa"/>
                  <w:shd w:val="clear" w:color="auto" w:fill="auto"/>
                </w:tcPr>
                <w:p w14:paraId="3B84B133" w14:textId="40A243CA" w:rsidR="000D4428" w:rsidRPr="00785543" w:rsidDel="00EB2532" w:rsidRDefault="000D4428" w:rsidP="007933F1">
                  <w:pPr>
                    <w:spacing w:line="240" w:lineRule="auto"/>
                    <w:rPr>
                      <w:del w:id="539" w:author="Valentin Simion" w:date="2018-12-21T12:31:00Z"/>
                      <w:rFonts w:ascii="Times New Roman" w:hAnsi="Times New Roman" w:cs="Times New Roman"/>
                      <w:i/>
                      <w:color w:val="FF0000"/>
                      <w:lang w:val="gsw-FR"/>
                    </w:rPr>
                  </w:pPr>
                </w:p>
              </w:tc>
              <w:tc>
                <w:tcPr>
                  <w:tcW w:w="900" w:type="dxa"/>
                  <w:shd w:val="clear" w:color="auto" w:fill="auto"/>
                </w:tcPr>
                <w:p w14:paraId="6C8EBD6D" w14:textId="2C0F7BB1" w:rsidR="000D4428" w:rsidRPr="00785543" w:rsidDel="00EB2532" w:rsidRDefault="000D4428" w:rsidP="007933F1">
                  <w:pPr>
                    <w:spacing w:line="240" w:lineRule="auto"/>
                    <w:rPr>
                      <w:del w:id="540" w:author="Valentin Simion" w:date="2018-12-21T12:31:00Z"/>
                      <w:rFonts w:ascii="Times New Roman" w:hAnsi="Times New Roman" w:cs="Times New Roman"/>
                      <w:i/>
                      <w:color w:val="FF0000"/>
                      <w:lang w:val="gsw-FR"/>
                    </w:rPr>
                  </w:pPr>
                </w:p>
              </w:tc>
              <w:tc>
                <w:tcPr>
                  <w:tcW w:w="774" w:type="dxa"/>
                  <w:shd w:val="clear" w:color="auto" w:fill="auto"/>
                </w:tcPr>
                <w:p w14:paraId="3B05FEE0" w14:textId="690910F0" w:rsidR="000D4428" w:rsidRPr="00785543" w:rsidDel="00EB2532" w:rsidRDefault="000D4428" w:rsidP="007933F1">
                  <w:pPr>
                    <w:spacing w:line="240" w:lineRule="auto"/>
                    <w:rPr>
                      <w:del w:id="541" w:author="Valentin Simion" w:date="2018-12-21T12:31:00Z"/>
                      <w:rFonts w:ascii="Times New Roman" w:hAnsi="Times New Roman" w:cs="Times New Roman"/>
                      <w:i/>
                      <w:color w:val="FF0000"/>
                      <w:lang w:val="gsw-FR"/>
                    </w:rPr>
                  </w:pPr>
                </w:p>
              </w:tc>
              <w:tc>
                <w:tcPr>
                  <w:tcW w:w="1925" w:type="dxa"/>
                  <w:shd w:val="clear" w:color="auto" w:fill="auto"/>
                </w:tcPr>
                <w:p w14:paraId="700FB003" w14:textId="1BDBA6A6" w:rsidR="000D4428" w:rsidRPr="00785543" w:rsidDel="00EB2532" w:rsidRDefault="000D4428" w:rsidP="007933F1">
                  <w:pPr>
                    <w:spacing w:line="240" w:lineRule="auto"/>
                    <w:jc w:val="right"/>
                    <w:rPr>
                      <w:del w:id="542" w:author="Valentin Simion" w:date="2018-12-21T12:31:00Z"/>
                      <w:rFonts w:ascii="Times New Roman" w:hAnsi="Times New Roman" w:cs="Times New Roman"/>
                      <w:i/>
                      <w:color w:val="FF0000"/>
                      <w:lang w:val="gsw-FR"/>
                    </w:rPr>
                  </w:pPr>
                </w:p>
              </w:tc>
            </w:tr>
            <w:tr w:rsidR="000D4428" w:rsidRPr="00785543" w:rsidDel="00EB2532" w14:paraId="2D3B66F6" w14:textId="7B52CF2C" w:rsidTr="001E6579">
              <w:trPr>
                <w:del w:id="543" w:author="Valentin Simion" w:date="2018-12-21T12:31:00Z"/>
              </w:trPr>
              <w:tc>
                <w:tcPr>
                  <w:tcW w:w="4135" w:type="dxa"/>
                  <w:shd w:val="clear" w:color="auto" w:fill="auto"/>
                </w:tcPr>
                <w:p w14:paraId="4E9EADF5" w14:textId="71022C2B" w:rsidR="000D4428" w:rsidRPr="00785543" w:rsidDel="00EB2532" w:rsidRDefault="000D4428" w:rsidP="007933F1">
                  <w:pPr>
                    <w:spacing w:line="240" w:lineRule="auto"/>
                    <w:rPr>
                      <w:del w:id="544" w:author="Valentin Simion" w:date="2018-12-21T12:31:00Z"/>
                      <w:rFonts w:ascii="Times New Roman" w:hAnsi="Times New Roman" w:cs="Times New Roman"/>
                      <w:i/>
                      <w:color w:val="FF0000"/>
                      <w:lang w:val="gsw-FR"/>
                    </w:rPr>
                  </w:pPr>
                </w:p>
              </w:tc>
              <w:tc>
                <w:tcPr>
                  <w:tcW w:w="1890" w:type="dxa"/>
                  <w:shd w:val="clear" w:color="auto" w:fill="auto"/>
                </w:tcPr>
                <w:p w14:paraId="3884662C" w14:textId="7B6557F1" w:rsidR="000D4428" w:rsidRPr="00785543" w:rsidDel="00EB2532" w:rsidRDefault="000D4428" w:rsidP="007933F1">
                  <w:pPr>
                    <w:spacing w:line="240" w:lineRule="auto"/>
                    <w:rPr>
                      <w:del w:id="545" w:author="Valentin Simion" w:date="2018-12-21T12:31:00Z"/>
                      <w:rFonts w:ascii="Times New Roman" w:hAnsi="Times New Roman" w:cs="Times New Roman"/>
                      <w:i/>
                      <w:color w:val="FF0000"/>
                      <w:lang w:val="gsw-FR"/>
                    </w:rPr>
                  </w:pPr>
                </w:p>
              </w:tc>
              <w:tc>
                <w:tcPr>
                  <w:tcW w:w="900" w:type="dxa"/>
                  <w:shd w:val="clear" w:color="auto" w:fill="auto"/>
                </w:tcPr>
                <w:p w14:paraId="4A507B7A" w14:textId="79EBAF29" w:rsidR="000D4428" w:rsidRPr="00785543" w:rsidDel="00EB2532" w:rsidRDefault="000D4428" w:rsidP="007933F1">
                  <w:pPr>
                    <w:spacing w:line="240" w:lineRule="auto"/>
                    <w:rPr>
                      <w:del w:id="546" w:author="Valentin Simion" w:date="2018-12-21T12:31:00Z"/>
                      <w:rFonts w:ascii="Times New Roman" w:hAnsi="Times New Roman" w:cs="Times New Roman"/>
                      <w:i/>
                      <w:color w:val="FF0000"/>
                      <w:lang w:val="gsw-FR"/>
                    </w:rPr>
                  </w:pPr>
                </w:p>
              </w:tc>
              <w:tc>
                <w:tcPr>
                  <w:tcW w:w="774" w:type="dxa"/>
                  <w:shd w:val="clear" w:color="auto" w:fill="auto"/>
                </w:tcPr>
                <w:p w14:paraId="0C9DDAD4" w14:textId="61ABA669" w:rsidR="000D4428" w:rsidRPr="00785543" w:rsidDel="00EB2532" w:rsidRDefault="000D4428" w:rsidP="007933F1">
                  <w:pPr>
                    <w:spacing w:line="240" w:lineRule="auto"/>
                    <w:rPr>
                      <w:del w:id="547" w:author="Valentin Simion" w:date="2018-12-21T12:31:00Z"/>
                      <w:rFonts w:ascii="Times New Roman" w:hAnsi="Times New Roman" w:cs="Times New Roman"/>
                      <w:i/>
                      <w:color w:val="FF0000"/>
                      <w:lang w:val="gsw-FR"/>
                    </w:rPr>
                  </w:pPr>
                </w:p>
              </w:tc>
              <w:tc>
                <w:tcPr>
                  <w:tcW w:w="1925" w:type="dxa"/>
                  <w:shd w:val="clear" w:color="auto" w:fill="auto"/>
                </w:tcPr>
                <w:p w14:paraId="1EE0B2E3" w14:textId="111C075A" w:rsidR="000D4428" w:rsidRPr="00785543" w:rsidDel="00EB2532" w:rsidRDefault="000D4428" w:rsidP="007933F1">
                  <w:pPr>
                    <w:spacing w:line="240" w:lineRule="auto"/>
                    <w:jc w:val="right"/>
                    <w:rPr>
                      <w:del w:id="548" w:author="Valentin Simion" w:date="2018-12-21T12:31:00Z"/>
                      <w:rFonts w:ascii="Times New Roman" w:hAnsi="Times New Roman" w:cs="Times New Roman"/>
                      <w:i/>
                      <w:color w:val="FF0000"/>
                      <w:lang w:val="gsw-FR"/>
                    </w:rPr>
                  </w:pPr>
                </w:p>
              </w:tc>
            </w:tr>
            <w:tr w:rsidR="000D4428" w:rsidRPr="00785543" w:rsidDel="00EB2532" w14:paraId="7ADC72F1" w14:textId="221C5027" w:rsidTr="001E6579">
              <w:trPr>
                <w:del w:id="549" w:author="Valentin Simion" w:date="2018-12-21T12:31:00Z"/>
              </w:trPr>
              <w:tc>
                <w:tcPr>
                  <w:tcW w:w="4135" w:type="dxa"/>
                  <w:shd w:val="clear" w:color="auto" w:fill="auto"/>
                </w:tcPr>
                <w:p w14:paraId="5AE9C38E" w14:textId="32E2D621" w:rsidR="000D4428" w:rsidRPr="00785543" w:rsidDel="00EB2532" w:rsidRDefault="000D4428" w:rsidP="007933F1">
                  <w:pPr>
                    <w:spacing w:line="240" w:lineRule="auto"/>
                    <w:rPr>
                      <w:del w:id="550" w:author="Valentin Simion" w:date="2018-12-21T12:31:00Z"/>
                      <w:rFonts w:ascii="Times New Roman" w:hAnsi="Times New Roman" w:cs="Times New Roman"/>
                      <w:i/>
                      <w:color w:val="FF0000"/>
                      <w:lang w:val="gsw-FR"/>
                    </w:rPr>
                  </w:pPr>
                </w:p>
              </w:tc>
              <w:tc>
                <w:tcPr>
                  <w:tcW w:w="1890" w:type="dxa"/>
                  <w:shd w:val="clear" w:color="auto" w:fill="auto"/>
                </w:tcPr>
                <w:p w14:paraId="550016C5" w14:textId="433D6F4E" w:rsidR="000D4428" w:rsidRPr="00785543" w:rsidDel="00EB2532" w:rsidRDefault="000D4428" w:rsidP="007933F1">
                  <w:pPr>
                    <w:spacing w:line="240" w:lineRule="auto"/>
                    <w:rPr>
                      <w:del w:id="551" w:author="Valentin Simion" w:date="2018-12-21T12:31:00Z"/>
                      <w:rFonts w:ascii="Times New Roman" w:hAnsi="Times New Roman" w:cs="Times New Roman"/>
                      <w:i/>
                      <w:color w:val="FF0000"/>
                      <w:lang w:val="gsw-FR"/>
                    </w:rPr>
                  </w:pPr>
                </w:p>
              </w:tc>
              <w:tc>
                <w:tcPr>
                  <w:tcW w:w="900" w:type="dxa"/>
                  <w:shd w:val="clear" w:color="auto" w:fill="auto"/>
                </w:tcPr>
                <w:p w14:paraId="7F766AE4" w14:textId="26E3C978" w:rsidR="000D4428" w:rsidRPr="00785543" w:rsidDel="00EB2532" w:rsidRDefault="000D4428" w:rsidP="007933F1">
                  <w:pPr>
                    <w:spacing w:line="240" w:lineRule="auto"/>
                    <w:rPr>
                      <w:del w:id="552" w:author="Valentin Simion" w:date="2018-12-21T12:31:00Z"/>
                      <w:rFonts w:ascii="Times New Roman" w:hAnsi="Times New Roman" w:cs="Times New Roman"/>
                      <w:i/>
                      <w:color w:val="FF0000"/>
                      <w:lang w:val="gsw-FR"/>
                    </w:rPr>
                  </w:pPr>
                </w:p>
              </w:tc>
              <w:tc>
                <w:tcPr>
                  <w:tcW w:w="774" w:type="dxa"/>
                  <w:shd w:val="clear" w:color="auto" w:fill="auto"/>
                </w:tcPr>
                <w:p w14:paraId="7CEF992C" w14:textId="0BB4DB09" w:rsidR="000D4428" w:rsidRPr="00785543" w:rsidDel="00EB2532" w:rsidRDefault="000D4428" w:rsidP="007933F1">
                  <w:pPr>
                    <w:spacing w:line="240" w:lineRule="auto"/>
                    <w:rPr>
                      <w:del w:id="553" w:author="Valentin Simion" w:date="2018-12-21T12:31:00Z"/>
                      <w:rFonts w:ascii="Times New Roman" w:hAnsi="Times New Roman" w:cs="Times New Roman"/>
                      <w:i/>
                      <w:color w:val="FF0000"/>
                      <w:lang w:val="gsw-FR"/>
                    </w:rPr>
                  </w:pPr>
                </w:p>
              </w:tc>
              <w:tc>
                <w:tcPr>
                  <w:tcW w:w="1925" w:type="dxa"/>
                  <w:shd w:val="clear" w:color="auto" w:fill="auto"/>
                </w:tcPr>
                <w:p w14:paraId="0ED42001" w14:textId="3443A4F6" w:rsidR="000D4428" w:rsidRPr="00785543" w:rsidDel="00EB2532" w:rsidRDefault="000D4428" w:rsidP="007933F1">
                  <w:pPr>
                    <w:spacing w:line="240" w:lineRule="auto"/>
                    <w:jc w:val="right"/>
                    <w:rPr>
                      <w:del w:id="554" w:author="Valentin Simion" w:date="2018-12-21T12:31:00Z"/>
                      <w:rFonts w:ascii="Times New Roman" w:hAnsi="Times New Roman" w:cs="Times New Roman"/>
                      <w:i/>
                      <w:color w:val="FF0000"/>
                      <w:lang w:val="gsw-FR"/>
                    </w:rPr>
                  </w:pPr>
                </w:p>
              </w:tc>
            </w:tr>
            <w:tr w:rsidR="000D4428" w:rsidRPr="00785543" w:rsidDel="00EB2532" w14:paraId="4C7981F6" w14:textId="0A478E53" w:rsidTr="001E6579">
              <w:trPr>
                <w:del w:id="555" w:author="Valentin Simion" w:date="2018-12-21T12:31:00Z"/>
              </w:trPr>
              <w:tc>
                <w:tcPr>
                  <w:tcW w:w="7699" w:type="dxa"/>
                  <w:gridSpan w:val="4"/>
                  <w:shd w:val="clear" w:color="auto" w:fill="auto"/>
                </w:tcPr>
                <w:p w14:paraId="76328AAC" w14:textId="15440746" w:rsidR="000D4428" w:rsidRPr="00785543" w:rsidDel="00EB2532" w:rsidRDefault="000D4428" w:rsidP="007933F1">
                  <w:pPr>
                    <w:spacing w:line="240" w:lineRule="auto"/>
                    <w:jc w:val="right"/>
                    <w:rPr>
                      <w:del w:id="556" w:author="Valentin Simion" w:date="2018-12-21T12:31:00Z"/>
                      <w:rFonts w:ascii="Times New Roman" w:hAnsi="Times New Roman" w:cs="Times New Roman"/>
                      <w:i/>
                      <w:color w:val="FF0000"/>
                      <w:lang w:val="gsw-FR"/>
                    </w:rPr>
                  </w:pPr>
                  <w:del w:id="557" w:author="Valentin Simion" w:date="2018-12-21T12:31:00Z">
                    <w:r w:rsidRPr="00785543" w:rsidDel="00EB2532">
                      <w:rPr>
                        <w:rFonts w:ascii="Times New Roman" w:hAnsi="Times New Roman" w:cs="Times New Roman"/>
                        <w:i/>
                        <w:color w:val="FF0000"/>
                        <w:lang w:val="gsw-FR"/>
                      </w:rPr>
                      <w:delText>TOTAL (Euro)</w:delText>
                    </w:r>
                  </w:del>
                </w:p>
              </w:tc>
              <w:tc>
                <w:tcPr>
                  <w:tcW w:w="1925" w:type="dxa"/>
                  <w:shd w:val="clear" w:color="auto" w:fill="auto"/>
                </w:tcPr>
                <w:p w14:paraId="0BFEE3E5" w14:textId="6DD7C904" w:rsidR="000D4428" w:rsidRPr="00785543" w:rsidDel="00EB2532" w:rsidRDefault="000D4428" w:rsidP="007933F1">
                  <w:pPr>
                    <w:spacing w:line="240" w:lineRule="auto"/>
                    <w:jc w:val="right"/>
                    <w:rPr>
                      <w:del w:id="558" w:author="Valentin Simion" w:date="2018-12-21T12:31:00Z"/>
                      <w:rFonts w:ascii="Times New Roman" w:hAnsi="Times New Roman" w:cs="Times New Roman"/>
                      <w:i/>
                      <w:color w:val="FF0000"/>
                      <w:lang w:val="gsw-FR"/>
                    </w:rPr>
                  </w:pPr>
                </w:p>
              </w:tc>
            </w:tr>
          </w:tbl>
          <w:p w14:paraId="6C7B95ED" w14:textId="0796DA7D" w:rsidR="000D4428" w:rsidRPr="00785543" w:rsidDel="00EB2532" w:rsidRDefault="000D4428" w:rsidP="007933F1">
            <w:pPr>
              <w:rPr>
                <w:del w:id="559" w:author="Valentin Simion" w:date="2018-12-21T12:31:00Z"/>
                <w:rFonts w:ascii="Times New Roman" w:hAnsi="Times New Roman" w:cs="Times New Roman"/>
                <w:i/>
                <w:color w:val="FF0000"/>
                <w:lang w:val="gsw-FR"/>
              </w:rPr>
            </w:pPr>
            <w:del w:id="560" w:author="Valentin Simion" w:date="2018-12-21T12:31:00Z">
              <w:r w:rsidRPr="00785543" w:rsidDel="00EB2532">
                <w:rPr>
                  <w:rFonts w:ascii="Times New Roman" w:hAnsi="Times New Roman" w:cs="Times New Roman"/>
                  <w:i/>
                  <w:color w:val="FF0000"/>
                  <w:lang w:val="gsw-FR"/>
                </w:rPr>
                <w:delText>Investitii estimative total (preturi curente, fără TVA)</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0"/>
              <w:gridCol w:w="1802"/>
            </w:tblGrid>
            <w:tr w:rsidR="000D4428" w:rsidRPr="00785543" w:rsidDel="00EB2532" w14:paraId="09B36459" w14:textId="7FB352DD" w:rsidTr="001E6579">
              <w:trPr>
                <w:del w:id="561" w:author="Valentin Simion" w:date="2018-12-21T12:31:00Z"/>
              </w:trPr>
              <w:tc>
                <w:tcPr>
                  <w:tcW w:w="7735" w:type="dxa"/>
                  <w:shd w:val="clear" w:color="auto" w:fill="auto"/>
                </w:tcPr>
                <w:p w14:paraId="5C33A3F3" w14:textId="1CF7579E" w:rsidR="000D4428" w:rsidRPr="00785543" w:rsidDel="00EB2532" w:rsidRDefault="000D4428" w:rsidP="007933F1">
                  <w:pPr>
                    <w:spacing w:line="240" w:lineRule="auto"/>
                    <w:jc w:val="center"/>
                    <w:rPr>
                      <w:del w:id="562" w:author="Valentin Simion" w:date="2018-12-21T12:31:00Z"/>
                      <w:rFonts w:ascii="Times New Roman" w:hAnsi="Times New Roman" w:cs="Times New Roman"/>
                      <w:i/>
                      <w:color w:val="FF0000"/>
                      <w:lang w:val="gsw-FR"/>
                    </w:rPr>
                  </w:pPr>
                  <w:del w:id="563" w:author="Valentin Simion" w:date="2018-12-21T12:31:00Z">
                    <w:r w:rsidRPr="00785543" w:rsidDel="00EB2532">
                      <w:rPr>
                        <w:rFonts w:ascii="Times New Roman" w:hAnsi="Times New Roman" w:cs="Times New Roman"/>
                        <w:i/>
                        <w:color w:val="FF0000"/>
                        <w:lang w:val="gsw-FR"/>
                      </w:rPr>
                      <w:delText xml:space="preserve">Descriere </w:delText>
                    </w:r>
                  </w:del>
                </w:p>
              </w:tc>
              <w:tc>
                <w:tcPr>
                  <w:tcW w:w="1890" w:type="dxa"/>
                  <w:shd w:val="clear" w:color="auto" w:fill="auto"/>
                </w:tcPr>
                <w:p w14:paraId="44258F0C" w14:textId="23BCA7E3" w:rsidR="000D4428" w:rsidRPr="00785543" w:rsidDel="00EB2532" w:rsidRDefault="000D4428" w:rsidP="007933F1">
                  <w:pPr>
                    <w:spacing w:line="240" w:lineRule="auto"/>
                    <w:jc w:val="center"/>
                    <w:rPr>
                      <w:del w:id="564" w:author="Valentin Simion" w:date="2018-12-21T12:31:00Z"/>
                      <w:rFonts w:ascii="Times New Roman" w:hAnsi="Times New Roman" w:cs="Times New Roman"/>
                      <w:i/>
                      <w:color w:val="FF0000"/>
                      <w:lang w:val="gsw-FR"/>
                    </w:rPr>
                  </w:pPr>
                  <w:del w:id="565" w:author="Valentin Simion" w:date="2018-12-21T12:31:00Z">
                    <w:r w:rsidRPr="00785543" w:rsidDel="00EB2532">
                      <w:rPr>
                        <w:rFonts w:ascii="Times New Roman" w:hAnsi="Times New Roman" w:cs="Times New Roman"/>
                        <w:i/>
                        <w:color w:val="FF0000"/>
                        <w:lang w:val="gsw-FR"/>
                      </w:rPr>
                      <w:delText>Cost total</w:delText>
                    </w:r>
                  </w:del>
                </w:p>
                <w:p w14:paraId="6FED9D2B" w14:textId="5F4F4913" w:rsidR="000D4428" w:rsidRPr="00785543" w:rsidDel="00EB2532" w:rsidRDefault="000D4428" w:rsidP="007933F1">
                  <w:pPr>
                    <w:spacing w:line="240" w:lineRule="auto"/>
                    <w:jc w:val="center"/>
                    <w:rPr>
                      <w:del w:id="566" w:author="Valentin Simion" w:date="2018-12-21T12:31:00Z"/>
                      <w:rFonts w:ascii="Times New Roman" w:hAnsi="Times New Roman" w:cs="Times New Roman"/>
                      <w:i/>
                      <w:color w:val="FF0000"/>
                      <w:lang w:val="gsw-FR"/>
                    </w:rPr>
                  </w:pPr>
                  <w:del w:id="567" w:author="Valentin Simion" w:date="2018-12-21T12:31:00Z">
                    <w:r w:rsidRPr="00785543" w:rsidDel="00EB2532">
                      <w:rPr>
                        <w:rFonts w:ascii="Times New Roman" w:hAnsi="Times New Roman" w:cs="Times New Roman"/>
                        <w:i/>
                        <w:color w:val="FF0000"/>
                        <w:lang w:val="gsw-FR"/>
                      </w:rPr>
                      <w:delText>(Euro)</w:delText>
                    </w:r>
                  </w:del>
                </w:p>
              </w:tc>
            </w:tr>
            <w:tr w:rsidR="000D4428" w:rsidRPr="00785543" w:rsidDel="00EB2532" w14:paraId="7D598C36" w14:textId="5BBD2BB6" w:rsidTr="001E6579">
              <w:trPr>
                <w:del w:id="568" w:author="Valentin Simion" w:date="2018-12-21T12:31:00Z"/>
              </w:trPr>
              <w:tc>
                <w:tcPr>
                  <w:tcW w:w="9625" w:type="dxa"/>
                  <w:gridSpan w:val="2"/>
                  <w:shd w:val="clear" w:color="auto" w:fill="auto"/>
                </w:tcPr>
                <w:p w14:paraId="421D6932" w14:textId="2606537A" w:rsidR="000D4428" w:rsidRPr="00785543" w:rsidDel="00EB2532" w:rsidRDefault="000D4428" w:rsidP="007933F1">
                  <w:pPr>
                    <w:spacing w:line="240" w:lineRule="auto"/>
                    <w:rPr>
                      <w:del w:id="569" w:author="Valentin Simion" w:date="2018-12-21T12:31:00Z"/>
                      <w:rFonts w:ascii="Times New Roman" w:hAnsi="Times New Roman" w:cs="Times New Roman"/>
                      <w:i/>
                      <w:color w:val="FF0000"/>
                      <w:lang w:val="gsw-FR"/>
                    </w:rPr>
                  </w:pPr>
                  <w:del w:id="570" w:author="Valentin Simion" w:date="2018-12-21T12:31:00Z">
                    <w:r w:rsidRPr="00785543" w:rsidDel="00EB2532">
                      <w:rPr>
                        <w:rFonts w:ascii="Times New Roman" w:hAnsi="Times New Roman" w:cs="Times New Roman"/>
                        <w:i/>
                        <w:color w:val="FF0000"/>
                        <w:lang w:val="gsw-FR"/>
                      </w:rPr>
                      <w:delText>INVESTITII DIRECTE</w:delText>
                    </w:r>
                  </w:del>
                </w:p>
              </w:tc>
            </w:tr>
            <w:tr w:rsidR="000D4428" w:rsidRPr="00785543" w:rsidDel="00EB2532" w14:paraId="63EEEDBA" w14:textId="1301FF29" w:rsidTr="001E6579">
              <w:trPr>
                <w:del w:id="571" w:author="Valentin Simion" w:date="2018-12-21T12:31:00Z"/>
              </w:trPr>
              <w:tc>
                <w:tcPr>
                  <w:tcW w:w="7735" w:type="dxa"/>
                  <w:shd w:val="clear" w:color="auto" w:fill="auto"/>
                </w:tcPr>
                <w:p w14:paraId="6F64E6C8" w14:textId="34F4B409" w:rsidR="000D4428" w:rsidRPr="00785543" w:rsidDel="00EB2532" w:rsidRDefault="000D4428" w:rsidP="007933F1">
                  <w:pPr>
                    <w:spacing w:line="240" w:lineRule="auto"/>
                    <w:rPr>
                      <w:del w:id="572" w:author="Valentin Simion" w:date="2018-12-21T12:31:00Z"/>
                      <w:rFonts w:ascii="Times New Roman" w:hAnsi="Times New Roman" w:cs="Times New Roman"/>
                      <w:i/>
                      <w:color w:val="FF0000"/>
                      <w:lang w:val="gsw-FR"/>
                    </w:rPr>
                  </w:pPr>
                  <w:del w:id="573" w:author="Valentin Simion" w:date="2018-12-21T12:31:00Z">
                    <w:r w:rsidRPr="00785543" w:rsidDel="00EB2532">
                      <w:rPr>
                        <w:rFonts w:ascii="Times New Roman" w:hAnsi="Times New Roman" w:cs="Times New Roman"/>
                        <w:i/>
                        <w:color w:val="FF0000"/>
                        <w:lang w:val="gsw-FR"/>
                      </w:rPr>
                      <w:delText>Investitii estimative directe in sistemul de alimentare cu apa</w:delText>
                    </w:r>
                  </w:del>
                </w:p>
              </w:tc>
              <w:tc>
                <w:tcPr>
                  <w:tcW w:w="1890" w:type="dxa"/>
                  <w:shd w:val="clear" w:color="auto" w:fill="auto"/>
                </w:tcPr>
                <w:p w14:paraId="0CF6678B" w14:textId="2AAB91B8" w:rsidR="000D4428" w:rsidRPr="00785543" w:rsidDel="00EB2532" w:rsidRDefault="000D4428" w:rsidP="007933F1">
                  <w:pPr>
                    <w:spacing w:line="240" w:lineRule="auto"/>
                    <w:jc w:val="right"/>
                    <w:rPr>
                      <w:del w:id="574" w:author="Valentin Simion" w:date="2018-12-21T12:31:00Z"/>
                      <w:rFonts w:ascii="Times New Roman" w:hAnsi="Times New Roman" w:cs="Times New Roman"/>
                      <w:i/>
                      <w:color w:val="FF0000"/>
                      <w:lang w:val="gsw-FR"/>
                    </w:rPr>
                  </w:pPr>
                </w:p>
              </w:tc>
            </w:tr>
            <w:tr w:rsidR="000D4428" w:rsidRPr="00785543" w:rsidDel="00EB2532" w14:paraId="00079446" w14:textId="4856DEF2" w:rsidTr="001E6579">
              <w:trPr>
                <w:del w:id="575" w:author="Valentin Simion" w:date="2018-12-21T12:31:00Z"/>
              </w:trPr>
              <w:tc>
                <w:tcPr>
                  <w:tcW w:w="7735" w:type="dxa"/>
                  <w:shd w:val="clear" w:color="auto" w:fill="auto"/>
                </w:tcPr>
                <w:p w14:paraId="6022D52E" w14:textId="66A37CFB" w:rsidR="000D4428" w:rsidRPr="00785543" w:rsidDel="00EB2532" w:rsidRDefault="000D4428" w:rsidP="007933F1">
                  <w:pPr>
                    <w:spacing w:line="240" w:lineRule="auto"/>
                    <w:rPr>
                      <w:del w:id="576" w:author="Valentin Simion" w:date="2018-12-21T12:31:00Z"/>
                      <w:rFonts w:ascii="Times New Roman" w:hAnsi="Times New Roman" w:cs="Times New Roman"/>
                      <w:i/>
                      <w:color w:val="FF0000"/>
                      <w:lang w:val="gsw-FR"/>
                    </w:rPr>
                  </w:pPr>
                  <w:del w:id="577" w:author="Valentin Simion" w:date="2018-12-21T12:31:00Z">
                    <w:r w:rsidRPr="00785543" w:rsidDel="00EB2532">
                      <w:rPr>
                        <w:rFonts w:ascii="Times New Roman" w:hAnsi="Times New Roman" w:cs="Times New Roman"/>
                        <w:i/>
                        <w:color w:val="FF0000"/>
                        <w:lang w:val="gsw-FR"/>
                      </w:rPr>
                      <w:delText>Investitii estimative directe in sistemul de canalizare</w:delText>
                    </w:r>
                  </w:del>
                </w:p>
              </w:tc>
              <w:tc>
                <w:tcPr>
                  <w:tcW w:w="1890" w:type="dxa"/>
                  <w:shd w:val="clear" w:color="auto" w:fill="auto"/>
                </w:tcPr>
                <w:p w14:paraId="33593308" w14:textId="28FE8C3E" w:rsidR="000D4428" w:rsidRPr="00785543" w:rsidDel="00EB2532" w:rsidRDefault="000D4428" w:rsidP="007933F1">
                  <w:pPr>
                    <w:spacing w:line="240" w:lineRule="auto"/>
                    <w:jc w:val="right"/>
                    <w:rPr>
                      <w:del w:id="578" w:author="Valentin Simion" w:date="2018-12-21T12:31:00Z"/>
                      <w:rFonts w:ascii="Times New Roman" w:hAnsi="Times New Roman" w:cs="Times New Roman"/>
                      <w:i/>
                      <w:color w:val="FF0000"/>
                      <w:lang w:val="gsw-FR"/>
                    </w:rPr>
                  </w:pPr>
                </w:p>
              </w:tc>
            </w:tr>
            <w:tr w:rsidR="000D4428" w:rsidRPr="00785543" w:rsidDel="00EB2532" w14:paraId="13439564" w14:textId="1669CF0E" w:rsidTr="001E6579">
              <w:trPr>
                <w:del w:id="579" w:author="Valentin Simion" w:date="2018-12-21T12:31:00Z"/>
              </w:trPr>
              <w:tc>
                <w:tcPr>
                  <w:tcW w:w="7735" w:type="dxa"/>
                  <w:shd w:val="clear" w:color="auto" w:fill="auto"/>
                </w:tcPr>
                <w:p w14:paraId="3DCFF727" w14:textId="551F03A8" w:rsidR="000D4428" w:rsidRPr="00785543" w:rsidDel="00EB2532" w:rsidRDefault="000D4428" w:rsidP="007933F1">
                  <w:pPr>
                    <w:spacing w:line="240" w:lineRule="auto"/>
                    <w:jc w:val="right"/>
                    <w:rPr>
                      <w:del w:id="580" w:author="Valentin Simion" w:date="2018-12-21T12:31:00Z"/>
                      <w:rFonts w:ascii="Times New Roman" w:hAnsi="Times New Roman" w:cs="Times New Roman"/>
                      <w:i/>
                      <w:color w:val="FF0000"/>
                      <w:lang w:val="gsw-FR"/>
                    </w:rPr>
                  </w:pPr>
                  <w:del w:id="581" w:author="Valentin Simion" w:date="2018-12-21T12:31:00Z">
                    <w:r w:rsidRPr="00785543" w:rsidDel="00EB2532">
                      <w:rPr>
                        <w:rFonts w:ascii="Times New Roman" w:hAnsi="Times New Roman" w:cs="Times New Roman"/>
                        <w:i/>
                        <w:color w:val="FF0000"/>
                        <w:lang w:val="gsw-FR"/>
                      </w:rPr>
                      <w:delText>Total investitii directe (Euro)</w:delText>
                    </w:r>
                  </w:del>
                </w:p>
              </w:tc>
              <w:tc>
                <w:tcPr>
                  <w:tcW w:w="1890" w:type="dxa"/>
                  <w:shd w:val="clear" w:color="auto" w:fill="auto"/>
                </w:tcPr>
                <w:p w14:paraId="6E497612" w14:textId="21DC2AFC" w:rsidR="000D4428" w:rsidRPr="00785543" w:rsidDel="00EB2532" w:rsidRDefault="000D4428" w:rsidP="007933F1">
                  <w:pPr>
                    <w:spacing w:line="240" w:lineRule="auto"/>
                    <w:jc w:val="right"/>
                    <w:rPr>
                      <w:del w:id="582" w:author="Valentin Simion" w:date="2018-12-21T12:31:00Z"/>
                      <w:rFonts w:ascii="Times New Roman" w:hAnsi="Times New Roman" w:cs="Times New Roman"/>
                      <w:i/>
                      <w:color w:val="FF0000"/>
                      <w:lang w:val="gsw-FR"/>
                    </w:rPr>
                  </w:pPr>
                </w:p>
              </w:tc>
            </w:tr>
            <w:tr w:rsidR="000D4428" w:rsidRPr="00785543" w:rsidDel="00EB2532" w14:paraId="408FFD25" w14:textId="7060A467" w:rsidTr="001E6579">
              <w:trPr>
                <w:del w:id="583" w:author="Valentin Simion" w:date="2018-12-21T12:31:00Z"/>
              </w:trPr>
              <w:tc>
                <w:tcPr>
                  <w:tcW w:w="9625" w:type="dxa"/>
                  <w:gridSpan w:val="2"/>
                  <w:shd w:val="clear" w:color="auto" w:fill="auto"/>
                </w:tcPr>
                <w:p w14:paraId="22C6D2C1" w14:textId="4AC7DC70" w:rsidR="000D4428" w:rsidRPr="00785543" w:rsidDel="00EB2532" w:rsidRDefault="000D4428" w:rsidP="007933F1">
                  <w:pPr>
                    <w:spacing w:line="240" w:lineRule="auto"/>
                    <w:rPr>
                      <w:del w:id="584" w:author="Valentin Simion" w:date="2018-12-21T12:31:00Z"/>
                      <w:rFonts w:ascii="Times New Roman" w:hAnsi="Times New Roman" w:cs="Times New Roman"/>
                      <w:i/>
                      <w:color w:val="FF0000"/>
                      <w:lang w:val="gsw-FR"/>
                    </w:rPr>
                  </w:pPr>
                  <w:del w:id="585" w:author="Valentin Simion" w:date="2018-12-21T12:31:00Z">
                    <w:r w:rsidRPr="00785543" w:rsidDel="00EB2532">
                      <w:rPr>
                        <w:rFonts w:ascii="Times New Roman" w:hAnsi="Times New Roman" w:cs="Times New Roman"/>
                        <w:i/>
                        <w:color w:val="FF0000"/>
                        <w:lang w:val="gsw-FR"/>
                      </w:rPr>
                      <w:delText>INVESTITII INDIRECTE</w:delText>
                    </w:r>
                  </w:del>
                </w:p>
              </w:tc>
            </w:tr>
            <w:tr w:rsidR="000D4428" w:rsidRPr="00785543" w:rsidDel="00EB2532" w14:paraId="7FBD889E" w14:textId="60E37770" w:rsidTr="001E6579">
              <w:trPr>
                <w:del w:id="586" w:author="Valentin Simion" w:date="2018-12-21T12:31:00Z"/>
              </w:trPr>
              <w:tc>
                <w:tcPr>
                  <w:tcW w:w="7735" w:type="dxa"/>
                  <w:shd w:val="clear" w:color="auto" w:fill="auto"/>
                </w:tcPr>
                <w:p w14:paraId="6EEF55C5" w14:textId="1CE7E819" w:rsidR="000D4428" w:rsidRPr="00785543" w:rsidDel="00EB2532" w:rsidRDefault="000D4428" w:rsidP="007933F1">
                  <w:pPr>
                    <w:spacing w:line="240" w:lineRule="auto"/>
                    <w:rPr>
                      <w:del w:id="587" w:author="Valentin Simion" w:date="2018-12-21T12:31:00Z"/>
                      <w:rFonts w:ascii="Times New Roman" w:hAnsi="Times New Roman" w:cs="Times New Roman"/>
                      <w:i/>
                      <w:color w:val="FF0000"/>
                      <w:lang w:val="gsw-FR"/>
                    </w:rPr>
                  </w:pPr>
                  <w:del w:id="588" w:author="Valentin Simion" w:date="2018-12-21T12:31:00Z">
                    <w:r w:rsidRPr="00785543" w:rsidDel="00EB2532">
                      <w:rPr>
                        <w:rFonts w:ascii="Times New Roman" w:hAnsi="Times New Roman" w:cs="Times New Roman"/>
                        <w:i/>
                        <w:color w:val="FF0000"/>
                        <w:lang w:val="gsw-FR"/>
                      </w:rPr>
                      <w:delText>Cheltuieli de proiectare</w:delText>
                    </w:r>
                  </w:del>
                </w:p>
              </w:tc>
              <w:tc>
                <w:tcPr>
                  <w:tcW w:w="1890" w:type="dxa"/>
                  <w:shd w:val="clear" w:color="auto" w:fill="auto"/>
                </w:tcPr>
                <w:p w14:paraId="6EBA64E5" w14:textId="07BFB731" w:rsidR="000D4428" w:rsidRPr="00785543" w:rsidDel="00EB2532" w:rsidRDefault="000D4428" w:rsidP="007933F1">
                  <w:pPr>
                    <w:spacing w:line="240" w:lineRule="auto"/>
                    <w:jc w:val="right"/>
                    <w:rPr>
                      <w:del w:id="589" w:author="Valentin Simion" w:date="2018-12-21T12:31:00Z"/>
                      <w:rFonts w:ascii="Times New Roman" w:hAnsi="Times New Roman" w:cs="Times New Roman"/>
                      <w:i/>
                      <w:color w:val="FF0000"/>
                      <w:lang w:val="gsw-FR"/>
                    </w:rPr>
                  </w:pPr>
                </w:p>
              </w:tc>
            </w:tr>
            <w:tr w:rsidR="000D4428" w:rsidRPr="00785543" w:rsidDel="00EB2532" w14:paraId="08285A7A" w14:textId="72C5A955" w:rsidTr="001E6579">
              <w:trPr>
                <w:del w:id="590" w:author="Valentin Simion" w:date="2018-12-21T12:31:00Z"/>
              </w:trPr>
              <w:tc>
                <w:tcPr>
                  <w:tcW w:w="7735" w:type="dxa"/>
                  <w:shd w:val="clear" w:color="auto" w:fill="auto"/>
                </w:tcPr>
                <w:p w14:paraId="252F171A" w14:textId="6F054AD6" w:rsidR="000D4428" w:rsidRPr="00785543" w:rsidDel="00EB2532" w:rsidRDefault="000D4428" w:rsidP="007933F1">
                  <w:pPr>
                    <w:spacing w:line="240" w:lineRule="auto"/>
                    <w:rPr>
                      <w:del w:id="591" w:author="Valentin Simion" w:date="2018-12-21T12:31:00Z"/>
                      <w:rFonts w:ascii="Times New Roman" w:hAnsi="Times New Roman" w:cs="Times New Roman"/>
                      <w:i/>
                      <w:color w:val="FF0000"/>
                      <w:lang w:val="gsw-FR"/>
                    </w:rPr>
                  </w:pPr>
                  <w:del w:id="592" w:author="Valentin Simion" w:date="2018-12-21T12:31:00Z">
                    <w:r w:rsidRPr="00785543" w:rsidDel="00EB2532">
                      <w:rPr>
                        <w:rFonts w:ascii="Times New Roman" w:hAnsi="Times New Roman" w:cs="Times New Roman"/>
                        <w:i/>
                        <w:color w:val="FF0000"/>
                        <w:lang w:val="gsw-FR"/>
                      </w:rPr>
                      <w:delText>Cheltuieli de asistenta tehnica suplimentara (ex: asistenta tehnica acordata de proiectant pe perioada de executie, verificari tehnice conform legii 10/1995 privind calitatea in constructii)</w:delText>
                    </w:r>
                  </w:del>
                </w:p>
              </w:tc>
              <w:tc>
                <w:tcPr>
                  <w:tcW w:w="1890" w:type="dxa"/>
                  <w:shd w:val="clear" w:color="auto" w:fill="auto"/>
                </w:tcPr>
                <w:p w14:paraId="1A96041C" w14:textId="3914EC9A" w:rsidR="000D4428" w:rsidRPr="00785543" w:rsidDel="00EB2532" w:rsidRDefault="000D4428" w:rsidP="007933F1">
                  <w:pPr>
                    <w:spacing w:line="240" w:lineRule="auto"/>
                    <w:jc w:val="right"/>
                    <w:rPr>
                      <w:del w:id="593" w:author="Valentin Simion" w:date="2018-12-21T12:31:00Z"/>
                      <w:rFonts w:ascii="Times New Roman" w:hAnsi="Times New Roman" w:cs="Times New Roman"/>
                      <w:i/>
                      <w:color w:val="FF0000"/>
                      <w:lang w:val="gsw-FR"/>
                    </w:rPr>
                  </w:pPr>
                </w:p>
              </w:tc>
            </w:tr>
            <w:tr w:rsidR="000D4428" w:rsidRPr="00785543" w:rsidDel="00EB2532" w14:paraId="551A1E12" w14:textId="28DEBE95" w:rsidTr="001E6579">
              <w:trPr>
                <w:del w:id="594" w:author="Valentin Simion" w:date="2018-12-21T12:31:00Z"/>
              </w:trPr>
              <w:tc>
                <w:tcPr>
                  <w:tcW w:w="7735" w:type="dxa"/>
                  <w:shd w:val="clear" w:color="auto" w:fill="auto"/>
                </w:tcPr>
                <w:p w14:paraId="0F23A58F" w14:textId="65B0C558" w:rsidR="000D4428" w:rsidRPr="00785543" w:rsidDel="00EB2532" w:rsidRDefault="000D4428" w:rsidP="007933F1">
                  <w:pPr>
                    <w:spacing w:line="240" w:lineRule="auto"/>
                    <w:rPr>
                      <w:del w:id="595" w:author="Valentin Simion" w:date="2018-12-21T12:31:00Z"/>
                      <w:rFonts w:ascii="Times New Roman" w:hAnsi="Times New Roman" w:cs="Times New Roman"/>
                      <w:i/>
                      <w:color w:val="FF0000"/>
                      <w:lang w:val="gsw-FR"/>
                    </w:rPr>
                  </w:pPr>
                  <w:del w:id="596" w:author="Valentin Simion" w:date="2018-12-21T12:31:00Z">
                    <w:r w:rsidRPr="00785543" w:rsidDel="00EB2532">
                      <w:rPr>
                        <w:rFonts w:ascii="Times New Roman" w:hAnsi="Times New Roman" w:cs="Times New Roman"/>
                        <w:i/>
                        <w:color w:val="FF0000"/>
                        <w:lang w:val="gsw-FR"/>
                      </w:rPr>
                      <w:delText>Cheltuieli de supervizare a contractelor de lucrari</w:delText>
                    </w:r>
                  </w:del>
                </w:p>
              </w:tc>
              <w:tc>
                <w:tcPr>
                  <w:tcW w:w="1890" w:type="dxa"/>
                  <w:shd w:val="clear" w:color="auto" w:fill="auto"/>
                </w:tcPr>
                <w:p w14:paraId="65930B01" w14:textId="498FB34F" w:rsidR="000D4428" w:rsidRPr="00785543" w:rsidDel="00EB2532" w:rsidRDefault="000D4428" w:rsidP="007933F1">
                  <w:pPr>
                    <w:spacing w:line="240" w:lineRule="auto"/>
                    <w:jc w:val="right"/>
                    <w:rPr>
                      <w:del w:id="597" w:author="Valentin Simion" w:date="2018-12-21T12:31:00Z"/>
                      <w:rFonts w:ascii="Times New Roman" w:hAnsi="Times New Roman" w:cs="Times New Roman"/>
                      <w:i/>
                      <w:color w:val="FF0000"/>
                      <w:lang w:val="gsw-FR"/>
                    </w:rPr>
                  </w:pPr>
                </w:p>
              </w:tc>
            </w:tr>
            <w:tr w:rsidR="000D4428" w:rsidRPr="00785543" w:rsidDel="00EB2532" w14:paraId="65BCEB27" w14:textId="21B388B6" w:rsidTr="001E6579">
              <w:trPr>
                <w:del w:id="598" w:author="Valentin Simion" w:date="2018-12-21T12:31:00Z"/>
              </w:trPr>
              <w:tc>
                <w:tcPr>
                  <w:tcW w:w="7735" w:type="dxa"/>
                  <w:shd w:val="clear" w:color="auto" w:fill="auto"/>
                </w:tcPr>
                <w:p w14:paraId="66008A47" w14:textId="16AE145C" w:rsidR="000D4428" w:rsidRPr="00785543" w:rsidDel="00EB2532" w:rsidRDefault="000D4428" w:rsidP="007933F1">
                  <w:pPr>
                    <w:spacing w:line="240" w:lineRule="auto"/>
                    <w:rPr>
                      <w:del w:id="599" w:author="Valentin Simion" w:date="2018-12-21T12:31:00Z"/>
                      <w:rFonts w:ascii="Times New Roman" w:hAnsi="Times New Roman" w:cs="Times New Roman"/>
                      <w:i/>
                      <w:color w:val="FF0000"/>
                      <w:lang w:val="gsw-FR"/>
                    </w:rPr>
                  </w:pPr>
                  <w:del w:id="600" w:author="Valentin Simion" w:date="2018-12-21T12:31:00Z">
                    <w:r w:rsidRPr="00785543" w:rsidDel="00EB2532">
                      <w:rPr>
                        <w:rFonts w:ascii="Times New Roman" w:hAnsi="Times New Roman" w:cs="Times New Roman"/>
                        <w:i/>
                        <w:color w:val="FF0000"/>
                        <w:lang w:val="gsw-FR"/>
                      </w:rPr>
                      <w:delText>Cheltuieli diverse si neprevazute</w:delText>
                    </w:r>
                  </w:del>
                </w:p>
              </w:tc>
              <w:tc>
                <w:tcPr>
                  <w:tcW w:w="1890" w:type="dxa"/>
                  <w:shd w:val="clear" w:color="auto" w:fill="auto"/>
                </w:tcPr>
                <w:p w14:paraId="3DC5BBA8" w14:textId="2F4FC133" w:rsidR="000D4428" w:rsidRPr="00785543" w:rsidDel="00EB2532" w:rsidRDefault="000D4428" w:rsidP="007933F1">
                  <w:pPr>
                    <w:spacing w:line="240" w:lineRule="auto"/>
                    <w:jc w:val="right"/>
                    <w:rPr>
                      <w:del w:id="601" w:author="Valentin Simion" w:date="2018-12-21T12:31:00Z"/>
                      <w:rFonts w:ascii="Times New Roman" w:hAnsi="Times New Roman" w:cs="Times New Roman"/>
                      <w:i/>
                      <w:color w:val="FF0000"/>
                      <w:lang w:val="gsw-FR"/>
                    </w:rPr>
                  </w:pPr>
                </w:p>
              </w:tc>
            </w:tr>
            <w:tr w:rsidR="000D4428" w:rsidRPr="00785543" w:rsidDel="00EB2532" w14:paraId="362073F6" w14:textId="5FC77D8F" w:rsidTr="001E6579">
              <w:trPr>
                <w:del w:id="602" w:author="Valentin Simion" w:date="2018-12-21T12:31:00Z"/>
              </w:trPr>
              <w:tc>
                <w:tcPr>
                  <w:tcW w:w="7735" w:type="dxa"/>
                  <w:shd w:val="clear" w:color="auto" w:fill="auto"/>
                </w:tcPr>
                <w:p w14:paraId="1B96302E" w14:textId="6432F0E7" w:rsidR="000D4428" w:rsidRPr="00785543" w:rsidDel="00EB2532" w:rsidRDefault="000D4428" w:rsidP="007933F1">
                  <w:pPr>
                    <w:spacing w:line="240" w:lineRule="auto"/>
                    <w:rPr>
                      <w:del w:id="603" w:author="Valentin Simion" w:date="2018-12-21T12:31:00Z"/>
                      <w:rFonts w:ascii="Times New Roman" w:hAnsi="Times New Roman" w:cs="Times New Roman"/>
                      <w:i/>
                      <w:color w:val="FF0000"/>
                      <w:lang w:val="gsw-FR"/>
                    </w:rPr>
                  </w:pPr>
                  <w:del w:id="604" w:author="Valentin Simion" w:date="2018-12-21T12:31:00Z">
                    <w:r w:rsidRPr="00785543" w:rsidDel="00EB2532">
                      <w:rPr>
                        <w:rFonts w:ascii="Times New Roman" w:hAnsi="Times New Roman" w:cs="Times New Roman"/>
                        <w:i/>
                        <w:color w:val="FF0000"/>
                        <w:lang w:val="gsw-FR"/>
                      </w:rPr>
                      <w:delText>Cheltuieli cu taxe, avize, acorduri si autorizatii</w:delText>
                    </w:r>
                  </w:del>
                </w:p>
              </w:tc>
              <w:tc>
                <w:tcPr>
                  <w:tcW w:w="1890" w:type="dxa"/>
                  <w:shd w:val="clear" w:color="auto" w:fill="auto"/>
                </w:tcPr>
                <w:p w14:paraId="6BC31599" w14:textId="1150B1F3" w:rsidR="000D4428" w:rsidRPr="00785543" w:rsidDel="00EB2532" w:rsidRDefault="000D4428" w:rsidP="007933F1">
                  <w:pPr>
                    <w:spacing w:line="240" w:lineRule="auto"/>
                    <w:jc w:val="right"/>
                    <w:rPr>
                      <w:del w:id="605" w:author="Valentin Simion" w:date="2018-12-21T12:31:00Z"/>
                      <w:rFonts w:ascii="Times New Roman" w:hAnsi="Times New Roman" w:cs="Times New Roman"/>
                      <w:i/>
                      <w:color w:val="FF0000"/>
                      <w:lang w:val="gsw-FR"/>
                    </w:rPr>
                  </w:pPr>
                </w:p>
              </w:tc>
            </w:tr>
            <w:tr w:rsidR="000D4428" w:rsidRPr="00785543" w:rsidDel="00EB2532" w14:paraId="41964ED4" w14:textId="5E695DE2" w:rsidTr="001E6579">
              <w:trPr>
                <w:del w:id="606" w:author="Valentin Simion" w:date="2018-12-21T12:31:00Z"/>
              </w:trPr>
              <w:tc>
                <w:tcPr>
                  <w:tcW w:w="7735" w:type="dxa"/>
                  <w:shd w:val="clear" w:color="auto" w:fill="auto"/>
                </w:tcPr>
                <w:p w14:paraId="160D7511" w14:textId="4D40ADF7" w:rsidR="000D4428" w:rsidRPr="00785543" w:rsidDel="00EB2532" w:rsidRDefault="000D4428" w:rsidP="007933F1">
                  <w:pPr>
                    <w:spacing w:line="240" w:lineRule="auto"/>
                    <w:rPr>
                      <w:del w:id="607" w:author="Valentin Simion" w:date="2018-12-21T12:31:00Z"/>
                      <w:rFonts w:ascii="Times New Roman" w:hAnsi="Times New Roman" w:cs="Times New Roman"/>
                      <w:i/>
                      <w:color w:val="FF0000"/>
                      <w:lang w:val="gsw-FR"/>
                    </w:rPr>
                  </w:pPr>
                  <w:del w:id="608" w:author="Valentin Simion" w:date="2018-12-21T12:31:00Z">
                    <w:r w:rsidRPr="00785543" w:rsidDel="00EB2532">
                      <w:rPr>
                        <w:rFonts w:ascii="Times New Roman" w:hAnsi="Times New Roman" w:cs="Times New Roman"/>
                        <w:i/>
                        <w:color w:val="FF0000"/>
                        <w:lang w:val="gsw-FR"/>
                      </w:rPr>
                      <w:delText>Alte cheltuieli (specificati)</w:delText>
                    </w:r>
                  </w:del>
                </w:p>
              </w:tc>
              <w:tc>
                <w:tcPr>
                  <w:tcW w:w="1890" w:type="dxa"/>
                  <w:shd w:val="clear" w:color="auto" w:fill="auto"/>
                </w:tcPr>
                <w:p w14:paraId="1D50D8B5" w14:textId="455EBC44" w:rsidR="000D4428" w:rsidRPr="00785543" w:rsidDel="00EB2532" w:rsidRDefault="000D4428" w:rsidP="007933F1">
                  <w:pPr>
                    <w:spacing w:line="240" w:lineRule="auto"/>
                    <w:jc w:val="right"/>
                    <w:rPr>
                      <w:del w:id="609" w:author="Valentin Simion" w:date="2018-12-21T12:31:00Z"/>
                      <w:rFonts w:ascii="Times New Roman" w:hAnsi="Times New Roman" w:cs="Times New Roman"/>
                      <w:i/>
                      <w:color w:val="FF0000"/>
                      <w:lang w:val="gsw-FR"/>
                    </w:rPr>
                  </w:pPr>
                </w:p>
              </w:tc>
            </w:tr>
            <w:tr w:rsidR="000D4428" w:rsidRPr="00785543" w:rsidDel="00EB2532" w14:paraId="6CD2D57C" w14:textId="3E985557" w:rsidTr="001E6579">
              <w:trPr>
                <w:del w:id="610" w:author="Valentin Simion" w:date="2018-12-21T12:31:00Z"/>
              </w:trPr>
              <w:tc>
                <w:tcPr>
                  <w:tcW w:w="7735" w:type="dxa"/>
                  <w:shd w:val="clear" w:color="auto" w:fill="auto"/>
                </w:tcPr>
                <w:p w14:paraId="3E5AE1E6" w14:textId="3B17A84C" w:rsidR="000D4428" w:rsidRPr="00785543" w:rsidDel="00EB2532" w:rsidRDefault="000D4428" w:rsidP="007933F1">
                  <w:pPr>
                    <w:spacing w:line="240" w:lineRule="auto"/>
                    <w:jc w:val="right"/>
                    <w:rPr>
                      <w:del w:id="611" w:author="Valentin Simion" w:date="2018-12-21T12:31:00Z"/>
                      <w:rFonts w:ascii="Times New Roman" w:hAnsi="Times New Roman" w:cs="Times New Roman"/>
                      <w:i/>
                      <w:color w:val="FF0000"/>
                      <w:lang w:val="gsw-FR"/>
                    </w:rPr>
                  </w:pPr>
                  <w:del w:id="612" w:author="Valentin Simion" w:date="2018-12-21T12:31:00Z">
                    <w:r w:rsidRPr="00785543" w:rsidDel="00EB2532">
                      <w:rPr>
                        <w:rFonts w:ascii="Times New Roman" w:hAnsi="Times New Roman" w:cs="Times New Roman"/>
                        <w:i/>
                        <w:color w:val="FF0000"/>
                        <w:lang w:val="gsw-FR"/>
                      </w:rPr>
                      <w:delText>Total investitii indirecte (Euro)</w:delText>
                    </w:r>
                  </w:del>
                </w:p>
              </w:tc>
              <w:tc>
                <w:tcPr>
                  <w:tcW w:w="1890" w:type="dxa"/>
                  <w:shd w:val="clear" w:color="auto" w:fill="auto"/>
                </w:tcPr>
                <w:p w14:paraId="3F9907F3" w14:textId="15A03830" w:rsidR="000D4428" w:rsidRPr="00785543" w:rsidDel="00EB2532" w:rsidRDefault="000D4428" w:rsidP="007933F1">
                  <w:pPr>
                    <w:spacing w:line="240" w:lineRule="auto"/>
                    <w:jc w:val="right"/>
                    <w:rPr>
                      <w:del w:id="613" w:author="Valentin Simion" w:date="2018-12-21T12:31:00Z"/>
                      <w:rFonts w:ascii="Times New Roman" w:hAnsi="Times New Roman" w:cs="Times New Roman"/>
                      <w:i/>
                      <w:color w:val="FF0000"/>
                      <w:lang w:val="gsw-FR"/>
                    </w:rPr>
                  </w:pPr>
                </w:p>
              </w:tc>
            </w:tr>
            <w:tr w:rsidR="000D4428" w:rsidRPr="00785543" w:rsidDel="00EB2532" w14:paraId="5E2E385E" w14:textId="6E3551E6" w:rsidTr="001E6579">
              <w:trPr>
                <w:del w:id="614" w:author="Valentin Simion" w:date="2018-12-21T12:31:00Z"/>
              </w:trPr>
              <w:tc>
                <w:tcPr>
                  <w:tcW w:w="7735" w:type="dxa"/>
                  <w:shd w:val="clear" w:color="auto" w:fill="auto"/>
                </w:tcPr>
                <w:p w14:paraId="6F54D893" w14:textId="5295FAF5" w:rsidR="000D4428" w:rsidRPr="00785543" w:rsidDel="00EB2532" w:rsidRDefault="000D4428" w:rsidP="007933F1">
                  <w:pPr>
                    <w:spacing w:line="240" w:lineRule="auto"/>
                    <w:jc w:val="right"/>
                    <w:rPr>
                      <w:del w:id="615" w:author="Valentin Simion" w:date="2018-12-21T12:31:00Z"/>
                      <w:rFonts w:ascii="Times New Roman" w:hAnsi="Times New Roman" w:cs="Times New Roman"/>
                      <w:i/>
                      <w:color w:val="FF0000"/>
                      <w:lang w:val="gsw-FR"/>
                    </w:rPr>
                  </w:pPr>
                  <w:del w:id="616" w:author="Valentin Simion" w:date="2018-12-21T12:31:00Z">
                    <w:r w:rsidRPr="00785543" w:rsidDel="00EB2532">
                      <w:rPr>
                        <w:rFonts w:ascii="Times New Roman" w:hAnsi="Times New Roman" w:cs="Times New Roman"/>
                        <w:i/>
                        <w:color w:val="FF0000"/>
                        <w:lang w:val="gsw-FR"/>
                      </w:rPr>
                      <w:delText>TOTAL GENERAL ESTIMAT (inv. directe+indirecte) (Euro)</w:delText>
                    </w:r>
                  </w:del>
                </w:p>
              </w:tc>
              <w:tc>
                <w:tcPr>
                  <w:tcW w:w="1890" w:type="dxa"/>
                  <w:shd w:val="clear" w:color="auto" w:fill="auto"/>
                </w:tcPr>
                <w:p w14:paraId="25057A36" w14:textId="5EC95E58" w:rsidR="000D4428" w:rsidRPr="00785543" w:rsidDel="00EB2532" w:rsidRDefault="000D4428" w:rsidP="007933F1">
                  <w:pPr>
                    <w:spacing w:line="240" w:lineRule="auto"/>
                    <w:jc w:val="right"/>
                    <w:rPr>
                      <w:del w:id="617" w:author="Valentin Simion" w:date="2018-12-21T12:31:00Z"/>
                      <w:rFonts w:ascii="Times New Roman" w:hAnsi="Times New Roman" w:cs="Times New Roman"/>
                      <w:i/>
                      <w:color w:val="FF0000"/>
                      <w:lang w:val="gsw-FR"/>
                    </w:rPr>
                  </w:pPr>
                </w:p>
              </w:tc>
            </w:tr>
          </w:tbl>
          <w:p w14:paraId="2E354451" w14:textId="02D34EC7" w:rsidR="000D4428" w:rsidRPr="00785543" w:rsidDel="00EB2532" w:rsidRDefault="000D4428" w:rsidP="007933F1">
            <w:pPr>
              <w:spacing w:before="120"/>
              <w:rPr>
                <w:del w:id="618" w:author="Valentin Simion" w:date="2018-12-21T12:31:00Z"/>
                <w:rFonts w:ascii="Times New Roman" w:hAnsi="Times New Roman" w:cs="Times New Roman"/>
                <w:i/>
                <w:color w:val="FF0000"/>
                <w:lang w:val="gsw-FR"/>
              </w:rPr>
            </w:pPr>
            <w:del w:id="619" w:author="Valentin Simion" w:date="2018-12-21T12:31:00Z">
              <w:r w:rsidRPr="00785543" w:rsidDel="00EB2532">
                <w:rPr>
                  <w:rFonts w:ascii="Times New Roman" w:hAnsi="Times New Roman" w:cs="Times New Roman"/>
                  <w:i/>
                  <w:color w:val="FF0000"/>
                  <w:lang w:val="gsw-FR"/>
                </w:rPr>
                <w:delText>Listele se vor prezenta pentru fiecare localitate/sistem/aglomerare in parte precum si un centralizator general.</w:delText>
              </w:r>
            </w:del>
          </w:p>
          <w:p w14:paraId="4C8AACEB" w14:textId="77777777" w:rsidR="000D4428" w:rsidRPr="00785543" w:rsidRDefault="000D4428" w:rsidP="007933F1">
            <w:pPr>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Notă 1: Se va specifica daca estimarea este in conformitate cu Master Planul revizuit sau cu alte studii mai detaliate disponibile la nivelul beneficiarului. </w:t>
            </w:r>
          </w:p>
          <w:p w14:paraId="7F1896DF" w14:textId="77777777" w:rsidR="000D4428" w:rsidRPr="00785543" w:rsidRDefault="000D4428" w:rsidP="007933F1">
            <w:pPr>
              <w:rPr>
                <w:rFonts w:ascii="Times New Roman" w:hAnsi="Times New Roman" w:cs="Times New Roman"/>
                <w:i/>
                <w:color w:val="FF0000"/>
                <w:lang w:val="gsw-FR"/>
              </w:rPr>
            </w:pPr>
            <w:r w:rsidRPr="00785543">
              <w:rPr>
                <w:rFonts w:ascii="Times New Roman" w:hAnsi="Times New Roman" w:cs="Times New Roman"/>
                <w:i/>
                <w:color w:val="FF0000"/>
                <w:lang w:val="gsw-FR"/>
              </w:rPr>
              <w:t>Notă 2: Valorile si componentele de investitii care vor fi incluse in proiect sunt orientative şi vor fi confirmate dupa elaborarea Studiului de Fezabilitate.</w:t>
            </w:r>
          </w:p>
          <w:p w14:paraId="6D60F19B" w14:textId="220BD6AD" w:rsidR="0055254C" w:rsidRPr="00785543" w:rsidDel="00140D01" w:rsidRDefault="000D4428" w:rsidP="007933F1">
            <w:pPr>
              <w:rPr>
                <w:del w:id="620" w:author="Valentin Simion" w:date="2018-12-21T12:37:00Z"/>
                <w:rFonts w:ascii="Times New Roman" w:hAnsi="Times New Roman" w:cs="Times New Roman"/>
                <w:i/>
                <w:color w:val="FF0000"/>
                <w:lang w:val="gsw-FR"/>
              </w:rPr>
            </w:pPr>
            <w:bookmarkStart w:id="621" w:name="_Toc438453895"/>
            <w:del w:id="622" w:author="Valentin Simion" w:date="2018-12-21T12:37:00Z">
              <w:r w:rsidRPr="00785543" w:rsidDel="00140D01">
                <w:rPr>
                  <w:rFonts w:ascii="Times New Roman" w:hAnsi="Times New Roman" w:cs="Times New Roman"/>
                  <w:i/>
                  <w:color w:val="FF0000"/>
                  <w:lang w:val="gsw-FR"/>
                </w:rPr>
                <w:delText>Nota 3: Din totalul investiţiilor directe, se va accepta ca maxim 10% din acestea să reprezinte investiţii care să contribuie la diminuarea efectelor schimbărilor climatice şi adaptare.</w:delText>
              </w:r>
              <w:bookmarkEnd w:id="621"/>
            </w:del>
          </w:p>
          <w:p w14:paraId="3B21A63E" w14:textId="77777777" w:rsidR="00156280" w:rsidRPr="00785543" w:rsidRDefault="00156280" w:rsidP="007933F1">
            <w:pPr>
              <w:rPr>
                <w:rFonts w:ascii="Times New Roman" w:hAnsi="Times New Roman" w:cs="Times New Roman"/>
                <w:b/>
                <w:i/>
              </w:rPr>
            </w:pPr>
          </w:p>
          <w:p w14:paraId="14F377C3" w14:textId="77777777" w:rsidR="00156280" w:rsidRPr="00785543" w:rsidRDefault="00156280" w:rsidP="007933F1">
            <w:pPr>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Informațiile care nu pot fi introduse în câmpul disponibil vor fi anexate cererii de finanțare. </w:t>
            </w:r>
          </w:p>
          <w:p w14:paraId="5B462225" w14:textId="77777777" w:rsidR="00156280" w:rsidRPr="00785543" w:rsidRDefault="00156280" w:rsidP="00156280">
            <w:pPr>
              <w:jc w:val="both"/>
              <w:rPr>
                <w:rFonts w:ascii="Times New Roman" w:hAnsi="Times New Roman" w:cs="Times New Roman"/>
                <w:b/>
                <w:i/>
              </w:rPr>
            </w:pPr>
            <w:r w:rsidRPr="00785543">
              <w:rPr>
                <w:rFonts w:ascii="Times New Roman" w:hAnsi="Times New Roman" w:cs="Times New Roman"/>
                <w:i/>
                <w:color w:val="FF0000"/>
                <w:lang w:val="gsw-FR"/>
              </w:rPr>
              <w:t>Atenție! Sistemul nu permite introducerea de tabele. Acestea se vor anexa cererii de finanțare.</w:t>
            </w:r>
          </w:p>
        </w:tc>
      </w:tr>
    </w:tbl>
    <w:p w14:paraId="7C64AE03" w14:textId="77777777" w:rsidR="0055254C" w:rsidRPr="00785543" w:rsidRDefault="0055254C" w:rsidP="007933F1">
      <w:pPr>
        <w:spacing w:after="0" w:line="240" w:lineRule="auto"/>
        <w:rPr>
          <w:rFonts w:ascii="Times New Roman" w:hAnsi="Times New Roman" w:cs="Times New Roman"/>
          <w:b/>
        </w:rPr>
      </w:pPr>
    </w:p>
    <w:p w14:paraId="3D74AA31" w14:textId="77777777" w:rsidR="0055254C" w:rsidRPr="00785543" w:rsidRDefault="000C4756" w:rsidP="007933F1">
      <w:pPr>
        <w:spacing w:after="0" w:line="240" w:lineRule="auto"/>
        <w:jc w:val="both"/>
        <w:rPr>
          <w:rFonts w:ascii="Times New Roman" w:hAnsi="Times New Roman" w:cs="Times New Roman"/>
          <w:b/>
        </w:rPr>
      </w:pPr>
      <w:r w:rsidRPr="00785543">
        <w:rPr>
          <w:rFonts w:ascii="Times New Roman" w:hAnsi="Times New Roman" w:cs="Times New Roman"/>
          <w:b/>
        </w:rPr>
        <w:t>Furnizați</w:t>
      </w:r>
      <w:r w:rsidR="0055254C" w:rsidRPr="00785543">
        <w:rPr>
          <w:rFonts w:ascii="Times New Roman" w:hAnsi="Times New Roman" w:cs="Times New Roman"/>
          <w:b/>
        </w:rPr>
        <w:t xml:space="preserve"> </w:t>
      </w:r>
      <w:r w:rsidRPr="00785543">
        <w:rPr>
          <w:rFonts w:ascii="Times New Roman" w:hAnsi="Times New Roman" w:cs="Times New Roman"/>
          <w:b/>
        </w:rPr>
        <w:t>informații</w:t>
      </w:r>
      <w:r w:rsidR="0055254C" w:rsidRPr="00785543">
        <w:rPr>
          <w:rFonts w:ascii="Times New Roman" w:hAnsi="Times New Roman" w:cs="Times New Roman"/>
          <w:b/>
        </w:rPr>
        <w:t xml:space="preserve"> cu privire la toate acordurile </w:t>
      </w:r>
      <w:r w:rsidRPr="00785543">
        <w:rPr>
          <w:rFonts w:ascii="Times New Roman" w:hAnsi="Times New Roman" w:cs="Times New Roman"/>
          <w:b/>
        </w:rPr>
        <w:t>instituționale</w:t>
      </w:r>
      <w:r w:rsidR="0055254C" w:rsidRPr="00785543">
        <w:rPr>
          <w:rFonts w:ascii="Times New Roman" w:hAnsi="Times New Roman" w:cs="Times New Roman"/>
          <w:b/>
        </w:rPr>
        <w:t xml:space="preserve"> relevante cu</w:t>
      </w:r>
      <w:r w:rsidRPr="00785543">
        <w:rPr>
          <w:rFonts w:ascii="Times New Roman" w:hAnsi="Times New Roman" w:cs="Times New Roman"/>
          <w:b/>
        </w:rPr>
        <w:t xml:space="preserve"> părți terț</w:t>
      </w:r>
      <w:r w:rsidR="0055254C" w:rsidRPr="00785543">
        <w:rPr>
          <w:rFonts w:ascii="Times New Roman" w:hAnsi="Times New Roman" w:cs="Times New Roman"/>
          <w:b/>
        </w:rPr>
        <w:t xml:space="preserve">e pentru implementarea proiectului si </w:t>
      </w:r>
      <w:r w:rsidRPr="00785543">
        <w:rPr>
          <w:rFonts w:ascii="Times New Roman" w:hAnsi="Times New Roman" w:cs="Times New Roman"/>
          <w:b/>
        </w:rPr>
        <w:t>exploatarea cu succes a facilităț</w:t>
      </w:r>
      <w:r w:rsidR="0055254C" w:rsidRPr="00785543">
        <w:rPr>
          <w:rFonts w:ascii="Times New Roman" w:hAnsi="Times New Roman" w:cs="Times New Roman"/>
          <w:b/>
        </w:rPr>
        <w:t xml:space="preserve">ilor care au fost planificate si eventual </w:t>
      </w:r>
      <w:r w:rsidRPr="00785543">
        <w:rPr>
          <w:rFonts w:ascii="Times New Roman" w:hAnsi="Times New Roman" w:cs="Times New Roman"/>
          <w:b/>
        </w:rPr>
        <w:t>încheiate</w:t>
      </w:r>
    </w:p>
    <w:tbl>
      <w:tblPr>
        <w:tblStyle w:val="TableGrid"/>
        <w:tblW w:w="0" w:type="auto"/>
        <w:tblLook w:val="04A0" w:firstRow="1" w:lastRow="0" w:firstColumn="1" w:lastColumn="0" w:noHBand="0" w:noVBand="1"/>
      </w:tblPr>
      <w:tblGrid>
        <w:gridCol w:w="9288"/>
      </w:tblGrid>
      <w:tr w:rsidR="0055254C" w:rsidRPr="00785543" w14:paraId="28AEAE52" w14:textId="77777777" w:rsidTr="0055254C">
        <w:tc>
          <w:tcPr>
            <w:tcW w:w="9288" w:type="dxa"/>
          </w:tcPr>
          <w:p w14:paraId="3FB1F271" w14:textId="77777777" w:rsidR="0055254C" w:rsidRPr="00785543" w:rsidRDefault="000D4428" w:rsidP="007933F1">
            <w:pPr>
              <w:rPr>
                <w:rFonts w:ascii="Times New Roman" w:hAnsi="Times New Roman" w:cs="Times New Roman"/>
                <w:i/>
              </w:rPr>
            </w:pPr>
            <w:r w:rsidRPr="00785543">
              <w:rPr>
                <w:rFonts w:ascii="Times New Roman" w:hAnsi="Times New Roman" w:cs="Times New Roman"/>
                <w:i/>
                <w:color w:val="FF0000"/>
              </w:rPr>
              <w:t>NA</w:t>
            </w:r>
          </w:p>
        </w:tc>
      </w:tr>
    </w:tbl>
    <w:p w14:paraId="50624E63" w14:textId="77777777" w:rsidR="0055254C" w:rsidRPr="00785543" w:rsidRDefault="0055254C" w:rsidP="007933F1">
      <w:pPr>
        <w:spacing w:after="0" w:line="240" w:lineRule="auto"/>
        <w:rPr>
          <w:rFonts w:ascii="Times New Roman" w:hAnsi="Times New Roman" w:cs="Times New Roman"/>
          <w:b/>
        </w:rPr>
      </w:pPr>
    </w:p>
    <w:p w14:paraId="66661A8F" w14:textId="77777777" w:rsidR="0055254C" w:rsidRPr="00785543" w:rsidRDefault="000C4756" w:rsidP="007933F1">
      <w:pPr>
        <w:spacing w:after="0" w:line="240" w:lineRule="auto"/>
        <w:jc w:val="both"/>
        <w:rPr>
          <w:rFonts w:ascii="Times New Roman" w:hAnsi="Times New Roman" w:cs="Times New Roman"/>
          <w:b/>
        </w:rPr>
      </w:pPr>
      <w:r w:rsidRPr="00785543">
        <w:rPr>
          <w:rFonts w:ascii="Times New Roman" w:hAnsi="Times New Roman" w:cs="Times New Roman"/>
          <w:b/>
        </w:rPr>
        <w:t>Oferiți</w:t>
      </w:r>
      <w:r w:rsidR="0055254C" w:rsidRPr="00785543">
        <w:rPr>
          <w:rFonts w:ascii="Times New Roman" w:hAnsi="Times New Roman" w:cs="Times New Roman"/>
          <w:b/>
        </w:rPr>
        <w:t xml:space="preserve"> detalii cu privire la modul in care va fi gestionata infrastructura </w:t>
      </w:r>
      <w:r w:rsidRPr="00785543">
        <w:rPr>
          <w:rFonts w:ascii="Times New Roman" w:hAnsi="Times New Roman" w:cs="Times New Roman"/>
          <w:b/>
        </w:rPr>
        <w:t>după</w:t>
      </w:r>
      <w:r w:rsidR="0055254C" w:rsidRPr="00785543">
        <w:rPr>
          <w:rFonts w:ascii="Times New Roman" w:hAnsi="Times New Roman" w:cs="Times New Roman"/>
          <w:b/>
        </w:rPr>
        <w:t xml:space="preserve"> </w:t>
      </w:r>
      <w:r w:rsidRPr="00785543">
        <w:rPr>
          <w:rFonts w:ascii="Times New Roman" w:hAnsi="Times New Roman" w:cs="Times New Roman"/>
          <w:b/>
        </w:rPr>
        <w:t>încheierea</w:t>
      </w:r>
      <w:r w:rsidR="0055254C" w:rsidRPr="00785543">
        <w:rPr>
          <w:rFonts w:ascii="Times New Roman" w:hAnsi="Times New Roman" w:cs="Times New Roman"/>
          <w:b/>
        </w:rPr>
        <w:t xml:space="preserve"> proiectului (si anume, numele operatorului; metode de </w:t>
      </w:r>
      <w:r w:rsidRPr="00785543">
        <w:rPr>
          <w:rFonts w:ascii="Times New Roman" w:hAnsi="Times New Roman" w:cs="Times New Roman"/>
          <w:b/>
        </w:rPr>
        <w:t>selecție</w:t>
      </w:r>
      <w:r w:rsidR="0055254C" w:rsidRPr="00785543">
        <w:rPr>
          <w:rFonts w:ascii="Times New Roman" w:hAnsi="Times New Roman" w:cs="Times New Roman"/>
          <w:b/>
        </w:rPr>
        <w:t xml:space="preserve"> - administrare publica sau concesiune; tip de contract etc.</w:t>
      </w:r>
    </w:p>
    <w:tbl>
      <w:tblPr>
        <w:tblStyle w:val="TableGrid"/>
        <w:tblW w:w="0" w:type="auto"/>
        <w:tblLook w:val="04A0" w:firstRow="1" w:lastRow="0" w:firstColumn="1" w:lastColumn="0" w:noHBand="0" w:noVBand="1"/>
      </w:tblPr>
      <w:tblGrid>
        <w:gridCol w:w="9288"/>
      </w:tblGrid>
      <w:tr w:rsidR="0055254C" w:rsidRPr="00785543" w14:paraId="3B1AC555" w14:textId="77777777" w:rsidTr="0055254C">
        <w:tc>
          <w:tcPr>
            <w:tcW w:w="9288" w:type="dxa"/>
          </w:tcPr>
          <w:p w14:paraId="7615BDAE" w14:textId="77777777" w:rsidR="0055254C" w:rsidRPr="00785543" w:rsidRDefault="000D4428" w:rsidP="007933F1">
            <w:pPr>
              <w:jc w:val="both"/>
              <w:rPr>
                <w:rFonts w:ascii="Times New Roman" w:hAnsi="Times New Roman" w:cs="Times New Roman"/>
                <w:i/>
                <w:color w:val="FF0000"/>
              </w:rPr>
            </w:pPr>
            <w:r w:rsidRPr="00785543">
              <w:rPr>
                <w:rFonts w:ascii="Times New Roman" w:hAnsi="Times New Roman" w:cs="Times New Roman"/>
                <w:i/>
                <w:color w:val="FF0000"/>
              </w:rPr>
              <w:t>NA</w:t>
            </w:r>
          </w:p>
        </w:tc>
      </w:tr>
    </w:tbl>
    <w:p w14:paraId="0D1110F1" w14:textId="77777777" w:rsidR="0055254C" w:rsidRPr="00785543" w:rsidRDefault="0055254C" w:rsidP="007933F1">
      <w:pPr>
        <w:spacing w:after="0" w:line="240" w:lineRule="auto"/>
        <w:rPr>
          <w:rFonts w:ascii="Times New Roman" w:hAnsi="Times New Roman" w:cs="Times New Roman"/>
          <w:b/>
        </w:rPr>
      </w:pPr>
    </w:p>
    <w:p w14:paraId="62C3B6D4" w14:textId="77777777" w:rsidR="00D27147" w:rsidRPr="00785543" w:rsidRDefault="00D27147" w:rsidP="00D27147">
      <w:pPr>
        <w:spacing w:after="0" w:line="240" w:lineRule="auto"/>
        <w:rPr>
          <w:rFonts w:ascii="Times New Roman" w:hAnsi="Times New Roman" w:cs="Times New Roman"/>
          <w:b/>
          <w:sz w:val="24"/>
          <w:szCs w:val="24"/>
        </w:rPr>
      </w:pPr>
      <w:r w:rsidRPr="00785543">
        <w:rPr>
          <w:rFonts w:ascii="Times New Roman" w:hAnsi="Times New Roman" w:cs="Times New Roman"/>
          <w:b/>
          <w:sz w:val="24"/>
          <w:szCs w:val="24"/>
        </w:rPr>
        <w:t>Transferabilitatea rezultatelor</w:t>
      </w:r>
    </w:p>
    <w:tbl>
      <w:tblPr>
        <w:tblStyle w:val="TableGrid"/>
        <w:tblW w:w="0" w:type="auto"/>
        <w:tblLook w:val="04A0" w:firstRow="1" w:lastRow="0" w:firstColumn="1" w:lastColumn="0" w:noHBand="0" w:noVBand="1"/>
      </w:tblPr>
      <w:tblGrid>
        <w:gridCol w:w="9322"/>
      </w:tblGrid>
      <w:tr w:rsidR="00D27147" w:rsidRPr="00785543" w14:paraId="7093848D" w14:textId="77777777" w:rsidTr="00337B38">
        <w:tc>
          <w:tcPr>
            <w:tcW w:w="9322" w:type="dxa"/>
          </w:tcPr>
          <w:p w14:paraId="0949D596" w14:textId="77777777" w:rsidR="00D27147" w:rsidRPr="00785543" w:rsidRDefault="00D27147" w:rsidP="00D176F4">
            <w:pPr>
              <w:rPr>
                <w:b/>
              </w:rPr>
            </w:pPr>
          </w:p>
        </w:tc>
      </w:tr>
    </w:tbl>
    <w:p w14:paraId="665103BD" w14:textId="77777777" w:rsidR="00D27147" w:rsidRPr="00785543" w:rsidRDefault="00D27147" w:rsidP="007933F1">
      <w:pPr>
        <w:spacing w:after="0" w:line="240" w:lineRule="auto"/>
        <w:rPr>
          <w:rFonts w:ascii="Times New Roman" w:hAnsi="Times New Roman" w:cs="Times New Roman"/>
          <w:b/>
        </w:rPr>
      </w:pPr>
    </w:p>
    <w:p w14:paraId="4D0966DD" w14:textId="77777777" w:rsidR="00D27147" w:rsidRPr="00785543" w:rsidRDefault="00D27147" w:rsidP="007933F1">
      <w:pPr>
        <w:spacing w:after="0" w:line="240" w:lineRule="auto"/>
        <w:rPr>
          <w:rFonts w:ascii="Times New Roman" w:hAnsi="Times New Roman" w:cs="Times New Roman"/>
          <w:b/>
        </w:rPr>
      </w:pPr>
    </w:p>
    <w:p w14:paraId="7CBC1A20" w14:textId="77777777" w:rsidR="0055254C"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623" w:name="_Toc446079472"/>
      <w:r w:rsidRPr="00785543">
        <w:rPr>
          <w:rFonts w:ascii="Times New Roman" w:hAnsi="Times New Roman" w:cs="Times New Roman"/>
          <w:color w:val="auto"/>
          <w:sz w:val="22"/>
          <w:szCs w:val="22"/>
        </w:rPr>
        <w:t>14</w:t>
      </w:r>
      <w:r w:rsidR="006E49CF" w:rsidRPr="00785543">
        <w:rPr>
          <w:rFonts w:ascii="Times New Roman" w:hAnsi="Times New Roman" w:cs="Times New Roman"/>
          <w:color w:val="auto"/>
          <w:sz w:val="22"/>
          <w:szCs w:val="22"/>
        </w:rPr>
        <w:t>.</w:t>
      </w:r>
      <w:r w:rsidR="0055254C" w:rsidRPr="00785543">
        <w:rPr>
          <w:rFonts w:ascii="Times New Roman" w:hAnsi="Times New Roman" w:cs="Times New Roman"/>
          <w:color w:val="auto"/>
          <w:sz w:val="22"/>
          <w:szCs w:val="22"/>
        </w:rPr>
        <w:t xml:space="preserve"> Relevanță</w:t>
      </w:r>
      <w:bookmarkEnd w:id="623"/>
    </w:p>
    <w:p w14:paraId="574348C4" w14:textId="77777777" w:rsidR="0055254C" w:rsidRPr="00785543" w:rsidRDefault="0055254C" w:rsidP="007933F1">
      <w:pPr>
        <w:spacing w:after="0" w:line="240" w:lineRule="auto"/>
        <w:rPr>
          <w:rFonts w:ascii="Times New Roman" w:hAnsi="Times New Roman" w:cs="Times New Roman"/>
          <w:b/>
        </w:rPr>
      </w:pPr>
    </w:p>
    <w:p w14:paraId="4B4B6CE1" w14:textId="77777777" w:rsidR="00FB099F" w:rsidRPr="00785543" w:rsidRDefault="00FB099F" w:rsidP="007933F1">
      <w:pPr>
        <w:spacing w:after="0" w:line="240" w:lineRule="auto"/>
        <w:rPr>
          <w:rFonts w:ascii="Times New Roman" w:hAnsi="Times New Roman" w:cs="Times New Roman"/>
          <w:b/>
        </w:rPr>
      </w:pPr>
      <w:r w:rsidRPr="00785543">
        <w:rPr>
          <w:rFonts w:ascii="Times New Roman" w:hAnsi="Times New Roman" w:cs="Times New Roman"/>
          <w:b/>
        </w:rPr>
        <w:t>Referitoare la proiect</w:t>
      </w:r>
    </w:p>
    <w:tbl>
      <w:tblPr>
        <w:tblStyle w:val="TableGrid"/>
        <w:tblW w:w="0" w:type="auto"/>
        <w:tblLook w:val="04A0" w:firstRow="1" w:lastRow="0" w:firstColumn="1" w:lastColumn="0" w:noHBand="0" w:noVBand="1"/>
      </w:tblPr>
      <w:tblGrid>
        <w:gridCol w:w="9288"/>
      </w:tblGrid>
      <w:tr w:rsidR="00FB099F" w:rsidRPr="00785543" w14:paraId="4853383C" w14:textId="77777777" w:rsidTr="00010F76">
        <w:tc>
          <w:tcPr>
            <w:tcW w:w="9288" w:type="dxa"/>
          </w:tcPr>
          <w:p w14:paraId="279CE03C" w14:textId="77777777" w:rsidR="00FB099F" w:rsidRPr="00785543" w:rsidRDefault="00FB099F" w:rsidP="007933F1">
            <w:pPr>
              <w:rPr>
                <w:rFonts w:ascii="Times New Roman" w:hAnsi="Times New Roman" w:cs="Times New Roman"/>
                <w:b/>
                <w:i/>
              </w:rPr>
            </w:pPr>
            <w:r w:rsidRPr="00785543">
              <w:rPr>
                <w:rFonts w:ascii="Times New Roman" w:hAnsi="Times New Roman" w:cs="Times New Roman"/>
                <w:b/>
                <w:i/>
              </w:rPr>
              <w:t>Se va completa cu informații despre relevanța proiectului</w:t>
            </w:r>
          </w:p>
        </w:tc>
      </w:tr>
    </w:tbl>
    <w:p w14:paraId="3BA138DA" w14:textId="77777777" w:rsidR="00FB099F" w:rsidRPr="00785543" w:rsidRDefault="00FB099F" w:rsidP="007933F1">
      <w:pPr>
        <w:spacing w:after="0" w:line="240" w:lineRule="auto"/>
        <w:rPr>
          <w:rFonts w:ascii="Times New Roman" w:hAnsi="Times New Roman" w:cs="Times New Roman"/>
          <w:b/>
        </w:rPr>
      </w:pPr>
    </w:p>
    <w:p w14:paraId="330EE1FB" w14:textId="77777777" w:rsidR="00FB099F" w:rsidRPr="00785543" w:rsidRDefault="00FB099F" w:rsidP="007933F1">
      <w:pPr>
        <w:spacing w:after="0" w:line="240" w:lineRule="auto"/>
        <w:rPr>
          <w:rFonts w:ascii="Times New Roman" w:hAnsi="Times New Roman" w:cs="Times New Roman"/>
          <w:b/>
        </w:rPr>
      </w:pPr>
      <w:r w:rsidRPr="00785543">
        <w:rPr>
          <w:rFonts w:ascii="Times New Roman" w:hAnsi="Times New Roman" w:cs="Times New Roman"/>
          <w:b/>
        </w:rPr>
        <w:t>Referitoare la SUERD</w:t>
      </w:r>
    </w:p>
    <w:tbl>
      <w:tblPr>
        <w:tblStyle w:val="TableGrid"/>
        <w:tblW w:w="0" w:type="auto"/>
        <w:tblLook w:val="04A0" w:firstRow="1" w:lastRow="0" w:firstColumn="1" w:lastColumn="0" w:noHBand="0" w:noVBand="1"/>
      </w:tblPr>
      <w:tblGrid>
        <w:gridCol w:w="9288"/>
      </w:tblGrid>
      <w:tr w:rsidR="00FB099F" w:rsidRPr="00785543" w14:paraId="6A8E0AB9" w14:textId="77777777" w:rsidTr="00010F76">
        <w:tc>
          <w:tcPr>
            <w:tcW w:w="9288" w:type="dxa"/>
          </w:tcPr>
          <w:p w14:paraId="5D002B68" w14:textId="77777777" w:rsidR="00FB099F" w:rsidRPr="00785543" w:rsidRDefault="00FB099F" w:rsidP="007933F1">
            <w:pPr>
              <w:jc w:val="both"/>
              <w:rPr>
                <w:rFonts w:ascii="Times New Roman" w:hAnsi="Times New Roman" w:cs="Times New Roman"/>
                <w:b/>
              </w:rPr>
            </w:pPr>
            <w:r w:rsidRPr="00785543">
              <w:rPr>
                <w:rFonts w:ascii="Times New Roman" w:hAnsi="Times New Roman" w:cs="Times New Roman"/>
                <w:i/>
                <w:color w:val="FF0000"/>
              </w:rPr>
              <w:t xml:space="preserve">Se va completa cu informații despre relevanța proiectului </w:t>
            </w:r>
            <w:r w:rsidR="00835E15" w:rsidRPr="00785543">
              <w:rPr>
                <w:rFonts w:ascii="Times New Roman" w:hAnsi="Times New Roman" w:cs="Times New Roman"/>
                <w:i/>
                <w:color w:val="FF0000"/>
              </w:rPr>
              <w:t xml:space="preserve">de investiții </w:t>
            </w:r>
            <w:r w:rsidRPr="00785543">
              <w:rPr>
                <w:rFonts w:ascii="Times New Roman" w:hAnsi="Times New Roman" w:cs="Times New Roman"/>
                <w:i/>
                <w:color w:val="FF0000"/>
              </w:rPr>
              <w:t>în contextul contribuţiei la implementarea ariei prioritare SUERD</w:t>
            </w:r>
          </w:p>
        </w:tc>
      </w:tr>
    </w:tbl>
    <w:p w14:paraId="663E4228" w14:textId="77777777" w:rsidR="00FB099F" w:rsidRPr="00785543" w:rsidRDefault="00FB099F" w:rsidP="007933F1">
      <w:pPr>
        <w:spacing w:after="0" w:line="240" w:lineRule="auto"/>
        <w:rPr>
          <w:rFonts w:ascii="Times New Roman" w:hAnsi="Times New Roman" w:cs="Times New Roman"/>
          <w:b/>
        </w:rPr>
      </w:pPr>
    </w:p>
    <w:p w14:paraId="7D7CE865" w14:textId="77777777" w:rsidR="00FB099F" w:rsidRPr="00785543" w:rsidRDefault="00FB099F" w:rsidP="007933F1">
      <w:pPr>
        <w:spacing w:after="0" w:line="240" w:lineRule="auto"/>
        <w:rPr>
          <w:rFonts w:ascii="Times New Roman" w:hAnsi="Times New Roman" w:cs="Times New Roman"/>
          <w:b/>
        </w:rPr>
      </w:pPr>
      <w:r w:rsidRPr="00785543">
        <w:rPr>
          <w:rFonts w:ascii="Times New Roman" w:hAnsi="Times New Roman" w:cs="Times New Roman"/>
          <w:b/>
        </w:rPr>
        <w:lastRenderedPageBreak/>
        <w:t>Aria prioritara SUERD</w:t>
      </w:r>
    </w:p>
    <w:tbl>
      <w:tblPr>
        <w:tblStyle w:val="TableGrid"/>
        <w:tblW w:w="0" w:type="auto"/>
        <w:tblLook w:val="04A0" w:firstRow="1" w:lastRow="0" w:firstColumn="1" w:lastColumn="0" w:noHBand="0" w:noVBand="1"/>
      </w:tblPr>
      <w:tblGrid>
        <w:gridCol w:w="9288"/>
      </w:tblGrid>
      <w:tr w:rsidR="00FB099F" w:rsidRPr="00785543" w14:paraId="6FE8AB11" w14:textId="77777777" w:rsidTr="00010F76">
        <w:tc>
          <w:tcPr>
            <w:tcW w:w="9288" w:type="dxa"/>
          </w:tcPr>
          <w:p w14:paraId="3BEC722A" w14:textId="77777777" w:rsidR="00FB099F" w:rsidRPr="00785543" w:rsidRDefault="00FB099F" w:rsidP="007933F1">
            <w:pPr>
              <w:jc w:val="both"/>
              <w:rPr>
                <w:rFonts w:ascii="Times New Roman" w:hAnsi="Times New Roman" w:cs="Times New Roman"/>
                <w:i/>
                <w:color w:val="FF0000"/>
              </w:rPr>
            </w:pPr>
            <w:r w:rsidRPr="00785543">
              <w:rPr>
                <w:rFonts w:ascii="Times New Roman" w:hAnsi="Times New Roman" w:cs="Times New Roman"/>
                <w:i/>
                <w:color w:val="FF0000"/>
              </w:rPr>
              <w:t>Se selectează din nomenclator</w:t>
            </w:r>
          </w:p>
          <w:p w14:paraId="78E47851" w14:textId="77777777" w:rsidR="00FB099F" w:rsidRPr="00785543" w:rsidRDefault="00FB099F" w:rsidP="00835E15">
            <w:pPr>
              <w:pStyle w:val="ListParagraph"/>
              <w:numPr>
                <w:ilvl w:val="0"/>
                <w:numId w:val="4"/>
              </w:numPr>
              <w:jc w:val="both"/>
              <w:rPr>
                <w:rFonts w:ascii="Times New Roman" w:hAnsi="Times New Roman" w:cs="Times New Roman"/>
                <w:i/>
                <w:color w:val="FF0000"/>
              </w:rPr>
            </w:pPr>
            <w:r w:rsidRPr="00785543">
              <w:rPr>
                <w:rFonts w:ascii="Times New Roman" w:hAnsi="Times New Roman" w:cs="Times New Roman"/>
                <w:i/>
                <w:color w:val="FF0000"/>
              </w:rPr>
              <w:t xml:space="preserve">Restaurarea şi întreţinerea calităţii apelor </w:t>
            </w:r>
          </w:p>
        </w:tc>
      </w:tr>
    </w:tbl>
    <w:p w14:paraId="4BF79DE4" w14:textId="77777777" w:rsidR="00FB099F" w:rsidRPr="00785543" w:rsidRDefault="00FB099F" w:rsidP="007933F1">
      <w:pPr>
        <w:spacing w:after="0" w:line="240" w:lineRule="auto"/>
        <w:rPr>
          <w:rFonts w:ascii="Times New Roman" w:hAnsi="Times New Roman" w:cs="Times New Roman"/>
          <w:b/>
        </w:rPr>
      </w:pPr>
    </w:p>
    <w:p w14:paraId="75711143" w14:textId="77777777" w:rsidR="00FB099F" w:rsidRPr="00785543" w:rsidRDefault="00FB099F" w:rsidP="007933F1">
      <w:pPr>
        <w:spacing w:after="0" w:line="240" w:lineRule="auto"/>
        <w:rPr>
          <w:rFonts w:ascii="Times New Roman" w:hAnsi="Times New Roman" w:cs="Times New Roman"/>
          <w:b/>
        </w:rPr>
      </w:pPr>
      <w:r w:rsidRPr="00785543">
        <w:rPr>
          <w:rFonts w:ascii="Times New Roman" w:hAnsi="Times New Roman" w:cs="Times New Roman"/>
          <w:b/>
        </w:rPr>
        <w:t>Referitoare la alte strategii</w:t>
      </w:r>
    </w:p>
    <w:tbl>
      <w:tblPr>
        <w:tblStyle w:val="TableGrid"/>
        <w:tblW w:w="0" w:type="auto"/>
        <w:tblLook w:val="04A0" w:firstRow="1" w:lastRow="0" w:firstColumn="1" w:lastColumn="0" w:noHBand="0" w:noVBand="1"/>
      </w:tblPr>
      <w:tblGrid>
        <w:gridCol w:w="9288"/>
      </w:tblGrid>
      <w:tr w:rsidR="00FB099F" w:rsidRPr="00785543" w14:paraId="6C0E5C3A" w14:textId="77777777" w:rsidTr="00010F76">
        <w:tc>
          <w:tcPr>
            <w:tcW w:w="9288" w:type="dxa"/>
          </w:tcPr>
          <w:p w14:paraId="0DB02497" w14:textId="77777777" w:rsidR="00FB099F" w:rsidRPr="00785543" w:rsidRDefault="00FB099F" w:rsidP="007933F1">
            <w:pPr>
              <w:jc w:val="both"/>
              <w:rPr>
                <w:rFonts w:ascii="Times New Roman" w:hAnsi="Times New Roman" w:cs="Times New Roman"/>
                <w:i/>
                <w:color w:val="FF0000"/>
              </w:rPr>
            </w:pPr>
            <w:r w:rsidRPr="00785543">
              <w:rPr>
                <w:rFonts w:ascii="Times New Roman" w:hAnsi="Times New Roman" w:cs="Times New Roman"/>
                <w:i/>
                <w:color w:val="FF0000"/>
              </w:rPr>
              <w:t xml:space="preserve">După caz, se selectează </w:t>
            </w:r>
            <w:r w:rsidR="00156280" w:rsidRPr="00785543">
              <w:rPr>
                <w:rFonts w:ascii="Times New Roman" w:hAnsi="Times New Roman" w:cs="Times New Roman"/>
                <w:i/>
                <w:color w:val="FF0000"/>
              </w:rPr>
              <w:t>din nomenclator strategiile aplicabile</w:t>
            </w:r>
            <w:r w:rsidR="0088314F" w:rsidRPr="00785543">
              <w:rPr>
                <w:rFonts w:ascii="Times New Roman" w:hAnsi="Times New Roman" w:cs="Times New Roman"/>
                <w:i/>
                <w:color w:val="FF0000"/>
              </w:rPr>
              <w:t>:</w:t>
            </w:r>
          </w:p>
          <w:p w14:paraId="3978620A" w14:textId="77777777" w:rsidR="00FB099F" w:rsidRPr="00785543" w:rsidRDefault="00FB099F" w:rsidP="007933F1">
            <w:pPr>
              <w:pStyle w:val="ListParagraph"/>
              <w:numPr>
                <w:ilvl w:val="0"/>
                <w:numId w:val="14"/>
              </w:numPr>
              <w:jc w:val="both"/>
              <w:rPr>
                <w:rFonts w:ascii="Times New Roman" w:hAnsi="Times New Roman" w:cs="Times New Roman"/>
                <w:i/>
                <w:color w:val="FF0000"/>
              </w:rPr>
            </w:pPr>
            <w:r w:rsidRPr="00785543">
              <w:rPr>
                <w:rFonts w:ascii="Times New Roman" w:hAnsi="Times New Roman" w:cs="Times New Roman"/>
                <w:i/>
                <w:color w:val="FF0000"/>
              </w:rPr>
              <w:t>Strategia Integrată de Dezvoltare Durabilă a Deltei Dunării (2030)  - Pilonul 1: Protecția resurselor naturale si a  mediului</w:t>
            </w:r>
          </w:p>
          <w:p w14:paraId="5A55E16A" w14:textId="2A2DAD50" w:rsidR="00FB099F" w:rsidRPr="00785543" w:rsidRDefault="00F434EA" w:rsidP="007933F1">
            <w:pPr>
              <w:pStyle w:val="ListParagraph"/>
              <w:numPr>
                <w:ilvl w:val="0"/>
                <w:numId w:val="14"/>
              </w:numPr>
              <w:jc w:val="both"/>
              <w:rPr>
                <w:rFonts w:ascii="Times New Roman" w:hAnsi="Times New Roman" w:cs="Times New Roman"/>
                <w:i/>
                <w:color w:val="FF0000"/>
              </w:rPr>
            </w:pPr>
            <w:ins w:id="624" w:author="Valentin Simion" w:date="2018-12-21T12:43:00Z">
              <w:r>
                <w:rPr>
                  <w:rFonts w:ascii="Times New Roman" w:hAnsi="Times New Roman" w:cs="Times New Roman"/>
                  <w:i/>
                  <w:color w:val="FF0000"/>
                </w:rPr>
                <w:t>Planurile Judetene pentru Gestionarea deseurilor/</w:t>
              </w:r>
            </w:ins>
            <w:r w:rsidR="00FB099F" w:rsidRPr="00785543">
              <w:rPr>
                <w:rFonts w:ascii="Times New Roman" w:hAnsi="Times New Roman" w:cs="Times New Roman"/>
                <w:i/>
                <w:color w:val="FF0000"/>
              </w:rPr>
              <w:t>Master planurile județene</w:t>
            </w:r>
            <w:del w:id="625" w:author="Valentin Simion" w:date="2018-12-21T12:44:00Z">
              <w:r w:rsidR="00FB099F" w:rsidRPr="00785543" w:rsidDel="00F434EA">
                <w:rPr>
                  <w:rFonts w:ascii="Times New Roman" w:hAnsi="Times New Roman" w:cs="Times New Roman"/>
                  <w:i/>
                  <w:color w:val="FF0000"/>
                </w:rPr>
                <w:delText>/zonale</w:delText>
              </w:r>
            </w:del>
            <w:r w:rsidR="00FB099F" w:rsidRPr="00785543">
              <w:rPr>
                <w:rFonts w:ascii="Times New Roman" w:hAnsi="Times New Roman" w:cs="Times New Roman"/>
                <w:i/>
                <w:color w:val="FF0000"/>
              </w:rPr>
              <w:t xml:space="preserve"> pentru </w:t>
            </w:r>
            <w:del w:id="626" w:author="Valentin Simion" w:date="2018-12-21T12:43:00Z">
              <w:r w:rsidR="00FB099F" w:rsidRPr="00785543" w:rsidDel="00F434EA">
                <w:rPr>
                  <w:rFonts w:ascii="Times New Roman" w:hAnsi="Times New Roman" w:cs="Times New Roman"/>
                  <w:i/>
                  <w:color w:val="FF0000"/>
                </w:rPr>
                <w:delText>apă și apă uzată</w:delText>
              </w:r>
            </w:del>
            <w:ins w:id="627" w:author="Valentin Simion" w:date="2018-12-21T12:43:00Z">
              <w:r>
                <w:rPr>
                  <w:rFonts w:ascii="Times New Roman" w:hAnsi="Times New Roman" w:cs="Times New Roman"/>
                  <w:i/>
                  <w:color w:val="FF0000"/>
                </w:rPr>
                <w:t>gestionarea deseurilor</w:t>
              </w:r>
            </w:ins>
            <w:r w:rsidR="00FB099F" w:rsidRPr="00785543">
              <w:rPr>
                <w:rFonts w:ascii="Times New Roman" w:hAnsi="Times New Roman" w:cs="Times New Roman"/>
                <w:i/>
                <w:color w:val="FF0000"/>
              </w:rPr>
              <w:t xml:space="preserve"> </w:t>
            </w:r>
          </w:p>
          <w:p w14:paraId="2BB579CC" w14:textId="77777777" w:rsidR="00FB099F" w:rsidRPr="00785543" w:rsidRDefault="00FB099F" w:rsidP="00156280">
            <w:pPr>
              <w:jc w:val="both"/>
              <w:rPr>
                <w:rFonts w:ascii="Times New Roman" w:hAnsi="Times New Roman" w:cs="Times New Roman"/>
                <w:i/>
                <w:color w:val="FF0000"/>
              </w:rPr>
            </w:pPr>
          </w:p>
        </w:tc>
      </w:tr>
    </w:tbl>
    <w:p w14:paraId="7DF50418" w14:textId="77777777" w:rsidR="00FB099F" w:rsidRPr="00785543" w:rsidRDefault="00FB099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346"/>
      </w:tblGrid>
      <w:tr w:rsidR="00FB099F" w:rsidRPr="00785543" w14:paraId="2AB71B85" w14:textId="77777777" w:rsidTr="00010F76">
        <w:tc>
          <w:tcPr>
            <w:tcW w:w="9572" w:type="dxa"/>
          </w:tcPr>
          <w:p w14:paraId="3BAB03A1" w14:textId="77777777" w:rsidR="00FB099F" w:rsidRPr="00785543" w:rsidRDefault="00FB099F" w:rsidP="007933F1">
            <w:pPr>
              <w:jc w:val="both"/>
              <w:rPr>
                <w:rFonts w:ascii="Times New Roman" w:hAnsi="Times New Roman" w:cs="Times New Roman"/>
                <w:i/>
                <w:color w:val="FF0000"/>
              </w:rPr>
            </w:pPr>
            <w:r w:rsidRPr="00785543">
              <w:rPr>
                <w:rFonts w:ascii="Times New Roman" w:hAnsi="Times New Roman" w:cs="Times New Roman"/>
                <w:i/>
                <w:color w:val="FF0000"/>
              </w:rPr>
              <w:t>Se completează cu informații relevante privind strategiile relevante selectate.</w:t>
            </w:r>
          </w:p>
        </w:tc>
      </w:tr>
    </w:tbl>
    <w:p w14:paraId="4DA78399" w14:textId="77777777" w:rsidR="00565AE4" w:rsidRPr="00785543" w:rsidRDefault="00565AE4" w:rsidP="007933F1">
      <w:pPr>
        <w:spacing w:after="0" w:line="240" w:lineRule="auto"/>
        <w:rPr>
          <w:rFonts w:ascii="Times New Roman" w:hAnsi="Times New Roman" w:cs="Times New Roman"/>
          <w:b/>
        </w:rPr>
      </w:pPr>
    </w:p>
    <w:p w14:paraId="2E706CF5" w14:textId="77777777" w:rsidR="00AE5279" w:rsidRPr="00785543" w:rsidRDefault="00AE5279" w:rsidP="007933F1">
      <w:pPr>
        <w:spacing w:after="0" w:line="240" w:lineRule="auto"/>
        <w:rPr>
          <w:rFonts w:ascii="Times New Roman" w:hAnsi="Times New Roman" w:cs="Times New Roman"/>
          <w:b/>
        </w:rPr>
      </w:pPr>
    </w:p>
    <w:p w14:paraId="2A10CDD2" w14:textId="77777777" w:rsidR="00A35BC5"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628" w:name="_Toc446079473"/>
      <w:r w:rsidRPr="00785543">
        <w:rPr>
          <w:rFonts w:ascii="Times New Roman" w:hAnsi="Times New Roman" w:cs="Times New Roman"/>
          <w:color w:val="auto"/>
          <w:sz w:val="22"/>
          <w:szCs w:val="22"/>
        </w:rPr>
        <w:t>15</w:t>
      </w:r>
      <w:r w:rsidR="006E49CF" w:rsidRPr="00785543">
        <w:rPr>
          <w:rFonts w:ascii="Times New Roman" w:hAnsi="Times New Roman" w:cs="Times New Roman"/>
          <w:color w:val="auto"/>
          <w:sz w:val="22"/>
          <w:szCs w:val="22"/>
        </w:rPr>
        <w:t>.</w:t>
      </w:r>
      <w:r w:rsidR="00A35BC5" w:rsidRPr="00785543">
        <w:rPr>
          <w:rFonts w:ascii="Times New Roman" w:hAnsi="Times New Roman" w:cs="Times New Roman"/>
          <w:color w:val="auto"/>
          <w:sz w:val="22"/>
          <w:szCs w:val="22"/>
        </w:rPr>
        <w:t xml:space="preserve"> Riscuri</w:t>
      </w:r>
      <w:bookmarkEnd w:id="628"/>
    </w:p>
    <w:p w14:paraId="61B4AA75" w14:textId="77777777" w:rsidR="0055254C" w:rsidRPr="00785543" w:rsidRDefault="0055254C" w:rsidP="007933F1">
      <w:pPr>
        <w:spacing w:after="0" w:line="240" w:lineRule="auto"/>
        <w:rPr>
          <w:rFonts w:ascii="Times New Roman" w:hAnsi="Times New Roman" w:cs="Times New Roman"/>
          <w:b/>
        </w:rPr>
      </w:pPr>
    </w:p>
    <w:p w14:paraId="6AFC3B0B" w14:textId="77777777" w:rsidR="00A35BC5" w:rsidRPr="00785543" w:rsidRDefault="00A35BC5" w:rsidP="007933F1">
      <w:pPr>
        <w:spacing w:after="0" w:line="240" w:lineRule="auto"/>
        <w:rPr>
          <w:rFonts w:ascii="Times New Roman" w:hAnsi="Times New Roman" w:cs="Times New Roman"/>
          <w:b/>
        </w:rPr>
      </w:pPr>
      <w:r w:rsidRPr="00785543">
        <w:rPr>
          <w:rFonts w:ascii="Times New Roman" w:hAnsi="Times New Roman" w:cs="Times New Roman"/>
          <w:b/>
        </w:rPr>
        <w:t xml:space="preserve">Descriere: </w:t>
      </w:r>
    </w:p>
    <w:tbl>
      <w:tblPr>
        <w:tblStyle w:val="TableGrid"/>
        <w:tblW w:w="0" w:type="auto"/>
        <w:tblLook w:val="04A0" w:firstRow="1" w:lastRow="0" w:firstColumn="1" w:lastColumn="0" w:noHBand="0" w:noVBand="1"/>
      </w:tblPr>
      <w:tblGrid>
        <w:gridCol w:w="9288"/>
      </w:tblGrid>
      <w:tr w:rsidR="00A35BC5" w:rsidRPr="00785543" w14:paraId="57A162EA" w14:textId="77777777" w:rsidTr="00A35BC5">
        <w:tc>
          <w:tcPr>
            <w:tcW w:w="9288" w:type="dxa"/>
          </w:tcPr>
          <w:p w14:paraId="69720E74" w14:textId="77777777" w:rsidR="00A35BC5" w:rsidRPr="00785543" w:rsidRDefault="000C4756" w:rsidP="007933F1">
            <w:pPr>
              <w:rPr>
                <w:rFonts w:ascii="Times New Roman" w:hAnsi="Times New Roman" w:cs="Times New Roman"/>
                <w:b/>
              </w:rPr>
            </w:pPr>
            <w:r w:rsidRPr="00785543">
              <w:rPr>
                <w:rFonts w:ascii="Times New Roman" w:hAnsi="Times New Roman" w:cs="Times New Roman"/>
                <w:i/>
                <w:color w:val="FF0000"/>
              </w:rPr>
              <w:t>Se vor descrie principalele constrângeri şi riscuri identificate pentru implementarea proiectului</w:t>
            </w:r>
          </w:p>
        </w:tc>
      </w:tr>
    </w:tbl>
    <w:p w14:paraId="655C7EA0" w14:textId="77777777" w:rsidR="00A35BC5" w:rsidRPr="00785543" w:rsidRDefault="00A35BC5" w:rsidP="007933F1">
      <w:pPr>
        <w:spacing w:after="0" w:line="240" w:lineRule="auto"/>
        <w:rPr>
          <w:rFonts w:ascii="Times New Roman" w:hAnsi="Times New Roman" w:cs="Times New Roman"/>
          <w:b/>
        </w:rPr>
      </w:pPr>
    </w:p>
    <w:p w14:paraId="2872B53D" w14:textId="77777777" w:rsidR="00A35BC5" w:rsidRPr="00785543" w:rsidRDefault="00A35BC5" w:rsidP="007933F1">
      <w:pPr>
        <w:spacing w:after="0" w:line="240" w:lineRule="auto"/>
        <w:rPr>
          <w:rFonts w:ascii="Times New Roman" w:hAnsi="Times New Roman" w:cs="Times New Roman"/>
          <w:b/>
        </w:rPr>
      </w:pPr>
      <w:r w:rsidRPr="00785543">
        <w:rPr>
          <w:rFonts w:ascii="Times New Roman" w:hAnsi="Times New Roman" w:cs="Times New Roman"/>
          <w:b/>
        </w:rPr>
        <w:t xml:space="preserve">Detaliere riscuri: </w:t>
      </w:r>
    </w:p>
    <w:p w14:paraId="539FBB54" w14:textId="77777777" w:rsidR="00A35BC5" w:rsidRPr="00785543" w:rsidRDefault="00A35BC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3118"/>
        <w:gridCol w:w="5211"/>
      </w:tblGrid>
      <w:tr w:rsidR="00A35BC5" w:rsidRPr="00785543" w14:paraId="46CF049E" w14:textId="77777777" w:rsidTr="00A35BC5">
        <w:tc>
          <w:tcPr>
            <w:tcW w:w="959" w:type="dxa"/>
          </w:tcPr>
          <w:p w14:paraId="31E25B03" w14:textId="77777777" w:rsidR="00A35BC5" w:rsidRPr="00785543" w:rsidRDefault="00A35BC5" w:rsidP="007933F1">
            <w:pPr>
              <w:rPr>
                <w:rFonts w:ascii="Times New Roman" w:hAnsi="Times New Roman" w:cs="Times New Roman"/>
                <w:b/>
              </w:rPr>
            </w:pPr>
            <w:r w:rsidRPr="00785543">
              <w:rPr>
                <w:rFonts w:ascii="Times New Roman" w:hAnsi="Times New Roman" w:cs="Times New Roman"/>
                <w:b/>
              </w:rPr>
              <w:t>Nr. crt.</w:t>
            </w:r>
          </w:p>
        </w:tc>
        <w:tc>
          <w:tcPr>
            <w:tcW w:w="3118" w:type="dxa"/>
          </w:tcPr>
          <w:p w14:paraId="53CA3F3B" w14:textId="77777777" w:rsidR="00A35BC5" w:rsidRPr="00785543" w:rsidRDefault="00A35BC5" w:rsidP="007933F1">
            <w:pPr>
              <w:rPr>
                <w:rFonts w:ascii="Times New Roman" w:hAnsi="Times New Roman" w:cs="Times New Roman"/>
                <w:b/>
              </w:rPr>
            </w:pPr>
            <w:r w:rsidRPr="00785543">
              <w:rPr>
                <w:rFonts w:ascii="Times New Roman" w:hAnsi="Times New Roman" w:cs="Times New Roman"/>
                <w:b/>
              </w:rPr>
              <w:t>Risc identificat</w:t>
            </w:r>
          </w:p>
        </w:tc>
        <w:tc>
          <w:tcPr>
            <w:tcW w:w="5211" w:type="dxa"/>
          </w:tcPr>
          <w:p w14:paraId="10E89CAB" w14:textId="77777777" w:rsidR="00A35BC5" w:rsidRPr="00785543" w:rsidRDefault="00A35BC5" w:rsidP="007933F1">
            <w:pPr>
              <w:rPr>
                <w:rFonts w:ascii="Times New Roman" w:hAnsi="Times New Roman" w:cs="Times New Roman"/>
                <w:b/>
              </w:rPr>
            </w:pPr>
            <w:r w:rsidRPr="00785543">
              <w:rPr>
                <w:rFonts w:ascii="Times New Roman" w:hAnsi="Times New Roman" w:cs="Times New Roman"/>
                <w:b/>
              </w:rPr>
              <w:t>Masuri de atenuare ale riscului</w:t>
            </w:r>
          </w:p>
        </w:tc>
      </w:tr>
      <w:tr w:rsidR="00A35BC5" w:rsidRPr="00785543" w14:paraId="0BE1E756" w14:textId="77777777" w:rsidTr="00A35BC5">
        <w:tc>
          <w:tcPr>
            <w:tcW w:w="959" w:type="dxa"/>
          </w:tcPr>
          <w:p w14:paraId="0EF0F998" w14:textId="77777777" w:rsidR="00A35BC5" w:rsidRPr="00785543" w:rsidRDefault="00A35BC5" w:rsidP="007933F1">
            <w:pPr>
              <w:rPr>
                <w:rFonts w:ascii="Times New Roman" w:hAnsi="Times New Roman" w:cs="Times New Roman"/>
                <w:b/>
              </w:rPr>
            </w:pPr>
          </w:p>
        </w:tc>
        <w:tc>
          <w:tcPr>
            <w:tcW w:w="3118" w:type="dxa"/>
          </w:tcPr>
          <w:p w14:paraId="4DA3E7AD" w14:textId="77777777" w:rsidR="00A35BC5" w:rsidRPr="00785543" w:rsidRDefault="00A35BC5" w:rsidP="007933F1">
            <w:pPr>
              <w:jc w:val="both"/>
              <w:rPr>
                <w:rFonts w:ascii="Times New Roman" w:hAnsi="Times New Roman" w:cs="Times New Roman"/>
                <w:i/>
                <w:color w:val="FF0000"/>
              </w:rPr>
            </w:pPr>
            <w:r w:rsidRPr="00785543">
              <w:rPr>
                <w:rFonts w:ascii="Times New Roman" w:hAnsi="Times New Roman" w:cs="Times New Roman"/>
                <w:i/>
                <w:color w:val="FF0000"/>
              </w:rPr>
              <w:t xml:space="preserve">Se </w:t>
            </w:r>
            <w:r w:rsidR="000C4756" w:rsidRPr="00785543">
              <w:rPr>
                <w:rFonts w:ascii="Times New Roman" w:hAnsi="Times New Roman" w:cs="Times New Roman"/>
                <w:i/>
                <w:color w:val="FF0000"/>
              </w:rPr>
              <w:t>va completa pentru fiecare</w:t>
            </w:r>
            <w:r w:rsidRPr="00785543">
              <w:rPr>
                <w:rFonts w:ascii="Times New Roman" w:hAnsi="Times New Roman" w:cs="Times New Roman"/>
                <w:i/>
                <w:color w:val="FF0000"/>
              </w:rPr>
              <w:t xml:space="preserve"> risc identificat pentru implementarea proiectului</w:t>
            </w:r>
          </w:p>
        </w:tc>
        <w:tc>
          <w:tcPr>
            <w:tcW w:w="5211" w:type="dxa"/>
          </w:tcPr>
          <w:p w14:paraId="23FBBF2D" w14:textId="77777777" w:rsidR="00A35BC5" w:rsidRPr="00785543" w:rsidRDefault="00A35BC5" w:rsidP="007933F1">
            <w:pPr>
              <w:jc w:val="both"/>
              <w:rPr>
                <w:rFonts w:ascii="Times New Roman" w:hAnsi="Times New Roman" w:cs="Times New Roman"/>
                <w:i/>
                <w:color w:val="FF0000"/>
              </w:rPr>
            </w:pPr>
            <w:r w:rsidRPr="00785543">
              <w:rPr>
                <w:rFonts w:ascii="Times New Roman" w:hAnsi="Times New Roman" w:cs="Times New Roman"/>
                <w:i/>
                <w:color w:val="FF0000"/>
              </w:rPr>
              <w:t>Se vor descrie măsurile de diminuare/remediere cu precizarea impactul pentru fiecare risc identificat – semnificativ/mediu/mic.</w:t>
            </w:r>
          </w:p>
        </w:tc>
      </w:tr>
    </w:tbl>
    <w:p w14:paraId="74747461" w14:textId="77777777" w:rsidR="00A35BC5" w:rsidRPr="00785543" w:rsidRDefault="00A35BC5" w:rsidP="007933F1">
      <w:pPr>
        <w:spacing w:after="0" w:line="240" w:lineRule="auto"/>
        <w:rPr>
          <w:rFonts w:ascii="Times New Roman" w:hAnsi="Times New Roman" w:cs="Times New Roman"/>
          <w:b/>
        </w:rPr>
      </w:pPr>
    </w:p>
    <w:p w14:paraId="32A19889" w14:textId="77777777" w:rsidR="00817C7C" w:rsidRPr="00785543" w:rsidRDefault="00817C7C" w:rsidP="007933F1">
      <w:pPr>
        <w:spacing w:after="0" w:line="240" w:lineRule="auto"/>
        <w:rPr>
          <w:rFonts w:ascii="Times New Roman" w:hAnsi="Times New Roman" w:cs="Times New Roman"/>
          <w:b/>
        </w:rPr>
      </w:pPr>
    </w:p>
    <w:p w14:paraId="7C659DCD" w14:textId="77777777" w:rsidR="00A35BC5"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629" w:name="_Toc446079474"/>
      <w:r w:rsidRPr="00785543">
        <w:rPr>
          <w:rFonts w:ascii="Times New Roman" w:hAnsi="Times New Roman" w:cs="Times New Roman"/>
          <w:color w:val="auto"/>
          <w:sz w:val="22"/>
          <w:szCs w:val="22"/>
        </w:rPr>
        <w:t>16</w:t>
      </w:r>
      <w:r w:rsidR="006E49CF" w:rsidRPr="00785543">
        <w:rPr>
          <w:rFonts w:ascii="Times New Roman" w:hAnsi="Times New Roman" w:cs="Times New Roman"/>
          <w:color w:val="auto"/>
          <w:sz w:val="22"/>
          <w:szCs w:val="22"/>
        </w:rPr>
        <w:t>.</w:t>
      </w:r>
      <w:r w:rsidR="00A35BC5" w:rsidRPr="00785543">
        <w:rPr>
          <w:rFonts w:ascii="Times New Roman" w:hAnsi="Times New Roman" w:cs="Times New Roman"/>
          <w:color w:val="auto"/>
          <w:sz w:val="22"/>
          <w:szCs w:val="22"/>
        </w:rPr>
        <w:t xml:space="preserve"> Principii orizontale</w:t>
      </w:r>
      <w:bookmarkEnd w:id="629"/>
    </w:p>
    <w:p w14:paraId="6163C01A" w14:textId="77777777" w:rsidR="00A35BC5" w:rsidRPr="00785543" w:rsidRDefault="00A35BC5" w:rsidP="007933F1">
      <w:pPr>
        <w:spacing w:after="0" w:line="240" w:lineRule="auto"/>
        <w:rPr>
          <w:rFonts w:ascii="Times New Roman" w:hAnsi="Times New Roman" w:cs="Times New Roman"/>
          <w:b/>
        </w:rPr>
      </w:pPr>
    </w:p>
    <w:p w14:paraId="4ACD7E63" w14:textId="77777777" w:rsidR="00A35BC5" w:rsidRPr="00785543" w:rsidRDefault="00A35BC5" w:rsidP="007933F1">
      <w:pPr>
        <w:spacing w:after="0" w:line="240" w:lineRule="auto"/>
        <w:rPr>
          <w:rFonts w:ascii="Times New Roman" w:hAnsi="Times New Roman" w:cs="Times New Roman"/>
          <w:b/>
        </w:rPr>
      </w:pPr>
      <w:r w:rsidRPr="00785543">
        <w:rPr>
          <w:rFonts w:ascii="Times New Roman" w:hAnsi="Times New Roman" w:cs="Times New Roman"/>
          <w:b/>
        </w:rPr>
        <w:t>ȘANSE EGALE</w:t>
      </w:r>
    </w:p>
    <w:p w14:paraId="487666BE" w14:textId="77777777" w:rsidR="00D1723D" w:rsidRPr="00785543" w:rsidRDefault="0019234F" w:rsidP="007933F1">
      <w:pPr>
        <w:spacing w:after="0" w:line="240" w:lineRule="auto"/>
        <w:jc w:val="both"/>
        <w:rPr>
          <w:rFonts w:ascii="Times New Roman" w:hAnsi="Times New Roman" w:cs="Times New Roman"/>
          <w:i/>
          <w:color w:val="FF0000"/>
        </w:rPr>
      </w:pPr>
      <w:r w:rsidRPr="00785543">
        <w:rPr>
          <w:rFonts w:ascii="Times New Roman" w:hAnsi="Times New Roman" w:cs="Times New Roman"/>
          <w:i/>
          <w:color w:val="FF0000"/>
        </w:rPr>
        <w:t xml:space="preserve">A se vedea în acest sens recomandările din </w:t>
      </w:r>
      <w:r w:rsidR="002E2B94" w:rsidRPr="00785543">
        <w:rPr>
          <w:rFonts w:ascii="Times New Roman" w:hAnsi="Times New Roman" w:cs="Times New Roman"/>
          <w:i/>
          <w:color w:val="FF0000"/>
        </w:rPr>
        <w:t xml:space="preserve">Ghidul privind integrarea principiilor orizontale în cadrul proiectelor finanţate din Fondurile Europene Structurale şi de Investiţii 2014-2020, </w:t>
      </w:r>
      <w:r w:rsidR="00D1723D" w:rsidRPr="00785543">
        <w:rPr>
          <w:rFonts w:ascii="Times New Roman" w:hAnsi="Times New Roman" w:cs="Times New Roman"/>
          <w:i/>
          <w:color w:val="FF0000"/>
        </w:rPr>
        <w:t>și, dacă este cazul  măsurile minime impuse prin Ghidul solicitantului.</w:t>
      </w:r>
    </w:p>
    <w:p w14:paraId="01506B82" w14:textId="77777777" w:rsidR="007933F1" w:rsidRPr="00785543" w:rsidRDefault="007933F1" w:rsidP="007933F1">
      <w:pPr>
        <w:autoSpaceDE w:val="0"/>
        <w:autoSpaceDN w:val="0"/>
        <w:adjustRightInd w:val="0"/>
        <w:spacing w:after="0" w:line="240" w:lineRule="auto"/>
        <w:jc w:val="both"/>
        <w:rPr>
          <w:rFonts w:ascii="Times New Roman" w:hAnsi="Times New Roman" w:cs="Times New Roman"/>
          <w:b/>
        </w:rPr>
      </w:pPr>
    </w:p>
    <w:p w14:paraId="0538FD99" w14:textId="77777777" w:rsidR="00A35BC5" w:rsidRPr="00785543" w:rsidRDefault="00A35BC5" w:rsidP="007933F1">
      <w:pPr>
        <w:autoSpaceDE w:val="0"/>
        <w:autoSpaceDN w:val="0"/>
        <w:adjustRightInd w:val="0"/>
        <w:spacing w:after="0" w:line="240" w:lineRule="auto"/>
        <w:jc w:val="both"/>
        <w:rPr>
          <w:rFonts w:ascii="Times New Roman" w:hAnsi="Times New Roman" w:cs="Times New Roman"/>
          <w:b/>
        </w:rPr>
      </w:pPr>
      <w:r w:rsidRPr="00785543">
        <w:rPr>
          <w:rFonts w:ascii="Times New Roman" w:hAnsi="Times New Roman" w:cs="Times New Roman"/>
          <w:b/>
        </w:rPr>
        <w:t>Egalitatea de gen</w:t>
      </w:r>
    </w:p>
    <w:tbl>
      <w:tblPr>
        <w:tblStyle w:val="TableGrid"/>
        <w:tblW w:w="0" w:type="auto"/>
        <w:tblLook w:val="04A0" w:firstRow="1" w:lastRow="0" w:firstColumn="1" w:lastColumn="0" w:noHBand="0" w:noVBand="1"/>
      </w:tblPr>
      <w:tblGrid>
        <w:gridCol w:w="9288"/>
      </w:tblGrid>
      <w:tr w:rsidR="00A35BC5" w:rsidRPr="00785543" w14:paraId="4683C51C" w14:textId="77777777" w:rsidTr="00A35BC5">
        <w:tc>
          <w:tcPr>
            <w:tcW w:w="9288" w:type="dxa"/>
          </w:tcPr>
          <w:p w14:paraId="76657FDE" w14:textId="77777777" w:rsidR="00D1723D" w:rsidRPr="00785543" w:rsidRDefault="00D1723D" w:rsidP="007933F1">
            <w:pPr>
              <w:jc w:val="both"/>
              <w:rPr>
                <w:rFonts w:ascii="Times New Roman" w:hAnsi="Times New Roman" w:cs="Times New Roman"/>
                <w:i/>
                <w:color w:val="FF0000"/>
              </w:rPr>
            </w:pPr>
            <w:r w:rsidRPr="00785543">
              <w:rPr>
                <w:rFonts w:ascii="Times New Roman" w:hAnsi="Times New Roman" w:cs="Times New Roman"/>
                <w:i/>
                <w:color w:val="FF0000"/>
              </w:rPr>
              <w:t>Pentru a promova egalitatea de gen, proiectul trebuie să încorporeze diverse  acţiuni, ca parte integrantă a stadiilor din ciclul de viață al unui proiect, care să reflecte modul în care va fi transpus principiul mai sus menţionat.</w:t>
            </w:r>
          </w:p>
          <w:p w14:paraId="2EE75035" w14:textId="77777777" w:rsidR="00D1723D" w:rsidRPr="00785543" w:rsidRDefault="00D1723D" w:rsidP="007933F1">
            <w:pPr>
              <w:jc w:val="both"/>
              <w:rPr>
                <w:rFonts w:ascii="Times New Roman" w:hAnsi="Times New Roman" w:cs="Times New Roman"/>
                <w:i/>
                <w:color w:val="FF0000"/>
              </w:rPr>
            </w:pPr>
            <w:r w:rsidRPr="00785543">
              <w:rPr>
                <w:rFonts w:ascii="Times New Roman" w:hAnsi="Times New Roman" w:cs="Times New Roman"/>
                <w:i/>
                <w:color w:val="FF000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AFCD2B3" w14:textId="77777777" w:rsidR="00D1723D" w:rsidRPr="00785543" w:rsidRDefault="00D1723D" w:rsidP="007933F1">
            <w:pPr>
              <w:jc w:val="both"/>
              <w:rPr>
                <w:rFonts w:ascii="Times New Roman" w:hAnsi="Times New Roman" w:cs="Times New Roman"/>
                <w:i/>
                <w:color w:val="FF0000"/>
              </w:rPr>
            </w:pPr>
            <w:r w:rsidRPr="00785543">
              <w:rPr>
                <w:rFonts w:ascii="Times New Roman" w:hAnsi="Times New Roman" w:cs="Times New Roman"/>
                <w:i/>
                <w:color w:val="FF0000"/>
              </w:rPr>
              <w:t xml:space="preserve">Se vor prezenta. după caz, acele măsuri specifice prin care se asigură respectarea  prevederilor legale în domeniul egalității de gen. </w:t>
            </w:r>
          </w:p>
          <w:p w14:paraId="502C07E0" w14:textId="77777777" w:rsidR="00D1723D" w:rsidRPr="00785543" w:rsidRDefault="00D1723D" w:rsidP="007933F1">
            <w:pPr>
              <w:autoSpaceDE w:val="0"/>
              <w:autoSpaceDN w:val="0"/>
              <w:adjustRightInd w:val="0"/>
              <w:jc w:val="both"/>
              <w:rPr>
                <w:rFonts w:ascii="Times New Roman" w:hAnsi="Times New Roman" w:cs="Times New Roman"/>
                <w:bCs/>
                <w:i/>
                <w:color w:val="FF0000"/>
                <w:lang w:val="gsw-FR"/>
              </w:rPr>
            </w:pPr>
            <w:r w:rsidRPr="00785543">
              <w:rPr>
                <w:rFonts w:ascii="Times New Roman" w:hAnsi="Times New Roman" w:cs="Times New Roman"/>
                <w:i/>
                <w:color w:val="FF0000"/>
              </w:rPr>
              <w:t>Se completează cu o prezentare a modului în care beneficiarul va asigura egalitatea de şanse şi de tratament între angajaţi, femei şi bărbaţi, în cadrul relaţiilor de muncă de orice fel.</w:t>
            </w:r>
          </w:p>
          <w:p w14:paraId="4436F71D" w14:textId="77777777" w:rsidR="00D1723D" w:rsidRPr="00785543" w:rsidRDefault="00D1723D" w:rsidP="007933F1">
            <w:pPr>
              <w:autoSpaceDE w:val="0"/>
              <w:autoSpaceDN w:val="0"/>
              <w:adjustRightInd w:val="0"/>
              <w:jc w:val="both"/>
              <w:rPr>
                <w:rFonts w:ascii="Times New Roman" w:hAnsi="Times New Roman" w:cs="Times New Roman"/>
                <w:bCs/>
                <w:i/>
                <w:color w:val="FF0000"/>
                <w:lang w:val="gsw-FR"/>
              </w:rPr>
            </w:pPr>
          </w:p>
          <w:p w14:paraId="0BB2EC1B" w14:textId="77777777" w:rsidR="002E2B94" w:rsidRPr="00785543" w:rsidRDefault="002E2B94" w:rsidP="007933F1">
            <w:pPr>
              <w:autoSpaceDE w:val="0"/>
              <w:autoSpaceDN w:val="0"/>
              <w:adjustRightInd w:val="0"/>
              <w:jc w:val="both"/>
              <w:rPr>
                <w:rFonts w:ascii="Times New Roman" w:hAnsi="Times New Roman" w:cs="Times New Roman"/>
                <w:i/>
                <w:color w:val="FF0000"/>
                <w:lang w:val="gsw-FR"/>
              </w:rPr>
            </w:pPr>
            <w:r w:rsidRPr="00785543">
              <w:rPr>
                <w:rFonts w:ascii="Times New Roman" w:hAnsi="Times New Roman" w:cs="Times New Roman"/>
                <w:bCs/>
                <w:i/>
                <w:color w:val="FF0000"/>
                <w:lang w:val="gsw-FR"/>
              </w:rPr>
              <w:t xml:space="preserve">Se completează cu o prezentare a modului în care </w:t>
            </w:r>
            <w:r w:rsidRPr="00785543">
              <w:rPr>
                <w:rFonts w:ascii="Times New Roman" w:hAnsi="Times New Roman" w:cs="Times New Roman"/>
                <w:i/>
                <w:color w:val="FF0000"/>
                <w:lang w:val="gsw-FR"/>
              </w:rPr>
              <w:t xml:space="preserve">beneficiarul va asigura </w:t>
            </w:r>
            <w:r w:rsidRPr="00785543">
              <w:rPr>
                <w:rFonts w:ascii="Times New Roman" w:hAnsi="Times New Roman" w:cs="Times New Roman"/>
                <w:i/>
                <w:color w:val="FF0000"/>
                <w:u w:val="single"/>
                <w:lang w:val="gsw-FR"/>
              </w:rPr>
              <w:t>egalitatea de gen şi de tratament între angajaţi, femei şi bărbaţi</w:t>
            </w:r>
            <w:r w:rsidRPr="00785543">
              <w:rPr>
                <w:rFonts w:ascii="Times New Roman" w:hAnsi="Times New Roman" w:cs="Times New Roman"/>
                <w:i/>
                <w:color w:val="FF0000"/>
                <w:lang w:val="gsw-FR"/>
              </w:rPr>
              <w:t>, în cadrul relaţiilor de muncă de orice fel.</w:t>
            </w:r>
          </w:p>
          <w:p w14:paraId="6A186FBE" w14:textId="77777777" w:rsidR="002E2B94" w:rsidRPr="00785543" w:rsidRDefault="002E2B94" w:rsidP="007933F1">
            <w:pPr>
              <w:jc w:val="both"/>
              <w:rPr>
                <w:rFonts w:ascii="Times New Roman" w:hAnsi="Times New Roman" w:cs="Times New Roman"/>
                <w:b/>
              </w:rPr>
            </w:pPr>
          </w:p>
        </w:tc>
      </w:tr>
    </w:tbl>
    <w:p w14:paraId="482D8B07" w14:textId="77777777" w:rsidR="00A35BC5" w:rsidRPr="00785543" w:rsidRDefault="00A35BC5" w:rsidP="007933F1">
      <w:pPr>
        <w:spacing w:after="0" w:line="240" w:lineRule="auto"/>
        <w:rPr>
          <w:rFonts w:ascii="Times New Roman" w:hAnsi="Times New Roman" w:cs="Times New Roman"/>
          <w:b/>
        </w:rPr>
      </w:pPr>
      <w:r w:rsidRPr="00785543">
        <w:rPr>
          <w:rFonts w:ascii="Times New Roman" w:hAnsi="Times New Roman" w:cs="Times New Roman"/>
          <w:b/>
        </w:rPr>
        <w:t>Nediscriminare</w:t>
      </w:r>
    </w:p>
    <w:tbl>
      <w:tblPr>
        <w:tblStyle w:val="TableGrid"/>
        <w:tblW w:w="0" w:type="auto"/>
        <w:tblLook w:val="04A0" w:firstRow="1" w:lastRow="0" w:firstColumn="1" w:lastColumn="0" w:noHBand="0" w:noVBand="1"/>
      </w:tblPr>
      <w:tblGrid>
        <w:gridCol w:w="9288"/>
      </w:tblGrid>
      <w:tr w:rsidR="00A35BC5" w:rsidRPr="00785543" w14:paraId="00C9C579" w14:textId="77777777" w:rsidTr="00A35BC5">
        <w:tc>
          <w:tcPr>
            <w:tcW w:w="9288" w:type="dxa"/>
          </w:tcPr>
          <w:p w14:paraId="163B6CCE" w14:textId="77777777" w:rsidR="00A35BC5" w:rsidRPr="00785543" w:rsidRDefault="002E2B94" w:rsidP="007933F1">
            <w:pPr>
              <w:jc w:val="both"/>
              <w:rPr>
                <w:rFonts w:ascii="Times New Roman" w:hAnsi="Times New Roman" w:cs="Times New Roman"/>
                <w:i/>
                <w:color w:val="FF0000"/>
              </w:rPr>
            </w:pPr>
            <w:r w:rsidRPr="00785543">
              <w:rPr>
                <w:rFonts w:ascii="Times New Roman" w:hAnsi="Times New Roman" w:cs="Times New Roman"/>
                <w:i/>
                <w:color w:val="FF0000"/>
              </w:rPr>
              <w:t xml:space="preserve">NA </w:t>
            </w:r>
          </w:p>
        </w:tc>
      </w:tr>
    </w:tbl>
    <w:p w14:paraId="57A973FE" w14:textId="77777777" w:rsidR="00A35BC5" w:rsidRPr="00785543" w:rsidRDefault="00A35BC5" w:rsidP="007933F1">
      <w:pPr>
        <w:spacing w:after="0" w:line="240" w:lineRule="auto"/>
        <w:rPr>
          <w:rFonts w:ascii="Times New Roman" w:hAnsi="Times New Roman" w:cs="Times New Roman"/>
          <w:b/>
        </w:rPr>
      </w:pPr>
      <w:r w:rsidRPr="00785543">
        <w:rPr>
          <w:rFonts w:ascii="Times New Roman" w:hAnsi="Times New Roman" w:cs="Times New Roman"/>
          <w:b/>
        </w:rPr>
        <w:t>Accesibilitate persoane cu dizabilități</w:t>
      </w:r>
    </w:p>
    <w:tbl>
      <w:tblPr>
        <w:tblStyle w:val="TableGrid"/>
        <w:tblW w:w="0" w:type="auto"/>
        <w:tblLook w:val="04A0" w:firstRow="1" w:lastRow="0" w:firstColumn="1" w:lastColumn="0" w:noHBand="0" w:noVBand="1"/>
      </w:tblPr>
      <w:tblGrid>
        <w:gridCol w:w="9288"/>
      </w:tblGrid>
      <w:tr w:rsidR="00A35BC5" w:rsidRPr="00785543" w14:paraId="4A0FD6B3" w14:textId="77777777" w:rsidTr="00A35BC5">
        <w:tc>
          <w:tcPr>
            <w:tcW w:w="9288" w:type="dxa"/>
          </w:tcPr>
          <w:p w14:paraId="1AD3CA98" w14:textId="77777777" w:rsidR="00A35BC5" w:rsidRPr="00785543" w:rsidRDefault="002E2B94" w:rsidP="007933F1">
            <w:pPr>
              <w:autoSpaceDE w:val="0"/>
              <w:autoSpaceDN w:val="0"/>
              <w:adjustRightInd w:val="0"/>
              <w:jc w:val="both"/>
              <w:rPr>
                <w:rFonts w:ascii="Times New Roman" w:hAnsi="Times New Roman" w:cs="Times New Roman"/>
                <w:i/>
                <w:color w:val="FF0000"/>
              </w:rPr>
            </w:pPr>
            <w:r w:rsidRPr="00785543">
              <w:rPr>
                <w:rFonts w:ascii="Times New Roman" w:hAnsi="Times New Roman" w:cs="Times New Roman"/>
                <w:i/>
                <w:color w:val="FF0000"/>
              </w:rPr>
              <w:t>NA</w:t>
            </w:r>
          </w:p>
        </w:tc>
      </w:tr>
    </w:tbl>
    <w:p w14:paraId="5CAC74AE" w14:textId="77777777" w:rsidR="00817C7C" w:rsidRPr="00785543" w:rsidRDefault="007813DF" w:rsidP="007933F1">
      <w:pPr>
        <w:spacing w:after="0" w:line="240" w:lineRule="auto"/>
        <w:rPr>
          <w:rFonts w:ascii="Times New Roman" w:hAnsi="Times New Roman" w:cs="Times New Roman"/>
          <w:b/>
        </w:rPr>
      </w:pPr>
      <w:r w:rsidRPr="00785543">
        <w:rPr>
          <w:rFonts w:ascii="Times New Roman" w:hAnsi="Times New Roman" w:cs="Times New Roman"/>
          <w:b/>
        </w:rPr>
        <w:t>Schimbări demografice</w:t>
      </w:r>
    </w:p>
    <w:p w14:paraId="5F052761" w14:textId="77777777" w:rsidR="007813DF" w:rsidRPr="00785543" w:rsidRDefault="007813DF" w:rsidP="007933F1">
      <w:pPr>
        <w:pBdr>
          <w:top w:val="single" w:sz="4" w:space="1" w:color="auto"/>
          <w:left w:val="single" w:sz="4" w:space="4" w:color="auto"/>
          <w:bottom w:val="single" w:sz="4" w:space="1" w:color="auto"/>
          <w:right w:val="single" w:sz="4" w:space="0" w:color="auto"/>
          <w:between w:val="single" w:sz="4" w:space="1" w:color="auto"/>
          <w:bar w:val="single" w:sz="4" w:color="auto"/>
        </w:pBdr>
        <w:autoSpaceDE w:val="0"/>
        <w:autoSpaceDN w:val="0"/>
        <w:adjustRightInd w:val="0"/>
        <w:spacing w:after="0" w:line="240" w:lineRule="auto"/>
        <w:ind w:right="142"/>
        <w:rPr>
          <w:rFonts w:ascii="Times New Roman" w:hAnsi="Times New Roman" w:cs="Times New Roman"/>
          <w:i/>
          <w:color w:val="FF0000"/>
        </w:rPr>
      </w:pPr>
      <w:r w:rsidRPr="00785543">
        <w:rPr>
          <w:rFonts w:ascii="Times New Roman" w:hAnsi="Times New Roman" w:cs="Times New Roman"/>
          <w:i/>
          <w:color w:val="FF0000"/>
        </w:rPr>
        <w:t>NA</w:t>
      </w:r>
    </w:p>
    <w:p w14:paraId="63C48ADB" w14:textId="77777777" w:rsidR="007813DF" w:rsidRPr="00785543" w:rsidRDefault="007813DF" w:rsidP="007933F1">
      <w:pPr>
        <w:spacing w:after="0" w:line="240" w:lineRule="auto"/>
        <w:rPr>
          <w:rFonts w:ascii="Times New Roman" w:hAnsi="Times New Roman" w:cs="Times New Roman"/>
          <w:b/>
        </w:rPr>
      </w:pPr>
    </w:p>
    <w:p w14:paraId="060FCC81" w14:textId="77777777" w:rsidR="00817C7C" w:rsidRPr="00785543" w:rsidRDefault="00817C7C" w:rsidP="007933F1">
      <w:pPr>
        <w:spacing w:after="0" w:line="240" w:lineRule="auto"/>
        <w:rPr>
          <w:rFonts w:ascii="Times New Roman" w:hAnsi="Times New Roman" w:cs="Times New Roman"/>
          <w:b/>
        </w:rPr>
      </w:pPr>
      <w:r w:rsidRPr="00785543">
        <w:rPr>
          <w:rFonts w:ascii="Times New Roman" w:hAnsi="Times New Roman" w:cs="Times New Roman"/>
          <w:b/>
        </w:rPr>
        <w:lastRenderedPageBreak/>
        <w:t>DEZVOLTARE DURABILĂ</w:t>
      </w:r>
    </w:p>
    <w:p w14:paraId="27251548" w14:textId="77777777" w:rsidR="00DD692B" w:rsidRPr="00785543" w:rsidRDefault="00DD692B" w:rsidP="007933F1">
      <w:pPr>
        <w:spacing w:after="0" w:line="240" w:lineRule="auto"/>
        <w:jc w:val="both"/>
        <w:rPr>
          <w:rFonts w:ascii="Times New Roman" w:hAnsi="Times New Roman" w:cs="Times New Roman"/>
          <w:i/>
          <w:color w:val="FF0000"/>
        </w:rPr>
      </w:pPr>
      <w:r w:rsidRPr="00785543">
        <w:rPr>
          <w:rFonts w:ascii="Times New Roman" w:hAnsi="Times New Roman" w:cs="Times New Roman"/>
          <w:i/>
          <w:color w:val="FF000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14:paraId="54AE2945" w14:textId="77777777" w:rsidR="00DD692B" w:rsidRPr="00785543" w:rsidRDefault="00DD692B" w:rsidP="007933F1">
      <w:pPr>
        <w:spacing w:after="0" w:line="240" w:lineRule="auto"/>
        <w:jc w:val="both"/>
        <w:rPr>
          <w:rFonts w:ascii="Times New Roman" w:hAnsi="Times New Roman" w:cs="Times New Roman"/>
          <w:i/>
          <w:color w:val="FF0000"/>
        </w:rPr>
      </w:pPr>
    </w:p>
    <w:p w14:paraId="38722C29" w14:textId="77777777" w:rsidR="00817C7C" w:rsidRPr="00785543" w:rsidRDefault="00817C7C" w:rsidP="007933F1">
      <w:pPr>
        <w:spacing w:after="0" w:line="240" w:lineRule="auto"/>
        <w:rPr>
          <w:rFonts w:ascii="Times New Roman" w:hAnsi="Times New Roman" w:cs="Times New Roman"/>
          <w:b/>
        </w:rPr>
      </w:pPr>
      <w:r w:rsidRPr="00785543">
        <w:rPr>
          <w:rFonts w:ascii="Times New Roman" w:hAnsi="Times New Roman" w:cs="Times New Roman"/>
          <w:b/>
        </w:rPr>
        <w:t xml:space="preserve">Poluatorul plătește </w:t>
      </w:r>
    </w:p>
    <w:tbl>
      <w:tblPr>
        <w:tblStyle w:val="TableGrid"/>
        <w:tblW w:w="0" w:type="auto"/>
        <w:tblLook w:val="04A0" w:firstRow="1" w:lastRow="0" w:firstColumn="1" w:lastColumn="0" w:noHBand="0" w:noVBand="1"/>
      </w:tblPr>
      <w:tblGrid>
        <w:gridCol w:w="9288"/>
      </w:tblGrid>
      <w:tr w:rsidR="00817C7C" w:rsidRPr="00785543" w14:paraId="315CE18F" w14:textId="77777777" w:rsidTr="00817C7C">
        <w:tc>
          <w:tcPr>
            <w:tcW w:w="9288" w:type="dxa"/>
          </w:tcPr>
          <w:p w14:paraId="0F14F08C" w14:textId="77777777" w:rsidR="00817C7C" w:rsidRPr="00785543" w:rsidRDefault="00F84C56" w:rsidP="007933F1">
            <w:pPr>
              <w:jc w:val="both"/>
              <w:rPr>
                <w:rFonts w:ascii="Times New Roman" w:hAnsi="Times New Roman" w:cs="Times New Roman"/>
                <w:b/>
                <w:color w:val="FF0000"/>
              </w:rPr>
            </w:pPr>
            <w:r w:rsidRPr="00785543">
              <w:rPr>
                <w:rFonts w:ascii="Times New Roman" w:hAnsi="Times New Roman" w:cs="Times New Roman"/>
                <w:i/>
                <w:color w:val="FF0000"/>
              </w:rPr>
              <w:t>NA</w:t>
            </w:r>
          </w:p>
        </w:tc>
      </w:tr>
    </w:tbl>
    <w:p w14:paraId="5345F55A" w14:textId="77777777" w:rsidR="00AE23F3" w:rsidRPr="00785543" w:rsidRDefault="00AE23F3" w:rsidP="007933F1">
      <w:pPr>
        <w:spacing w:after="0" w:line="240" w:lineRule="auto"/>
        <w:rPr>
          <w:rFonts w:ascii="Times New Roman" w:hAnsi="Times New Roman" w:cs="Times New Roman"/>
          <w:b/>
        </w:rPr>
      </w:pPr>
    </w:p>
    <w:p w14:paraId="3DE265B2" w14:textId="77777777" w:rsidR="00817C7C" w:rsidRPr="00785543" w:rsidRDefault="00817C7C" w:rsidP="007933F1">
      <w:pPr>
        <w:spacing w:after="0" w:line="240" w:lineRule="auto"/>
        <w:rPr>
          <w:rFonts w:ascii="Times New Roman" w:hAnsi="Times New Roman" w:cs="Times New Roman"/>
          <w:b/>
        </w:rPr>
      </w:pPr>
      <w:r w:rsidRPr="00785543">
        <w:rPr>
          <w:rFonts w:ascii="Times New Roman" w:hAnsi="Times New Roman" w:cs="Times New Roman"/>
          <w:b/>
        </w:rPr>
        <w:t>Protecția biodiversității</w:t>
      </w:r>
    </w:p>
    <w:tbl>
      <w:tblPr>
        <w:tblStyle w:val="TableGrid"/>
        <w:tblW w:w="0" w:type="auto"/>
        <w:tblLook w:val="04A0" w:firstRow="1" w:lastRow="0" w:firstColumn="1" w:lastColumn="0" w:noHBand="0" w:noVBand="1"/>
      </w:tblPr>
      <w:tblGrid>
        <w:gridCol w:w="9288"/>
      </w:tblGrid>
      <w:tr w:rsidR="00817C7C" w:rsidRPr="00785543" w14:paraId="6D5E99C6" w14:textId="77777777" w:rsidTr="00817C7C">
        <w:tc>
          <w:tcPr>
            <w:tcW w:w="9288" w:type="dxa"/>
          </w:tcPr>
          <w:p w14:paraId="31643C00" w14:textId="77777777" w:rsidR="008A464A" w:rsidRPr="00785543" w:rsidRDefault="00AE23F3" w:rsidP="007933F1">
            <w:pPr>
              <w:jc w:val="both"/>
              <w:rPr>
                <w:rFonts w:ascii="Times New Roman" w:hAnsi="Times New Roman" w:cs="Times New Roman"/>
                <w:i/>
                <w:color w:val="FF0000"/>
              </w:rPr>
            </w:pPr>
            <w:r w:rsidRPr="00785543">
              <w:rPr>
                <w:rFonts w:ascii="Times New Roman" w:hAnsi="Times New Roman" w:cs="Times New Roman"/>
                <w:i/>
                <w:color w:val="FF0000"/>
              </w:rPr>
              <w:t>NA</w:t>
            </w:r>
          </w:p>
        </w:tc>
      </w:tr>
    </w:tbl>
    <w:p w14:paraId="613E2F99" w14:textId="77777777" w:rsidR="00AE23F3" w:rsidRPr="00785543" w:rsidRDefault="00AE23F3" w:rsidP="007933F1">
      <w:pPr>
        <w:spacing w:after="0" w:line="240" w:lineRule="auto"/>
        <w:rPr>
          <w:rFonts w:ascii="Times New Roman" w:hAnsi="Times New Roman" w:cs="Times New Roman"/>
          <w:b/>
        </w:rPr>
      </w:pPr>
    </w:p>
    <w:p w14:paraId="29B4E55D" w14:textId="77777777" w:rsidR="008A464A" w:rsidRPr="00785543" w:rsidRDefault="00817C7C" w:rsidP="007933F1">
      <w:pPr>
        <w:spacing w:after="0" w:line="240" w:lineRule="auto"/>
        <w:rPr>
          <w:rFonts w:ascii="Times New Roman" w:hAnsi="Times New Roman" w:cs="Times New Roman"/>
          <w:b/>
        </w:rPr>
      </w:pPr>
      <w:r w:rsidRPr="00785543">
        <w:rPr>
          <w:rFonts w:ascii="Times New Roman" w:hAnsi="Times New Roman" w:cs="Times New Roman"/>
          <w:b/>
        </w:rPr>
        <w:t>Utilizarea eficientă a resurselor</w:t>
      </w:r>
      <w:r w:rsidR="008A464A" w:rsidRPr="00785543">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9288"/>
      </w:tblGrid>
      <w:tr w:rsidR="00817C7C" w:rsidRPr="00785543" w14:paraId="10D22BB6" w14:textId="77777777" w:rsidTr="00817C7C">
        <w:tc>
          <w:tcPr>
            <w:tcW w:w="9288" w:type="dxa"/>
          </w:tcPr>
          <w:p w14:paraId="1BCFE007" w14:textId="77777777" w:rsidR="00817C7C" w:rsidRPr="00785543" w:rsidRDefault="00DD692B" w:rsidP="007933F1">
            <w:pPr>
              <w:autoSpaceDE w:val="0"/>
              <w:autoSpaceDN w:val="0"/>
              <w:adjustRightInd w:val="0"/>
              <w:jc w:val="both"/>
              <w:rPr>
                <w:rFonts w:ascii="Times New Roman" w:hAnsi="Times New Roman" w:cs="Times New Roman"/>
                <w:i/>
              </w:rPr>
            </w:pPr>
            <w:r w:rsidRPr="00785543">
              <w:rPr>
                <w:rFonts w:ascii="Times New Roman" w:hAnsi="Times New Roman" w:cs="Times New Roman"/>
                <w:i/>
                <w:color w:val="FF0000"/>
              </w:rPr>
              <w:t xml:space="preserve">Se va completa cu descrierea efectivă a activităţilor din proiect orientate către direcționarea investițiilor spre </w:t>
            </w:r>
            <w:r w:rsidRPr="00785543">
              <w:rPr>
                <w:rFonts w:ascii="Times New Roman" w:hAnsi="Times New Roman" w:cs="Times New Roman"/>
                <w:b/>
                <w:bCs/>
                <w:i/>
                <w:color w:val="FF0000"/>
              </w:rPr>
              <w:t>opțiunile cele mai economice din punct de vedere al utilizării resurselor și cele mai durabile</w:t>
            </w:r>
            <w:r w:rsidRPr="00785543">
              <w:rPr>
                <w:rFonts w:ascii="Times New Roman" w:hAnsi="Times New Roman" w:cs="Times New Roman"/>
                <w:i/>
                <w:color w:val="FF0000"/>
              </w:rPr>
              <w:t xml:space="preserve">, </w:t>
            </w:r>
            <w:r w:rsidRPr="00785543">
              <w:rPr>
                <w:rFonts w:ascii="Times New Roman" w:hAnsi="Times New Roman" w:cs="Times New Roman"/>
                <w:b/>
                <w:bCs/>
                <w:i/>
                <w:color w:val="FF0000"/>
              </w:rPr>
              <w:t xml:space="preserve">evitarea investițiilor care pot avea un impact negativ semnificativ </w:t>
            </w:r>
            <w:r w:rsidRPr="00785543">
              <w:rPr>
                <w:rFonts w:ascii="Times New Roman" w:hAnsi="Times New Roman" w:cs="Times New Roman"/>
                <w:i/>
                <w:color w:val="FF0000"/>
              </w:rPr>
              <w:t xml:space="preserve">asupra mediului sau climatului și sprijinirea acțiunilor de atenuare a altor eventuale impacturi, </w:t>
            </w:r>
            <w:r w:rsidRPr="00785543">
              <w:rPr>
                <w:rFonts w:ascii="Times New Roman" w:hAnsi="Times New Roman" w:cs="Times New Roman"/>
                <w:b/>
                <w:bCs/>
                <w:i/>
                <w:color w:val="FF0000"/>
              </w:rPr>
              <w:t xml:space="preserve">adoptarea unei perspective pe termen lung </w:t>
            </w:r>
            <w:r w:rsidRPr="00785543">
              <w:rPr>
                <w:rFonts w:ascii="Times New Roman" w:hAnsi="Times New Roman" w:cs="Times New Roman"/>
                <w:i/>
                <w:color w:val="FF0000"/>
              </w:rPr>
              <w:t xml:space="preserve">pentru compararea costului diferitelor opțiuni de investiții asupra </w:t>
            </w:r>
            <w:r w:rsidRPr="00785543">
              <w:rPr>
                <w:rFonts w:ascii="Times New Roman" w:hAnsi="Times New Roman" w:cs="Times New Roman"/>
                <w:b/>
                <w:bCs/>
                <w:i/>
                <w:color w:val="FF0000"/>
              </w:rPr>
              <w:t xml:space="preserve">ciclului de viață </w:t>
            </w:r>
            <w:r w:rsidRPr="00785543">
              <w:rPr>
                <w:rFonts w:ascii="Times New Roman" w:hAnsi="Times New Roman" w:cs="Times New Roman"/>
                <w:i/>
                <w:color w:val="FF0000"/>
              </w:rPr>
              <w:t xml:space="preserve">sau  creșterea utilizării </w:t>
            </w:r>
            <w:r w:rsidRPr="00785543">
              <w:rPr>
                <w:rFonts w:ascii="Times New Roman" w:hAnsi="Times New Roman" w:cs="Times New Roman"/>
                <w:b/>
                <w:bCs/>
                <w:i/>
                <w:color w:val="FF0000"/>
              </w:rPr>
              <w:t>achizițiilor publice ecologice</w:t>
            </w:r>
            <w:r w:rsidRPr="00785543">
              <w:rPr>
                <w:rFonts w:ascii="Times New Roman" w:hAnsi="Times New Roman" w:cs="Times New Roman"/>
                <w:i/>
                <w:color w:val="FF0000"/>
              </w:rPr>
              <w:t>.</w:t>
            </w:r>
          </w:p>
        </w:tc>
      </w:tr>
    </w:tbl>
    <w:p w14:paraId="69E39D50" w14:textId="77777777" w:rsidR="00AE23F3" w:rsidRPr="00785543" w:rsidRDefault="00AE23F3" w:rsidP="007933F1">
      <w:pPr>
        <w:spacing w:after="0" w:line="240" w:lineRule="auto"/>
        <w:rPr>
          <w:rFonts w:ascii="Times New Roman" w:hAnsi="Times New Roman" w:cs="Times New Roman"/>
          <w:b/>
        </w:rPr>
      </w:pPr>
    </w:p>
    <w:p w14:paraId="5C16E8BE" w14:textId="77777777" w:rsidR="00817C7C" w:rsidRPr="00785543" w:rsidRDefault="00817C7C" w:rsidP="007933F1">
      <w:pPr>
        <w:spacing w:after="0" w:line="240" w:lineRule="auto"/>
        <w:rPr>
          <w:rFonts w:ascii="Times New Roman" w:hAnsi="Times New Roman" w:cs="Times New Roman"/>
          <w:b/>
        </w:rPr>
      </w:pPr>
      <w:r w:rsidRPr="00785543">
        <w:rPr>
          <w:rFonts w:ascii="Times New Roman" w:hAnsi="Times New Roman" w:cs="Times New Roman"/>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785543" w14:paraId="6BE5B357" w14:textId="77777777" w:rsidTr="00817C7C">
        <w:tc>
          <w:tcPr>
            <w:tcW w:w="9288" w:type="dxa"/>
          </w:tcPr>
          <w:p w14:paraId="75EBA354" w14:textId="77777777" w:rsidR="00817C7C" w:rsidRPr="00785543" w:rsidRDefault="00AE23F3" w:rsidP="007933F1">
            <w:pPr>
              <w:jc w:val="both"/>
              <w:rPr>
                <w:rFonts w:ascii="Times New Roman" w:hAnsi="Times New Roman" w:cs="Times New Roman"/>
                <w:i/>
                <w:color w:val="FF0000"/>
              </w:rPr>
            </w:pPr>
            <w:r w:rsidRPr="00785543">
              <w:rPr>
                <w:rFonts w:ascii="Times New Roman" w:hAnsi="Times New Roman" w:cs="Times New Roman"/>
                <w:i/>
                <w:color w:val="FF0000"/>
              </w:rPr>
              <w:t>NA</w:t>
            </w:r>
          </w:p>
        </w:tc>
      </w:tr>
    </w:tbl>
    <w:p w14:paraId="661E0B1C" w14:textId="77777777" w:rsidR="00AE23F3" w:rsidRPr="00785543" w:rsidRDefault="00AE23F3" w:rsidP="007933F1">
      <w:pPr>
        <w:spacing w:after="0" w:line="240" w:lineRule="auto"/>
        <w:rPr>
          <w:rFonts w:ascii="Times New Roman" w:hAnsi="Times New Roman" w:cs="Times New Roman"/>
          <w:b/>
        </w:rPr>
      </w:pPr>
    </w:p>
    <w:p w14:paraId="299D30C7" w14:textId="77777777" w:rsidR="00817C7C" w:rsidRPr="00785543" w:rsidRDefault="00817C7C" w:rsidP="007933F1">
      <w:pPr>
        <w:spacing w:after="0" w:line="240" w:lineRule="auto"/>
        <w:rPr>
          <w:rFonts w:ascii="Times New Roman" w:hAnsi="Times New Roman" w:cs="Times New Roman"/>
          <w:b/>
        </w:rPr>
      </w:pPr>
      <w:r w:rsidRPr="00785543">
        <w:rPr>
          <w:rFonts w:ascii="Times New Roman" w:hAnsi="Times New Roman" w:cs="Times New Roman"/>
          <w:b/>
        </w:rPr>
        <w:t>Reziliența la dezastre</w:t>
      </w:r>
    </w:p>
    <w:tbl>
      <w:tblPr>
        <w:tblStyle w:val="TableGrid"/>
        <w:tblW w:w="0" w:type="auto"/>
        <w:tblLook w:val="04A0" w:firstRow="1" w:lastRow="0" w:firstColumn="1" w:lastColumn="0" w:noHBand="0" w:noVBand="1"/>
      </w:tblPr>
      <w:tblGrid>
        <w:gridCol w:w="9288"/>
      </w:tblGrid>
      <w:tr w:rsidR="00817C7C" w:rsidRPr="00785543" w14:paraId="5420E21F" w14:textId="77777777" w:rsidTr="00817C7C">
        <w:tc>
          <w:tcPr>
            <w:tcW w:w="9288" w:type="dxa"/>
          </w:tcPr>
          <w:p w14:paraId="0E650296" w14:textId="77777777" w:rsidR="00817C7C" w:rsidRPr="00785543" w:rsidRDefault="00AE23F3" w:rsidP="007933F1">
            <w:pPr>
              <w:jc w:val="both"/>
              <w:rPr>
                <w:rFonts w:ascii="Times New Roman" w:hAnsi="Times New Roman" w:cs="Times New Roman"/>
                <w:i/>
                <w:color w:val="FF0000"/>
              </w:rPr>
            </w:pPr>
            <w:r w:rsidRPr="00785543">
              <w:rPr>
                <w:rFonts w:ascii="Times New Roman" w:hAnsi="Times New Roman" w:cs="Times New Roman"/>
                <w:i/>
                <w:color w:val="FF0000"/>
              </w:rPr>
              <w:t>NA</w:t>
            </w:r>
          </w:p>
        </w:tc>
      </w:tr>
    </w:tbl>
    <w:p w14:paraId="0C8FB0DB" w14:textId="77777777" w:rsidR="00817C7C" w:rsidRPr="00785543" w:rsidRDefault="00817C7C" w:rsidP="007933F1">
      <w:pPr>
        <w:spacing w:after="0" w:line="240" w:lineRule="auto"/>
        <w:rPr>
          <w:rFonts w:ascii="Times New Roman" w:hAnsi="Times New Roman" w:cs="Times New Roman"/>
          <w:b/>
        </w:rPr>
      </w:pPr>
    </w:p>
    <w:p w14:paraId="7F80831E" w14:textId="77777777" w:rsidR="000C4756" w:rsidRPr="00785543" w:rsidRDefault="000C4756" w:rsidP="007933F1">
      <w:pPr>
        <w:pStyle w:val="Heading1"/>
        <w:spacing w:before="0" w:line="240" w:lineRule="auto"/>
        <w:rPr>
          <w:rFonts w:ascii="Times New Roman" w:hAnsi="Times New Roman" w:cs="Times New Roman"/>
          <w:color w:val="auto"/>
          <w:sz w:val="22"/>
          <w:szCs w:val="22"/>
        </w:rPr>
      </w:pPr>
    </w:p>
    <w:p w14:paraId="003313A2" w14:textId="77777777" w:rsidR="00E22189"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630" w:name="_Toc446079475"/>
      <w:r w:rsidRPr="00785543">
        <w:rPr>
          <w:rFonts w:ascii="Times New Roman" w:hAnsi="Times New Roman" w:cs="Times New Roman"/>
          <w:color w:val="auto"/>
          <w:sz w:val="22"/>
          <w:szCs w:val="22"/>
        </w:rPr>
        <w:t>1</w:t>
      </w:r>
      <w:r w:rsidR="00741278" w:rsidRPr="00785543">
        <w:rPr>
          <w:rFonts w:ascii="Times New Roman" w:hAnsi="Times New Roman" w:cs="Times New Roman"/>
          <w:color w:val="auto"/>
          <w:sz w:val="22"/>
          <w:szCs w:val="22"/>
        </w:rPr>
        <w:t>7</w:t>
      </w:r>
      <w:r w:rsidR="006E49CF" w:rsidRPr="00785543">
        <w:rPr>
          <w:rFonts w:ascii="Times New Roman" w:hAnsi="Times New Roman" w:cs="Times New Roman"/>
          <w:color w:val="auto"/>
          <w:sz w:val="22"/>
          <w:szCs w:val="22"/>
        </w:rPr>
        <w:t>.</w:t>
      </w:r>
      <w:r w:rsidR="00E22189" w:rsidRPr="00785543">
        <w:rPr>
          <w:rFonts w:ascii="Times New Roman" w:hAnsi="Times New Roman" w:cs="Times New Roman"/>
          <w:color w:val="auto"/>
          <w:sz w:val="22"/>
          <w:szCs w:val="22"/>
        </w:rPr>
        <w:t xml:space="preserve"> Indicatori prestabiliți</w:t>
      </w:r>
      <w:bookmarkEnd w:id="630"/>
      <w:r w:rsidR="00E22189" w:rsidRPr="00785543">
        <w:rPr>
          <w:rFonts w:ascii="Times New Roman" w:hAnsi="Times New Roman" w:cs="Times New Roman"/>
          <w:color w:val="auto"/>
          <w:sz w:val="22"/>
          <w:szCs w:val="22"/>
        </w:rPr>
        <w:t xml:space="preserve"> </w:t>
      </w:r>
    </w:p>
    <w:p w14:paraId="4284D989" w14:textId="77777777" w:rsidR="004153C5" w:rsidRPr="00785543" w:rsidRDefault="004153C5" w:rsidP="007933F1">
      <w:pPr>
        <w:shd w:val="clear" w:color="auto" w:fill="FBFBFB"/>
        <w:spacing w:after="0" w:line="240" w:lineRule="auto"/>
        <w:rPr>
          <w:rFonts w:ascii="Times New Roman" w:hAnsi="Times New Roman" w:cs="Times New Roman"/>
          <w:color w:val="262626"/>
        </w:rPr>
      </w:pPr>
    </w:p>
    <w:p w14:paraId="7D9A32A3" w14:textId="77777777" w:rsidR="00DD692B" w:rsidRPr="00785543" w:rsidRDefault="00DD692B" w:rsidP="007933F1">
      <w:pPr>
        <w:shd w:val="clear" w:color="auto" w:fill="FBFBFB"/>
        <w:spacing w:after="0" w:line="240" w:lineRule="auto"/>
        <w:rPr>
          <w:rFonts w:ascii="Times New Roman" w:hAnsi="Times New Roman" w:cs="Times New Roman"/>
        </w:rPr>
      </w:pPr>
      <w:r w:rsidRPr="00785543">
        <w:rPr>
          <w:rFonts w:ascii="Times New Roman" w:hAnsi="Times New Roman" w:cs="Times New Roman"/>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83"/>
        <w:gridCol w:w="2994"/>
        <w:gridCol w:w="733"/>
        <w:gridCol w:w="732"/>
        <w:gridCol w:w="732"/>
        <w:gridCol w:w="732"/>
        <w:gridCol w:w="732"/>
        <w:gridCol w:w="732"/>
        <w:gridCol w:w="827"/>
        <w:gridCol w:w="827"/>
        <w:gridCol w:w="22"/>
      </w:tblGrid>
      <w:tr w:rsidR="00DD692B" w:rsidRPr="00785543" w14:paraId="727CE8C3" w14:textId="77777777" w:rsidTr="00010F76">
        <w:trPr>
          <w:tblHeader/>
        </w:trPr>
        <w:tc>
          <w:tcPr>
            <w:tcW w:w="265" w:type="dxa"/>
            <w:shd w:val="clear" w:color="auto" w:fill="C4C4C4"/>
            <w:tcMar>
              <w:top w:w="0" w:type="dxa"/>
              <w:left w:w="0" w:type="dxa"/>
              <w:bottom w:w="0" w:type="dxa"/>
              <w:right w:w="0" w:type="dxa"/>
            </w:tcMar>
            <w:vAlign w:val="center"/>
            <w:hideMark/>
          </w:tcPr>
          <w:p w14:paraId="1F958596" w14:textId="77777777" w:rsidR="00DD692B" w:rsidRPr="00785543" w:rsidRDefault="00DD692B" w:rsidP="007933F1">
            <w:pPr>
              <w:spacing w:after="0" w:line="240" w:lineRule="auto"/>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Nr. crt.</w:t>
            </w:r>
          </w:p>
        </w:tc>
        <w:tc>
          <w:tcPr>
            <w:tcW w:w="2914" w:type="dxa"/>
            <w:shd w:val="clear" w:color="auto" w:fill="C4C4C4"/>
            <w:tcMar>
              <w:top w:w="0" w:type="dxa"/>
              <w:left w:w="0" w:type="dxa"/>
              <w:bottom w:w="0" w:type="dxa"/>
              <w:right w:w="0" w:type="dxa"/>
            </w:tcMar>
            <w:vAlign w:val="center"/>
            <w:hideMark/>
          </w:tcPr>
          <w:p w14:paraId="46329466"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Denumire indicator</w:t>
            </w:r>
          </w:p>
        </w:tc>
        <w:tc>
          <w:tcPr>
            <w:tcW w:w="713" w:type="dxa"/>
            <w:shd w:val="clear" w:color="auto" w:fill="C4C4C4"/>
            <w:tcMar>
              <w:top w:w="0" w:type="dxa"/>
              <w:left w:w="0" w:type="dxa"/>
              <w:bottom w:w="0" w:type="dxa"/>
              <w:right w:w="0" w:type="dxa"/>
            </w:tcMar>
            <w:vAlign w:val="center"/>
            <w:hideMark/>
          </w:tcPr>
          <w:p w14:paraId="1D73DCC8"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Unitate măsura</w:t>
            </w:r>
          </w:p>
        </w:tc>
        <w:tc>
          <w:tcPr>
            <w:tcW w:w="713" w:type="dxa"/>
            <w:shd w:val="clear" w:color="auto" w:fill="C4C4C4"/>
            <w:tcMar>
              <w:top w:w="0" w:type="dxa"/>
              <w:left w:w="0" w:type="dxa"/>
              <w:bottom w:w="0" w:type="dxa"/>
              <w:right w:w="0" w:type="dxa"/>
            </w:tcMar>
            <w:vAlign w:val="center"/>
            <w:hideMark/>
          </w:tcPr>
          <w:p w14:paraId="00E9A254"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Valoare referința</w:t>
            </w:r>
          </w:p>
        </w:tc>
        <w:tc>
          <w:tcPr>
            <w:tcW w:w="713" w:type="dxa"/>
            <w:shd w:val="clear" w:color="auto" w:fill="C4C4C4"/>
            <w:tcMar>
              <w:top w:w="0" w:type="dxa"/>
              <w:left w:w="0" w:type="dxa"/>
              <w:bottom w:w="0" w:type="dxa"/>
              <w:right w:w="0" w:type="dxa"/>
            </w:tcMar>
            <w:vAlign w:val="center"/>
            <w:hideMark/>
          </w:tcPr>
          <w:p w14:paraId="1E051070"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Anul de referința</w:t>
            </w:r>
          </w:p>
        </w:tc>
        <w:tc>
          <w:tcPr>
            <w:tcW w:w="713" w:type="dxa"/>
            <w:shd w:val="clear" w:color="auto" w:fill="C4C4C4"/>
            <w:tcMar>
              <w:top w:w="0" w:type="dxa"/>
              <w:left w:w="0" w:type="dxa"/>
              <w:bottom w:w="0" w:type="dxa"/>
              <w:right w:w="0" w:type="dxa"/>
            </w:tcMar>
            <w:vAlign w:val="center"/>
            <w:hideMark/>
          </w:tcPr>
          <w:p w14:paraId="43545AB3"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Total</w:t>
            </w:r>
          </w:p>
        </w:tc>
        <w:tc>
          <w:tcPr>
            <w:tcW w:w="713" w:type="dxa"/>
            <w:shd w:val="clear" w:color="auto" w:fill="C4C4C4"/>
            <w:tcMar>
              <w:top w:w="0" w:type="dxa"/>
              <w:left w:w="0" w:type="dxa"/>
              <w:bottom w:w="0" w:type="dxa"/>
              <w:right w:w="0" w:type="dxa"/>
            </w:tcMar>
            <w:vAlign w:val="center"/>
            <w:hideMark/>
          </w:tcPr>
          <w:p w14:paraId="16286B58"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Femei</w:t>
            </w:r>
          </w:p>
        </w:tc>
        <w:tc>
          <w:tcPr>
            <w:tcW w:w="713" w:type="dxa"/>
            <w:shd w:val="clear" w:color="auto" w:fill="C4C4C4"/>
            <w:tcMar>
              <w:top w:w="0" w:type="dxa"/>
              <w:left w:w="0" w:type="dxa"/>
              <w:bottom w:w="0" w:type="dxa"/>
              <w:right w:w="0" w:type="dxa"/>
            </w:tcMar>
            <w:vAlign w:val="center"/>
            <w:hideMark/>
          </w:tcPr>
          <w:p w14:paraId="27AAD6C0"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Barbati</w:t>
            </w:r>
          </w:p>
        </w:tc>
        <w:tc>
          <w:tcPr>
            <w:tcW w:w="805" w:type="dxa"/>
            <w:shd w:val="clear" w:color="auto" w:fill="C4C4C4"/>
            <w:tcMar>
              <w:top w:w="0" w:type="dxa"/>
              <w:left w:w="0" w:type="dxa"/>
              <w:bottom w:w="0" w:type="dxa"/>
              <w:right w:w="0" w:type="dxa"/>
            </w:tcMar>
            <w:vAlign w:val="center"/>
            <w:hideMark/>
          </w:tcPr>
          <w:p w14:paraId="5FFD5E09"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Regiuni dezvoltate</w:t>
            </w:r>
          </w:p>
        </w:tc>
        <w:tc>
          <w:tcPr>
            <w:tcW w:w="805" w:type="dxa"/>
            <w:shd w:val="clear" w:color="auto" w:fill="C4C4C4"/>
            <w:tcMar>
              <w:top w:w="0" w:type="dxa"/>
              <w:left w:w="0" w:type="dxa"/>
              <w:bottom w:w="0" w:type="dxa"/>
              <w:right w:w="0" w:type="dxa"/>
            </w:tcMar>
            <w:vAlign w:val="center"/>
            <w:hideMark/>
          </w:tcPr>
          <w:p w14:paraId="160D7AC1"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Regiuni mai puțin dezvoltate</w:t>
            </w:r>
          </w:p>
        </w:tc>
        <w:tc>
          <w:tcPr>
            <w:tcW w:w="21" w:type="dxa"/>
            <w:shd w:val="clear" w:color="auto" w:fill="C4C4C4"/>
            <w:tcMar>
              <w:top w:w="0" w:type="dxa"/>
              <w:left w:w="0" w:type="dxa"/>
              <w:bottom w:w="0" w:type="dxa"/>
              <w:right w:w="0" w:type="dxa"/>
            </w:tcMar>
            <w:vAlign w:val="center"/>
            <w:hideMark/>
          </w:tcPr>
          <w:p w14:paraId="1E2AFEC7" w14:textId="77777777" w:rsidR="00DD692B" w:rsidRPr="00785543" w:rsidRDefault="00DD692B" w:rsidP="007933F1">
            <w:pPr>
              <w:spacing w:after="0" w:line="240" w:lineRule="auto"/>
              <w:rPr>
                <w:rFonts w:ascii="Times New Roman" w:hAnsi="Times New Roman" w:cs="Times New Roman"/>
                <w:b/>
                <w:bCs/>
                <w:sz w:val="18"/>
                <w:szCs w:val="18"/>
              </w:rPr>
            </w:pPr>
          </w:p>
        </w:tc>
      </w:tr>
      <w:tr w:rsidR="00DD692B" w:rsidRPr="00785543" w14:paraId="06CC0E42" w14:textId="77777777" w:rsidTr="00010F76">
        <w:trPr>
          <w:tblHeader/>
        </w:trPr>
        <w:tc>
          <w:tcPr>
            <w:tcW w:w="265" w:type="dxa"/>
            <w:shd w:val="clear" w:color="auto" w:fill="auto"/>
            <w:tcMar>
              <w:top w:w="0" w:type="dxa"/>
              <w:left w:w="0" w:type="dxa"/>
              <w:bottom w:w="0" w:type="dxa"/>
              <w:right w:w="0" w:type="dxa"/>
            </w:tcMar>
            <w:vAlign w:val="center"/>
          </w:tcPr>
          <w:p w14:paraId="3CFA8431" w14:textId="77777777" w:rsidR="00DD692B" w:rsidRPr="00785543" w:rsidRDefault="00DD692B" w:rsidP="007933F1">
            <w:pPr>
              <w:spacing w:after="0" w:line="240" w:lineRule="auto"/>
              <w:rPr>
                <w:rStyle w:val="ui-column-title1"/>
                <w:rFonts w:ascii="Times New Roman" w:hAnsi="Times New Roman" w:cs="Times New Roman"/>
                <w:b/>
                <w:bCs/>
                <w:sz w:val="18"/>
                <w:szCs w:val="18"/>
              </w:rPr>
            </w:pPr>
          </w:p>
        </w:tc>
        <w:tc>
          <w:tcPr>
            <w:tcW w:w="2914" w:type="dxa"/>
            <w:shd w:val="clear" w:color="auto" w:fill="auto"/>
            <w:tcMar>
              <w:top w:w="0" w:type="dxa"/>
              <w:left w:w="0" w:type="dxa"/>
              <w:bottom w:w="0" w:type="dxa"/>
              <w:right w:w="0" w:type="dxa"/>
            </w:tcMar>
            <w:vAlign w:val="center"/>
          </w:tcPr>
          <w:p w14:paraId="71AE0F4F" w14:textId="77777777" w:rsidR="00DD692B" w:rsidRPr="00785543" w:rsidRDefault="00884166" w:rsidP="007933F1">
            <w:pPr>
              <w:spacing w:after="0" w:line="240" w:lineRule="auto"/>
              <w:rPr>
                <w:rStyle w:val="ui-column-title1"/>
                <w:rFonts w:ascii="Times New Roman" w:hAnsi="Times New Roman" w:cs="Times New Roman"/>
                <w:b/>
                <w:bCs/>
                <w:sz w:val="18"/>
                <w:szCs w:val="18"/>
              </w:rPr>
            </w:pPr>
            <w:r w:rsidRPr="00785543">
              <w:rPr>
                <w:rFonts w:ascii="Times New Roman" w:hAnsi="Times New Roman" w:cs="Times New Roman"/>
                <w:sz w:val="20"/>
                <w:szCs w:val="20"/>
              </w:rPr>
              <w:t>Cerere de finanțare transmisă, spre analiză și aprobare,  la Comisia Europeană / Organismul Independent pentru Evaluare</w:t>
            </w:r>
          </w:p>
        </w:tc>
        <w:tc>
          <w:tcPr>
            <w:tcW w:w="713" w:type="dxa"/>
            <w:shd w:val="clear" w:color="auto" w:fill="auto"/>
            <w:tcMar>
              <w:top w:w="0" w:type="dxa"/>
              <w:left w:w="0" w:type="dxa"/>
              <w:bottom w:w="0" w:type="dxa"/>
              <w:right w:w="0" w:type="dxa"/>
            </w:tcMar>
            <w:vAlign w:val="center"/>
          </w:tcPr>
          <w:p w14:paraId="3D8E3CCA" w14:textId="77777777" w:rsidR="00DD692B" w:rsidRPr="00785543" w:rsidRDefault="00884166" w:rsidP="00884166">
            <w:pPr>
              <w:spacing w:after="0" w:line="240" w:lineRule="auto"/>
              <w:jc w:val="center"/>
              <w:rPr>
                <w:rStyle w:val="ui-column-title1"/>
                <w:rFonts w:ascii="Times New Roman" w:hAnsi="Times New Roman" w:cs="Times New Roman"/>
                <w:bCs/>
                <w:sz w:val="18"/>
                <w:szCs w:val="18"/>
              </w:rPr>
            </w:pPr>
            <w:r w:rsidRPr="00785543">
              <w:rPr>
                <w:rStyle w:val="ui-column-title1"/>
                <w:rFonts w:ascii="Times New Roman" w:hAnsi="Times New Roman" w:cs="Times New Roman"/>
                <w:bCs/>
                <w:sz w:val="18"/>
                <w:szCs w:val="18"/>
              </w:rPr>
              <w:t>buc</w:t>
            </w:r>
          </w:p>
        </w:tc>
        <w:tc>
          <w:tcPr>
            <w:tcW w:w="713" w:type="dxa"/>
            <w:shd w:val="clear" w:color="auto" w:fill="auto"/>
            <w:tcMar>
              <w:top w:w="0" w:type="dxa"/>
              <w:left w:w="0" w:type="dxa"/>
              <w:bottom w:w="0" w:type="dxa"/>
              <w:right w:w="0" w:type="dxa"/>
            </w:tcMar>
            <w:vAlign w:val="center"/>
          </w:tcPr>
          <w:p w14:paraId="14BEEB3A" w14:textId="77777777" w:rsidR="00DD692B" w:rsidRPr="00785543"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14:paraId="7B52BB60" w14:textId="77777777" w:rsidR="00DD692B" w:rsidRPr="00785543"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14:paraId="2FEB51A1" w14:textId="77777777" w:rsidR="00DD692B" w:rsidRPr="00785543"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14:paraId="71A75BC9" w14:textId="77777777" w:rsidR="00DD692B" w:rsidRPr="00785543" w:rsidRDefault="0088314F" w:rsidP="007933F1">
            <w:pPr>
              <w:spacing w:after="0" w:line="240" w:lineRule="auto"/>
              <w:rPr>
                <w:rStyle w:val="ui-column-title1"/>
                <w:rFonts w:ascii="Times New Roman" w:hAnsi="Times New Roman" w:cs="Times New Roman"/>
                <w:b/>
                <w:bCs/>
                <w:sz w:val="18"/>
                <w:szCs w:val="18"/>
              </w:rPr>
            </w:pPr>
            <w:r w:rsidRPr="00785543">
              <w:rPr>
                <w:rStyle w:val="ui-column-title1"/>
                <w:rFonts w:ascii="Times New Roman" w:hAnsi="Times New Roman" w:cs="Times New Roman"/>
                <w:b/>
                <w:bCs/>
                <w:sz w:val="18"/>
                <w:szCs w:val="18"/>
              </w:rPr>
              <w:t>NA</w:t>
            </w:r>
          </w:p>
        </w:tc>
        <w:tc>
          <w:tcPr>
            <w:tcW w:w="713" w:type="dxa"/>
            <w:shd w:val="clear" w:color="auto" w:fill="auto"/>
            <w:tcMar>
              <w:top w:w="0" w:type="dxa"/>
              <w:left w:w="0" w:type="dxa"/>
              <w:bottom w:w="0" w:type="dxa"/>
              <w:right w:w="0" w:type="dxa"/>
            </w:tcMar>
            <w:vAlign w:val="center"/>
          </w:tcPr>
          <w:p w14:paraId="3C79271B" w14:textId="77777777" w:rsidR="00DD692B" w:rsidRPr="00785543" w:rsidRDefault="0088314F" w:rsidP="007933F1">
            <w:pPr>
              <w:spacing w:after="0" w:line="240" w:lineRule="auto"/>
              <w:rPr>
                <w:rStyle w:val="ui-column-title1"/>
                <w:rFonts w:ascii="Times New Roman" w:hAnsi="Times New Roman" w:cs="Times New Roman"/>
                <w:b/>
                <w:bCs/>
                <w:sz w:val="18"/>
                <w:szCs w:val="18"/>
              </w:rPr>
            </w:pPr>
            <w:r w:rsidRPr="00785543">
              <w:rPr>
                <w:rStyle w:val="ui-column-title1"/>
                <w:rFonts w:ascii="Times New Roman" w:hAnsi="Times New Roman" w:cs="Times New Roman"/>
                <w:b/>
                <w:bCs/>
                <w:sz w:val="18"/>
                <w:szCs w:val="18"/>
              </w:rPr>
              <w:t>NA</w:t>
            </w:r>
          </w:p>
        </w:tc>
        <w:tc>
          <w:tcPr>
            <w:tcW w:w="805" w:type="dxa"/>
            <w:shd w:val="clear" w:color="auto" w:fill="auto"/>
            <w:tcMar>
              <w:top w:w="0" w:type="dxa"/>
              <w:left w:w="0" w:type="dxa"/>
              <w:bottom w:w="0" w:type="dxa"/>
              <w:right w:w="0" w:type="dxa"/>
            </w:tcMar>
            <w:vAlign w:val="center"/>
          </w:tcPr>
          <w:p w14:paraId="0EDDFEAB" w14:textId="77777777" w:rsidR="00DD692B" w:rsidRPr="00785543" w:rsidRDefault="0088314F" w:rsidP="007933F1">
            <w:pPr>
              <w:spacing w:after="0" w:line="240" w:lineRule="auto"/>
              <w:rPr>
                <w:rStyle w:val="ui-column-title1"/>
                <w:rFonts w:ascii="Times New Roman" w:hAnsi="Times New Roman" w:cs="Times New Roman"/>
                <w:b/>
                <w:bCs/>
                <w:sz w:val="18"/>
                <w:szCs w:val="18"/>
              </w:rPr>
            </w:pPr>
            <w:r w:rsidRPr="00785543">
              <w:rPr>
                <w:rStyle w:val="ui-column-title1"/>
                <w:rFonts w:ascii="Times New Roman" w:hAnsi="Times New Roman" w:cs="Times New Roman"/>
                <w:b/>
                <w:bCs/>
                <w:sz w:val="18"/>
                <w:szCs w:val="18"/>
              </w:rPr>
              <w:t>NA</w:t>
            </w:r>
          </w:p>
        </w:tc>
        <w:tc>
          <w:tcPr>
            <w:tcW w:w="805" w:type="dxa"/>
            <w:shd w:val="clear" w:color="auto" w:fill="auto"/>
            <w:tcMar>
              <w:top w:w="0" w:type="dxa"/>
              <w:left w:w="0" w:type="dxa"/>
              <w:bottom w:w="0" w:type="dxa"/>
              <w:right w:w="0" w:type="dxa"/>
            </w:tcMar>
            <w:vAlign w:val="center"/>
          </w:tcPr>
          <w:p w14:paraId="757FA103" w14:textId="77777777" w:rsidR="00DD692B" w:rsidRPr="00785543" w:rsidRDefault="00DD692B" w:rsidP="007933F1">
            <w:pPr>
              <w:spacing w:after="0" w:line="240" w:lineRule="auto"/>
              <w:rPr>
                <w:rStyle w:val="ui-column-title1"/>
                <w:rFonts w:ascii="Times New Roman" w:hAnsi="Times New Roman" w:cs="Times New Roman"/>
                <w:b/>
                <w:bCs/>
                <w:sz w:val="18"/>
                <w:szCs w:val="18"/>
              </w:rPr>
            </w:pPr>
          </w:p>
        </w:tc>
        <w:tc>
          <w:tcPr>
            <w:tcW w:w="21" w:type="dxa"/>
            <w:shd w:val="clear" w:color="auto" w:fill="auto"/>
            <w:tcMar>
              <w:top w:w="0" w:type="dxa"/>
              <w:left w:w="0" w:type="dxa"/>
              <w:bottom w:w="0" w:type="dxa"/>
              <w:right w:w="0" w:type="dxa"/>
            </w:tcMar>
            <w:vAlign w:val="center"/>
          </w:tcPr>
          <w:p w14:paraId="3C50E773" w14:textId="77777777" w:rsidR="00DD692B" w:rsidRPr="00785543" w:rsidRDefault="00DD692B" w:rsidP="007933F1">
            <w:pPr>
              <w:spacing w:after="0" w:line="240" w:lineRule="auto"/>
              <w:rPr>
                <w:rFonts w:ascii="Times New Roman" w:hAnsi="Times New Roman" w:cs="Times New Roman"/>
                <w:b/>
                <w:bCs/>
                <w:sz w:val="18"/>
                <w:szCs w:val="18"/>
              </w:rPr>
            </w:pPr>
          </w:p>
        </w:tc>
      </w:tr>
    </w:tbl>
    <w:p w14:paraId="5D4BA788" w14:textId="77777777" w:rsidR="00DD692B" w:rsidRPr="00785543" w:rsidRDefault="00DD692B" w:rsidP="007933F1">
      <w:pPr>
        <w:shd w:val="clear" w:color="auto" w:fill="FBFBFB"/>
        <w:spacing w:after="0" w:line="240" w:lineRule="auto"/>
        <w:rPr>
          <w:rFonts w:ascii="Times New Roman" w:hAnsi="Times New Roman" w:cs="Times New Roman"/>
        </w:rPr>
      </w:pPr>
    </w:p>
    <w:p w14:paraId="3A66F708" w14:textId="77777777" w:rsidR="00DD692B" w:rsidRPr="00785543" w:rsidRDefault="00DD692B" w:rsidP="007933F1">
      <w:pPr>
        <w:shd w:val="clear" w:color="auto" w:fill="FBFBFB"/>
        <w:spacing w:after="0" w:line="240" w:lineRule="auto"/>
        <w:rPr>
          <w:rFonts w:ascii="Times New Roman" w:hAnsi="Times New Roman" w:cs="Times New Roman"/>
        </w:rPr>
      </w:pPr>
      <w:r w:rsidRPr="00785543">
        <w:rPr>
          <w:rFonts w:ascii="Times New Roman" w:hAnsi="Times New Roman" w:cs="Times New Roman"/>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5"/>
        <w:gridCol w:w="3113"/>
        <w:gridCol w:w="856"/>
        <w:gridCol w:w="857"/>
        <w:gridCol w:w="855"/>
        <w:gridCol w:w="856"/>
        <w:gridCol w:w="858"/>
        <w:gridCol w:w="860"/>
        <w:gridCol w:w="800"/>
        <w:gridCol w:w="16"/>
      </w:tblGrid>
      <w:tr w:rsidR="00DD692B" w:rsidRPr="00785543" w14:paraId="171B0EE2" w14:textId="77777777" w:rsidTr="0088314F">
        <w:trPr>
          <w:tblHeader/>
        </w:trPr>
        <w:tc>
          <w:tcPr>
            <w:tcW w:w="275" w:type="dxa"/>
            <w:shd w:val="clear" w:color="auto" w:fill="C4C4C4"/>
            <w:tcMar>
              <w:top w:w="0" w:type="dxa"/>
              <w:left w:w="0" w:type="dxa"/>
              <w:bottom w:w="0" w:type="dxa"/>
              <w:right w:w="0" w:type="dxa"/>
            </w:tcMar>
            <w:vAlign w:val="center"/>
            <w:hideMark/>
          </w:tcPr>
          <w:p w14:paraId="1B1FB398" w14:textId="77777777" w:rsidR="00DD692B" w:rsidRPr="00785543" w:rsidRDefault="00DD692B" w:rsidP="007933F1">
            <w:pPr>
              <w:spacing w:after="0" w:line="240" w:lineRule="auto"/>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Nr. crt.</w:t>
            </w:r>
          </w:p>
        </w:tc>
        <w:tc>
          <w:tcPr>
            <w:tcW w:w="3125" w:type="dxa"/>
            <w:shd w:val="clear" w:color="auto" w:fill="C4C4C4"/>
            <w:tcMar>
              <w:top w:w="0" w:type="dxa"/>
              <w:left w:w="0" w:type="dxa"/>
              <w:bottom w:w="0" w:type="dxa"/>
              <w:right w:w="0" w:type="dxa"/>
            </w:tcMar>
            <w:vAlign w:val="center"/>
            <w:hideMark/>
          </w:tcPr>
          <w:p w14:paraId="2A397ED9" w14:textId="77777777" w:rsidR="00DD692B" w:rsidRPr="00785543" w:rsidRDefault="00DD692B"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b/>
                <w:bCs/>
                <w:sz w:val="18"/>
                <w:szCs w:val="18"/>
              </w:rPr>
              <w:t>Denumire indicator</w:t>
            </w:r>
          </w:p>
        </w:tc>
        <w:tc>
          <w:tcPr>
            <w:tcW w:w="858" w:type="dxa"/>
            <w:shd w:val="clear" w:color="auto" w:fill="C4C4C4"/>
            <w:tcMar>
              <w:top w:w="0" w:type="dxa"/>
              <w:left w:w="0" w:type="dxa"/>
              <w:bottom w:w="0" w:type="dxa"/>
              <w:right w:w="0" w:type="dxa"/>
            </w:tcMar>
            <w:vAlign w:val="center"/>
            <w:hideMark/>
          </w:tcPr>
          <w:p w14:paraId="7AC4203F" w14:textId="77777777" w:rsidR="00DD692B" w:rsidRPr="00785543" w:rsidRDefault="00DD692B"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b/>
                <w:bCs/>
                <w:sz w:val="18"/>
                <w:szCs w:val="18"/>
              </w:rPr>
              <w:t>Unitate măsura</w:t>
            </w:r>
          </w:p>
        </w:tc>
        <w:tc>
          <w:tcPr>
            <w:tcW w:w="858" w:type="dxa"/>
            <w:shd w:val="clear" w:color="auto" w:fill="C4C4C4"/>
            <w:tcMar>
              <w:top w:w="0" w:type="dxa"/>
              <w:left w:w="0" w:type="dxa"/>
              <w:bottom w:w="0" w:type="dxa"/>
              <w:right w:w="0" w:type="dxa"/>
            </w:tcMar>
            <w:vAlign w:val="center"/>
            <w:hideMark/>
          </w:tcPr>
          <w:p w14:paraId="511613C9" w14:textId="77777777" w:rsidR="00DD692B" w:rsidRPr="00785543" w:rsidRDefault="00DD692B"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b/>
                <w:bCs/>
                <w:sz w:val="18"/>
                <w:szCs w:val="18"/>
              </w:rPr>
              <w:t>Anul de referința</w:t>
            </w:r>
          </w:p>
        </w:tc>
        <w:tc>
          <w:tcPr>
            <w:tcW w:w="857" w:type="dxa"/>
            <w:shd w:val="clear" w:color="auto" w:fill="C4C4C4"/>
            <w:tcMar>
              <w:top w:w="0" w:type="dxa"/>
              <w:left w:w="0" w:type="dxa"/>
              <w:bottom w:w="0" w:type="dxa"/>
              <w:right w:w="0" w:type="dxa"/>
            </w:tcMar>
            <w:vAlign w:val="center"/>
            <w:hideMark/>
          </w:tcPr>
          <w:p w14:paraId="5701EC72" w14:textId="77777777" w:rsidR="00DD692B" w:rsidRPr="00785543" w:rsidRDefault="00DD692B"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b/>
                <w:bCs/>
                <w:sz w:val="18"/>
                <w:szCs w:val="18"/>
              </w:rPr>
              <w:t>Total</w:t>
            </w:r>
          </w:p>
        </w:tc>
        <w:tc>
          <w:tcPr>
            <w:tcW w:w="858" w:type="dxa"/>
            <w:shd w:val="clear" w:color="auto" w:fill="C4C4C4"/>
            <w:tcMar>
              <w:top w:w="0" w:type="dxa"/>
              <w:left w:w="0" w:type="dxa"/>
              <w:bottom w:w="0" w:type="dxa"/>
              <w:right w:w="0" w:type="dxa"/>
            </w:tcMar>
            <w:vAlign w:val="center"/>
            <w:hideMark/>
          </w:tcPr>
          <w:p w14:paraId="7FD8B6DD" w14:textId="77777777" w:rsidR="00DD692B" w:rsidRPr="00785543" w:rsidRDefault="00DD692B"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b/>
                <w:bCs/>
                <w:sz w:val="18"/>
                <w:szCs w:val="18"/>
              </w:rPr>
              <w:t>Femei</w:t>
            </w:r>
          </w:p>
        </w:tc>
        <w:tc>
          <w:tcPr>
            <w:tcW w:w="859" w:type="dxa"/>
            <w:shd w:val="clear" w:color="auto" w:fill="C4C4C4"/>
            <w:tcMar>
              <w:top w:w="0" w:type="dxa"/>
              <w:left w:w="0" w:type="dxa"/>
              <w:bottom w:w="0" w:type="dxa"/>
              <w:right w:w="0" w:type="dxa"/>
            </w:tcMar>
            <w:vAlign w:val="center"/>
            <w:hideMark/>
          </w:tcPr>
          <w:p w14:paraId="37EC3A3E" w14:textId="77777777" w:rsidR="00DD692B" w:rsidRPr="00785543" w:rsidRDefault="00DD692B"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b/>
                <w:bCs/>
                <w:sz w:val="18"/>
                <w:szCs w:val="18"/>
              </w:rPr>
              <w:t>Barbati</w:t>
            </w:r>
          </w:p>
        </w:tc>
        <w:tc>
          <w:tcPr>
            <w:tcW w:w="860" w:type="dxa"/>
            <w:shd w:val="clear" w:color="auto" w:fill="C4C4C4"/>
            <w:tcMar>
              <w:top w:w="0" w:type="dxa"/>
              <w:left w:w="0" w:type="dxa"/>
              <w:bottom w:w="0" w:type="dxa"/>
              <w:right w:w="0" w:type="dxa"/>
            </w:tcMar>
            <w:vAlign w:val="center"/>
            <w:hideMark/>
          </w:tcPr>
          <w:p w14:paraId="7C831D09" w14:textId="77777777" w:rsidR="00DD692B" w:rsidRPr="00785543" w:rsidRDefault="00DD692B"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b/>
                <w:bCs/>
                <w:sz w:val="18"/>
                <w:szCs w:val="18"/>
              </w:rPr>
              <w:t>Regiuni dezvoltate</w:t>
            </w:r>
          </w:p>
        </w:tc>
        <w:tc>
          <w:tcPr>
            <w:tcW w:w="800" w:type="dxa"/>
            <w:shd w:val="clear" w:color="auto" w:fill="C4C4C4"/>
            <w:tcMar>
              <w:top w:w="0" w:type="dxa"/>
              <w:left w:w="0" w:type="dxa"/>
              <w:bottom w:w="0" w:type="dxa"/>
              <w:right w:w="0" w:type="dxa"/>
            </w:tcMar>
            <w:vAlign w:val="center"/>
            <w:hideMark/>
          </w:tcPr>
          <w:p w14:paraId="4CFDCB2B" w14:textId="77777777" w:rsidR="00DD692B" w:rsidRPr="00785543" w:rsidRDefault="00DD692B"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b/>
                <w:bCs/>
                <w:sz w:val="18"/>
                <w:szCs w:val="18"/>
              </w:rPr>
              <w:t>Regiuni mai putin dezvoltate</w:t>
            </w:r>
          </w:p>
        </w:tc>
        <w:tc>
          <w:tcPr>
            <w:tcW w:w="16" w:type="dxa"/>
            <w:shd w:val="clear" w:color="auto" w:fill="C4C4C4"/>
            <w:tcMar>
              <w:top w:w="0" w:type="dxa"/>
              <w:left w:w="0" w:type="dxa"/>
              <w:bottom w:w="0" w:type="dxa"/>
              <w:right w:w="0" w:type="dxa"/>
            </w:tcMar>
            <w:vAlign w:val="center"/>
            <w:hideMark/>
          </w:tcPr>
          <w:p w14:paraId="3F6815D9" w14:textId="77777777" w:rsidR="00DD692B" w:rsidRPr="00785543" w:rsidRDefault="00DD692B" w:rsidP="007933F1">
            <w:pPr>
              <w:spacing w:after="0" w:line="240" w:lineRule="auto"/>
              <w:rPr>
                <w:rFonts w:ascii="Times New Roman" w:hAnsi="Times New Roman" w:cs="Times New Roman"/>
                <w:b/>
                <w:bCs/>
                <w:sz w:val="18"/>
                <w:szCs w:val="18"/>
              </w:rPr>
            </w:pPr>
          </w:p>
        </w:tc>
      </w:tr>
      <w:tr w:rsidR="0088314F" w:rsidRPr="00785543" w14:paraId="6A5B8AE8" w14:textId="77777777" w:rsidTr="0088314F">
        <w:trPr>
          <w:tblHeader/>
        </w:trPr>
        <w:tc>
          <w:tcPr>
            <w:tcW w:w="275" w:type="dxa"/>
            <w:shd w:val="clear" w:color="auto" w:fill="auto"/>
            <w:tcMar>
              <w:top w:w="0" w:type="dxa"/>
              <w:left w:w="0" w:type="dxa"/>
              <w:bottom w:w="0" w:type="dxa"/>
              <w:right w:w="0" w:type="dxa"/>
            </w:tcMar>
            <w:vAlign w:val="center"/>
          </w:tcPr>
          <w:p w14:paraId="0416C0E8" w14:textId="77777777" w:rsidR="0088314F" w:rsidRPr="00785543" w:rsidRDefault="0088314F" w:rsidP="007933F1">
            <w:pPr>
              <w:spacing w:after="0" w:line="240" w:lineRule="auto"/>
              <w:rPr>
                <w:rStyle w:val="ui-column-title1"/>
                <w:rFonts w:ascii="Times New Roman" w:hAnsi="Times New Roman" w:cs="Times New Roman"/>
                <w:b/>
                <w:bCs/>
                <w:sz w:val="18"/>
                <w:szCs w:val="18"/>
              </w:rPr>
            </w:pPr>
          </w:p>
        </w:tc>
        <w:tc>
          <w:tcPr>
            <w:tcW w:w="3125" w:type="dxa"/>
            <w:shd w:val="clear" w:color="auto" w:fill="auto"/>
            <w:tcMar>
              <w:top w:w="0" w:type="dxa"/>
              <w:left w:w="0" w:type="dxa"/>
              <w:bottom w:w="0" w:type="dxa"/>
              <w:right w:w="0" w:type="dxa"/>
            </w:tcMar>
            <w:vAlign w:val="center"/>
          </w:tcPr>
          <w:p w14:paraId="77F33EB9" w14:textId="77777777" w:rsidR="0088314F" w:rsidRPr="00785543" w:rsidRDefault="0088314F" w:rsidP="007933F1">
            <w:pPr>
              <w:spacing w:after="0" w:line="240" w:lineRule="auto"/>
              <w:rPr>
                <w:rStyle w:val="ui-column-title1"/>
                <w:rFonts w:ascii="Times New Roman" w:hAnsi="Times New Roman" w:cs="Times New Roman"/>
                <w:b/>
                <w:bCs/>
                <w:sz w:val="18"/>
                <w:szCs w:val="18"/>
              </w:rPr>
            </w:pPr>
            <w:r w:rsidRPr="00785543">
              <w:rPr>
                <w:rFonts w:ascii="Times New Roman" w:hAnsi="Times New Roman" w:cs="Times New Roman"/>
                <w:sz w:val="20"/>
                <w:szCs w:val="20"/>
              </w:rPr>
              <w:t>Documentații suport pentru elaborarea aplicației de finanțare (Studiu de Fezabilitate, Analiza Instituțională, Analiza Cost – Beneficiu, Evaluarea Impactului asupra mediului etc. )</w:t>
            </w:r>
          </w:p>
        </w:tc>
        <w:tc>
          <w:tcPr>
            <w:tcW w:w="858" w:type="dxa"/>
            <w:shd w:val="clear" w:color="auto" w:fill="auto"/>
            <w:tcMar>
              <w:top w:w="0" w:type="dxa"/>
              <w:left w:w="0" w:type="dxa"/>
              <w:bottom w:w="0" w:type="dxa"/>
              <w:right w:w="0" w:type="dxa"/>
            </w:tcMar>
            <w:vAlign w:val="center"/>
          </w:tcPr>
          <w:p w14:paraId="49BA331F" w14:textId="77777777" w:rsidR="0088314F" w:rsidRPr="00785543" w:rsidRDefault="0088314F" w:rsidP="00884166">
            <w:pPr>
              <w:spacing w:after="0" w:line="240" w:lineRule="auto"/>
              <w:jc w:val="center"/>
              <w:rPr>
                <w:rStyle w:val="ui-column-title1"/>
                <w:rFonts w:ascii="Times New Roman" w:hAnsi="Times New Roman" w:cs="Times New Roman"/>
                <w:bCs/>
                <w:sz w:val="18"/>
                <w:szCs w:val="18"/>
              </w:rPr>
            </w:pPr>
            <w:r w:rsidRPr="00785543">
              <w:rPr>
                <w:rStyle w:val="ui-column-title1"/>
                <w:rFonts w:ascii="Times New Roman" w:hAnsi="Times New Roman" w:cs="Times New Roman"/>
                <w:bCs/>
                <w:sz w:val="18"/>
                <w:szCs w:val="18"/>
              </w:rPr>
              <w:t>set</w:t>
            </w:r>
          </w:p>
        </w:tc>
        <w:tc>
          <w:tcPr>
            <w:tcW w:w="858" w:type="dxa"/>
            <w:shd w:val="clear" w:color="auto" w:fill="auto"/>
            <w:tcMar>
              <w:top w:w="0" w:type="dxa"/>
              <w:left w:w="0" w:type="dxa"/>
              <w:bottom w:w="0" w:type="dxa"/>
              <w:right w:w="0" w:type="dxa"/>
            </w:tcMar>
            <w:vAlign w:val="center"/>
          </w:tcPr>
          <w:p w14:paraId="0748061B" w14:textId="77777777" w:rsidR="0088314F" w:rsidRPr="00785543" w:rsidRDefault="0088314F" w:rsidP="007933F1">
            <w:pPr>
              <w:spacing w:after="0" w:line="240" w:lineRule="auto"/>
              <w:rPr>
                <w:rStyle w:val="ui-column-title1"/>
                <w:rFonts w:ascii="Times New Roman" w:hAnsi="Times New Roman" w:cs="Times New Roman"/>
                <w:b/>
                <w:bCs/>
                <w:sz w:val="18"/>
                <w:szCs w:val="18"/>
              </w:rPr>
            </w:pPr>
          </w:p>
        </w:tc>
        <w:tc>
          <w:tcPr>
            <w:tcW w:w="857" w:type="dxa"/>
            <w:shd w:val="clear" w:color="auto" w:fill="auto"/>
            <w:tcMar>
              <w:top w:w="0" w:type="dxa"/>
              <w:left w:w="0" w:type="dxa"/>
              <w:bottom w:w="0" w:type="dxa"/>
              <w:right w:w="0" w:type="dxa"/>
            </w:tcMar>
            <w:vAlign w:val="center"/>
          </w:tcPr>
          <w:p w14:paraId="711EE51D" w14:textId="77777777" w:rsidR="0088314F" w:rsidRPr="00785543" w:rsidRDefault="0088314F" w:rsidP="007933F1">
            <w:pPr>
              <w:spacing w:after="0" w:line="240" w:lineRule="auto"/>
              <w:rPr>
                <w:rStyle w:val="ui-column-title1"/>
                <w:rFonts w:ascii="Times New Roman" w:hAnsi="Times New Roman" w:cs="Times New Roman"/>
                <w:b/>
                <w:bCs/>
                <w:sz w:val="18"/>
                <w:szCs w:val="18"/>
              </w:rPr>
            </w:pPr>
          </w:p>
        </w:tc>
        <w:tc>
          <w:tcPr>
            <w:tcW w:w="858" w:type="dxa"/>
            <w:shd w:val="clear" w:color="auto" w:fill="auto"/>
            <w:tcMar>
              <w:top w:w="0" w:type="dxa"/>
              <w:left w:w="0" w:type="dxa"/>
              <w:bottom w:w="0" w:type="dxa"/>
              <w:right w:w="0" w:type="dxa"/>
            </w:tcMar>
            <w:vAlign w:val="center"/>
          </w:tcPr>
          <w:p w14:paraId="4948894A" w14:textId="77777777" w:rsidR="0088314F" w:rsidRPr="00785543" w:rsidRDefault="0088314F" w:rsidP="00D176F4">
            <w:pPr>
              <w:spacing w:after="0" w:line="240" w:lineRule="auto"/>
              <w:rPr>
                <w:rStyle w:val="ui-column-title1"/>
                <w:rFonts w:ascii="Times New Roman" w:hAnsi="Times New Roman" w:cs="Times New Roman"/>
                <w:b/>
                <w:bCs/>
                <w:sz w:val="18"/>
                <w:szCs w:val="18"/>
              </w:rPr>
            </w:pPr>
            <w:r w:rsidRPr="00785543">
              <w:rPr>
                <w:rStyle w:val="ui-column-title1"/>
                <w:rFonts w:ascii="Times New Roman" w:hAnsi="Times New Roman" w:cs="Times New Roman"/>
                <w:b/>
                <w:bCs/>
                <w:sz w:val="18"/>
                <w:szCs w:val="18"/>
              </w:rPr>
              <w:t>NA</w:t>
            </w:r>
          </w:p>
        </w:tc>
        <w:tc>
          <w:tcPr>
            <w:tcW w:w="859" w:type="dxa"/>
            <w:shd w:val="clear" w:color="auto" w:fill="auto"/>
            <w:tcMar>
              <w:top w:w="0" w:type="dxa"/>
              <w:left w:w="0" w:type="dxa"/>
              <w:bottom w:w="0" w:type="dxa"/>
              <w:right w:w="0" w:type="dxa"/>
            </w:tcMar>
            <w:vAlign w:val="center"/>
          </w:tcPr>
          <w:p w14:paraId="7EC7AA2E" w14:textId="77777777" w:rsidR="0088314F" w:rsidRPr="00785543" w:rsidRDefault="0088314F" w:rsidP="00D176F4">
            <w:pPr>
              <w:spacing w:after="0" w:line="240" w:lineRule="auto"/>
              <w:rPr>
                <w:rStyle w:val="ui-column-title1"/>
                <w:rFonts w:ascii="Times New Roman" w:hAnsi="Times New Roman" w:cs="Times New Roman"/>
                <w:b/>
                <w:bCs/>
                <w:sz w:val="18"/>
                <w:szCs w:val="18"/>
              </w:rPr>
            </w:pPr>
            <w:r w:rsidRPr="00785543">
              <w:rPr>
                <w:rStyle w:val="ui-column-title1"/>
                <w:rFonts w:ascii="Times New Roman" w:hAnsi="Times New Roman" w:cs="Times New Roman"/>
                <w:b/>
                <w:bCs/>
                <w:sz w:val="18"/>
                <w:szCs w:val="18"/>
              </w:rPr>
              <w:t>NA</w:t>
            </w:r>
          </w:p>
        </w:tc>
        <w:tc>
          <w:tcPr>
            <w:tcW w:w="860" w:type="dxa"/>
            <w:shd w:val="clear" w:color="auto" w:fill="auto"/>
            <w:tcMar>
              <w:top w:w="0" w:type="dxa"/>
              <w:left w:w="0" w:type="dxa"/>
              <w:bottom w:w="0" w:type="dxa"/>
              <w:right w:w="0" w:type="dxa"/>
            </w:tcMar>
            <w:vAlign w:val="center"/>
          </w:tcPr>
          <w:p w14:paraId="4CD89FCB" w14:textId="77777777" w:rsidR="0088314F" w:rsidRPr="00785543" w:rsidRDefault="0088314F" w:rsidP="00D176F4">
            <w:pPr>
              <w:spacing w:after="0" w:line="240" w:lineRule="auto"/>
              <w:rPr>
                <w:rStyle w:val="ui-column-title1"/>
                <w:rFonts w:ascii="Times New Roman" w:hAnsi="Times New Roman" w:cs="Times New Roman"/>
                <w:b/>
                <w:bCs/>
                <w:sz w:val="18"/>
                <w:szCs w:val="18"/>
              </w:rPr>
            </w:pPr>
            <w:r w:rsidRPr="00785543">
              <w:rPr>
                <w:rStyle w:val="ui-column-title1"/>
                <w:rFonts w:ascii="Times New Roman" w:hAnsi="Times New Roman" w:cs="Times New Roman"/>
                <w:b/>
                <w:bCs/>
                <w:sz w:val="18"/>
                <w:szCs w:val="18"/>
              </w:rPr>
              <w:t>NA</w:t>
            </w:r>
          </w:p>
        </w:tc>
        <w:tc>
          <w:tcPr>
            <w:tcW w:w="800" w:type="dxa"/>
            <w:shd w:val="clear" w:color="auto" w:fill="auto"/>
            <w:tcMar>
              <w:top w:w="0" w:type="dxa"/>
              <w:left w:w="0" w:type="dxa"/>
              <w:bottom w:w="0" w:type="dxa"/>
              <w:right w:w="0" w:type="dxa"/>
            </w:tcMar>
            <w:vAlign w:val="center"/>
          </w:tcPr>
          <w:p w14:paraId="2D771CF8" w14:textId="77777777" w:rsidR="0088314F" w:rsidRPr="00785543" w:rsidRDefault="0088314F" w:rsidP="007933F1">
            <w:pPr>
              <w:spacing w:after="0" w:line="240" w:lineRule="auto"/>
              <w:rPr>
                <w:rStyle w:val="ui-column-title1"/>
                <w:rFonts w:ascii="Times New Roman" w:hAnsi="Times New Roman" w:cs="Times New Roman"/>
                <w:b/>
                <w:bCs/>
                <w:sz w:val="18"/>
                <w:szCs w:val="18"/>
              </w:rPr>
            </w:pPr>
          </w:p>
        </w:tc>
        <w:tc>
          <w:tcPr>
            <w:tcW w:w="16" w:type="dxa"/>
            <w:shd w:val="clear" w:color="auto" w:fill="auto"/>
            <w:tcMar>
              <w:top w:w="0" w:type="dxa"/>
              <w:left w:w="0" w:type="dxa"/>
              <w:bottom w:w="0" w:type="dxa"/>
              <w:right w:w="0" w:type="dxa"/>
            </w:tcMar>
            <w:vAlign w:val="center"/>
          </w:tcPr>
          <w:p w14:paraId="4D9F10FD" w14:textId="77777777" w:rsidR="0088314F" w:rsidRPr="00785543" w:rsidRDefault="0088314F" w:rsidP="007933F1">
            <w:pPr>
              <w:spacing w:after="0" w:line="240" w:lineRule="auto"/>
              <w:rPr>
                <w:rFonts w:ascii="Times New Roman" w:hAnsi="Times New Roman" w:cs="Times New Roman"/>
                <w:b/>
                <w:bCs/>
                <w:sz w:val="18"/>
                <w:szCs w:val="18"/>
              </w:rPr>
            </w:pPr>
          </w:p>
        </w:tc>
      </w:tr>
    </w:tbl>
    <w:p w14:paraId="54ECCDAE" w14:textId="77777777" w:rsidR="00DD692B" w:rsidRPr="00785543" w:rsidRDefault="00DD692B" w:rsidP="007933F1">
      <w:pPr>
        <w:spacing w:after="0" w:line="240" w:lineRule="auto"/>
        <w:jc w:val="both"/>
        <w:rPr>
          <w:rFonts w:ascii="Times New Roman" w:hAnsi="Times New Roman" w:cs="Times New Roman"/>
          <w:color w:val="FF0000"/>
        </w:rPr>
      </w:pPr>
    </w:p>
    <w:p w14:paraId="1B9B7F87" w14:textId="77777777" w:rsidR="00DD692B" w:rsidRPr="00785543" w:rsidRDefault="00DD692B" w:rsidP="007933F1">
      <w:pPr>
        <w:spacing w:after="0" w:line="240" w:lineRule="auto"/>
        <w:jc w:val="both"/>
        <w:rPr>
          <w:rFonts w:ascii="Times New Roman" w:hAnsi="Times New Roman" w:cs="Times New Roman"/>
          <w:color w:val="FF0000"/>
        </w:rPr>
      </w:pPr>
      <w:r w:rsidRPr="00785543">
        <w:rPr>
          <w:rFonts w:ascii="Times New Roman" w:hAnsi="Times New Roman" w:cs="Times New Roman"/>
          <w:color w:val="FF0000"/>
        </w:rPr>
        <w:t>Se vor selecta din nomenclatorul definit de către AM/OI prin apel, doar indicatorii prestabiliți de realizare și rezultat (din programul operațional) la care contribuie proiectul</w:t>
      </w:r>
    </w:p>
    <w:p w14:paraId="3778266D" w14:textId="77777777" w:rsidR="00E22189" w:rsidRPr="00785543" w:rsidRDefault="00E22189" w:rsidP="007933F1">
      <w:pPr>
        <w:spacing w:after="0" w:line="240" w:lineRule="auto"/>
        <w:rPr>
          <w:rFonts w:ascii="Times New Roman" w:hAnsi="Times New Roman" w:cs="Times New Roman"/>
        </w:rPr>
      </w:pPr>
    </w:p>
    <w:p w14:paraId="1766E8E9" w14:textId="77777777" w:rsidR="00E22189" w:rsidRPr="00785543"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631" w:name="_Toc446079476"/>
      <w:r w:rsidRPr="00785543">
        <w:rPr>
          <w:rFonts w:ascii="Times New Roman" w:hAnsi="Times New Roman" w:cs="Times New Roman"/>
          <w:color w:val="auto"/>
          <w:sz w:val="22"/>
          <w:szCs w:val="22"/>
        </w:rPr>
        <w:t>18</w:t>
      </w:r>
      <w:r w:rsidR="006E49CF" w:rsidRPr="00785543">
        <w:rPr>
          <w:rFonts w:ascii="Times New Roman" w:hAnsi="Times New Roman" w:cs="Times New Roman"/>
          <w:color w:val="auto"/>
          <w:sz w:val="22"/>
          <w:szCs w:val="22"/>
        </w:rPr>
        <w:t>.</w:t>
      </w:r>
      <w:r w:rsidR="00E22189" w:rsidRPr="00785543">
        <w:rPr>
          <w:rFonts w:ascii="Times New Roman" w:hAnsi="Times New Roman" w:cs="Times New Roman"/>
          <w:color w:val="auto"/>
          <w:sz w:val="22"/>
          <w:szCs w:val="22"/>
        </w:rPr>
        <w:t xml:space="preserve"> Indicatori suplimentari proiect</w:t>
      </w:r>
      <w:bookmarkEnd w:id="631"/>
      <w:r w:rsidR="00E22189" w:rsidRPr="00785543">
        <w:rPr>
          <w:rFonts w:ascii="Times New Roman" w:hAnsi="Times New Roman" w:cs="Times New Roman"/>
          <w:color w:val="auto"/>
          <w:sz w:val="22"/>
          <w:szCs w:val="22"/>
        </w:rPr>
        <w:t xml:space="preserve"> </w:t>
      </w:r>
    </w:p>
    <w:p w14:paraId="6201E6CB" w14:textId="77777777" w:rsidR="00E22189" w:rsidRPr="00785543" w:rsidRDefault="00E22189" w:rsidP="007933F1">
      <w:pPr>
        <w:shd w:val="clear" w:color="auto" w:fill="FBFBFB"/>
        <w:spacing w:after="0" w:line="240" w:lineRule="auto"/>
        <w:rPr>
          <w:rFonts w:ascii="Times New Roman" w:eastAsia="Times New Roman" w:hAnsi="Times New Roman" w:cs="Times New Roman"/>
          <w:color w:val="262626"/>
          <w:lang w:eastAsia="ro-RO"/>
        </w:rPr>
      </w:pPr>
    </w:p>
    <w:p w14:paraId="7DFFE3C4" w14:textId="77777777" w:rsidR="00E22189" w:rsidRPr="00785543" w:rsidRDefault="00E22189" w:rsidP="007933F1">
      <w:pPr>
        <w:shd w:val="clear" w:color="auto" w:fill="FBFBFB"/>
        <w:spacing w:after="0" w:line="240" w:lineRule="auto"/>
        <w:rPr>
          <w:rFonts w:ascii="Times New Roman" w:eastAsia="Times New Roman" w:hAnsi="Times New Roman" w:cs="Times New Roman"/>
          <w:color w:val="262626"/>
          <w:lang w:eastAsia="ro-RO"/>
        </w:rPr>
      </w:pPr>
      <w:r w:rsidRPr="00785543">
        <w:rPr>
          <w:rFonts w:ascii="Times New Roman" w:eastAsia="Times New Roman" w:hAnsi="Times New Roman" w:cs="Times New Roman"/>
          <w:color w:val="262626"/>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2797"/>
        <w:gridCol w:w="1250"/>
        <w:gridCol w:w="934"/>
        <w:gridCol w:w="1286"/>
        <w:gridCol w:w="934"/>
        <w:gridCol w:w="934"/>
        <w:gridCol w:w="935"/>
      </w:tblGrid>
      <w:tr w:rsidR="00444FE0" w:rsidRPr="00785543" w14:paraId="2FFC1B44" w14:textId="77777777" w:rsidTr="00444FE0">
        <w:trPr>
          <w:tblHeader/>
        </w:trPr>
        <w:tc>
          <w:tcPr>
            <w:tcW w:w="378" w:type="dxa"/>
            <w:shd w:val="clear" w:color="auto" w:fill="C4C4C4"/>
            <w:tcMar>
              <w:top w:w="0" w:type="dxa"/>
              <w:left w:w="0" w:type="dxa"/>
              <w:bottom w:w="0" w:type="dxa"/>
              <w:right w:w="0" w:type="dxa"/>
            </w:tcMar>
            <w:vAlign w:val="center"/>
            <w:hideMark/>
          </w:tcPr>
          <w:p w14:paraId="5CD1D73A" w14:textId="77777777" w:rsidR="00444FE0" w:rsidRPr="00785543" w:rsidRDefault="00444FE0" w:rsidP="007933F1">
            <w:pPr>
              <w:spacing w:after="0" w:line="240" w:lineRule="auto"/>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Nr. crt.</w:t>
            </w:r>
          </w:p>
        </w:tc>
        <w:tc>
          <w:tcPr>
            <w:tcW w:w="2805" w:type="dxa"/>
            <w:shd w:val="clear" w:color="auto" w:fill="C4C4C4"/>
            <w:tcMar>
              <w:top w:w="0" w:type="dxa"/>
              <w:left w:w="0" w:type="dxa"/>
              <w:bottom w:w="0" w:type="dxa"/>
              <w:right w:w="0" w:type="dxa"/>
            </w:tcMar>
            <w:vAlign w:val="center"/>
            <w:hideMark/>
          </w:tcPr>
          <w:p w14:paraId="793AC42D" w14:textId="77777777" w:rsidR="00444FE0" w:rsidRPr="00785543" w:rsidRDefault="00444FE0"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Denumire indicator</w:t>
            </w:r>
          </w:p>
        </w:tc>
        <w:tc>
          <w:tcPr>
            <w:tcW w:w="1252" w:type="dxa"/>
            <w:shd w:val="clear" w:color="auto" w:fill="C4C4C4"/>
            <w:tcMar>
              <w:top w:w="0" w:type="dxa"/>
              <w:left w:w="0" w:type="dxa"/>
              <w:bottom w:w="0" w:type="dxa"/>
              <w:right w:w="0" w:type="dxa"/>
            </w:tcMar>
            <w:vAlign w:val="center"/>
            <w:hideMark/>
          </w:tcPr>
          <w:p w14:paraId="5E84F911" w14:textId="77777777" w:rsidR="00444FE0" w:rsidRPr="00785543" w:rsidRDefault="00444FE0"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Unitate masura</w:t>
            </w:r>
          </w:p>
        </w:tc>
        <w:tc>
          <w:tcPr>
            <w:tcW w:w="936" w:type="dxa"/>
            <w:shd w:val="clear" w:color="auto" w:fill="C4C4C4"/>
            <w:tcMar>
              <w:top w:w="0" w:type="dxa"/>
              <w:left w:w="0" w:type="dxa"/>
              <w:bottom w:w="0" w:type="dxa"/>
              <w:right w:w="0" w:type="dxa"/>
            </w:tcMar>
            <w:vAlign w:val="center"/>
            <w:hideMark/>
          </w:tcPr>
          <w:p w14:paraId="2E53F1CB" w14:textId="77777777" w:rsidR="00444FE0" w:rsidRPr="00785543" w:rsidRDefault="00444FE0"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An</w:t>
            </w:r>
          </w:p>
        </w:tc>
        <w:tc>
          <w:tcPr>
            <w:tcW w:w="1288" w:type="dxa"/>
            <w:shd w:val="clear" w:color="auto" w:fill="C4C4C4"/>
            <w:tcMar>
              <w:top w:w="0" w:type="dxa"/>
              <w:left w:w="0" w:type="dxa"/>
              <w:bottom w:w="0" w:type="dxa"/>
              <w:right w:w="0" w:type="dxa"/>
            </w:tcMar>
            <w:vAlign w:val="center"/>
            <w:hideMark/>
          </w:tcPr>
          <w:p w14:paraId="656FD2CF" w14:textId="77777777" w:rsidR="00444FE0" w:rsidRPr="00785543" w:rsidRDefault="00444FE0"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Valoare referinta</w:t>
            </w:r>
          </w:p>
        </w:tc>
        <w:tc>
          <w:tcPr>
            <w:tcW w:w="936" w:type="dxa"/>
            <w:shd w:val="clear" w:color="auto" w:fill="C4C4C4"/>
            <w:tcMar>
              <w:top w:w="0" w:type="dxa"/>
              <w:left w:w="0" w:type="dxa"/>
              <w:bottom w:w="0" w:type="dxa"/>
              <w:right w:w="0" w:type="dxa"/>
            </w:tcMar>
            <w:vAlign w:val="center"/>
            <w:hideMark/>
          </w:tcPr>
          <w:p w14:paraId="0DF735C8" w14:textId="77777777" w:rsidR="00444FE0" w:rsidRPr="00785543" w:rsidRDefault="00444FE0"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Total</w:t>
            </w:r>
          </w:p>
        </w:tc>
        <w:tc>
          <w:tcPr>
            <w:tcW w:w="936" w:type="dxa"/>
            <w:shd w:val="clear" w:color="auto" w:fill="C4C4C4"/>
            <w:tcMar>
              <w:top w:w="0" w:type="dxa"/>
              <w:left w:w="0" w:type="dxa"/>
              <w:bottom w:w="0" w:type="dxa"/>
              <w:right w:w="0" w:type="dxa"/>
            </w:tcMar>
            <w:vAlign w:val="center"/>
            <w:hideMark/>
          </w:tcPr>
          <w:p w14:paraId="5FD6E051" w14:textId="77777777" w:rsidR="00444FE0" w:rsidRPr="00785543" w:rsidRDefault="00444FE0"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Femei</w:t>
            </w:r>
          </w:p>
        </w:tc>
        <w:tc>
          <w:tcPr>
            <w:tcW w:w="936" w:type="dxa"/>
            <w:shd w:val="clear" w:color="auto" w:fill="C4C4C4"/>
            <w:tcMar>
              <w:top w:w="0" w:type="dxa"/>
              <w:left w:w="0" w:type="dxa"/>
              <w:bottom w:w="0" w:type="dxa"/>
              <w:right w:w="0" w:type="dxa"/>
            </w:tcMar>
            <w:vAlign w:val="center"/>
            <w:hideMark/>
          </w:tcPr>
          <w:p w14:paraId="51687923" w14:textId="77777777" w:rsidR="00444FE0" w:rsidRPr="00785543" w:rsidRDefault="00444FE0"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Barbati</w:t>
            </w:r>
          </w:p>
        </w:tc>
      </w:tr>
      <w:tr w:rsidR="00444FE0" w:rsidRPr="00785543" w14:paraId="43F66E03" w14:textId="77777777" w:rsidTr="00444FE0">
        <w:trPr>
          <w:tblHeader/>
        </w:trPr>
        <w:tc>
          <w:tcPr>
            <w:tcW w:w="378" w:type="dxa"/>
            <w:shd w:val="clear" w:color="auto" w:fill="auto"/>
            <w:tcMar>
              <w:top w:w="0" w:type="dxa"/>
              <w:left w:w="0" w:type="dxa"/>
              <w:bottom w:w="0" w:type="dxa"/>
              <w:right w:w="0" w:type="dxa"/>
            </w:tcMar>
            <w:vAlign w:val="center"/>
          </w:tcPr>
          <w:p w14:paraId="75AEDA97" w14:textId="77777777" w:rsidR="00444FE0" w:rsidRPr="00785543"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2805" w:type="dxa"/>
            <w:shd w:val="clear" w:color="auto" w:fill="auto"/>
            <w:tcMar>
              <w:top w:w="0" w:type="dxa"/>
              <w:left w:w="0" w:type="dxa"/>
              <w:bottom w:w="0" w:type="dxa"/>
              <w:right w:w="0" w:type="dxa"/>
            </w:tcMar>
            <w:vAlign w:val="center"/>
          </w:tcPr>
          <w:p w14:paraId="5004B95B" w14:textId="77777777" w:rsidR="00444FE0" w:rsidRPr="00785543"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52" w:type="dxa"/>
            <w:shd w:val="clear" w:color="auto" w:fill="auto"/>
            <w:tcMar>
              <w:top w:w="0" w:type="dxa"/>
              <w:left w:w="0" w:type="dxa"/>
              <w:bottom w:w="0" w:type="dxa"/>
              <w:right w:w="0" w:type="dxa"/>
            </w:tcMar>
            <w:vAlign w:val="center"/>
          </w:tcPr>
          <w:p w14:paraId="6047C47A" w14:textId="77777777" w:rsidR="00444FE0" w:rsidRPr="00785543" w:rsidRDefault="00444FE0" w:rsidP="00A55123">
            <w:pPr>
              <w:spacing w:after="0" w:line="240" w:lineRule="auto"/>
              <w:jc w:val="center"/>
              <w:rPr>
                <w:rFonts w:ascii="Times New Roman" w:eastAsia="Times New Roman" w:hAnsi="Times New Roman" w:cs="Times New Roman"/>
                <w:bCs/>
                <w:color w:val="4F4F4F"/>
                <w:sz w:val="18"/>
                <w:szCs w:val="18"/>
                <w:lang w:eastAsia="ro-RO"/>
              </w:rPr>
            </w:pPr>
          </w:p>
        </w:tc>
        <w:tc>
          <w:tcPr>
            <w:tcW w:w="936" w:type="dxa"/>
            <w:shd w:val="clear" w:color="auto" w:fill="auto"/>
            <w:tcMar>
              <w:top w:w="0" w:type="dxa"/>
              <w:left w:w="0" w:type="dxa"/>
              <w:bottom w:w="0" w:type="dxa"/>
              <w:right w:w="0" w:type="dxa"/>
            </w:tcMar>
            <w:vAlign w:val="center"/>
          </w:tcPr>
          <w:p w14:paraId="3C497627" w14:textId="77777777" w:rsidR="00444FE0" w:rsidRPr="00785543"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88" w:type="dxa"/>
            <w:shd w:val="clear" w:color="auto" w:fill="auto"/>
            <w:tcMar>
              <w:top w:w="0" w:type="dxa"/>
              <w:left w:w="0" w:type="dxa"/>
              <w:bottom w:w="0" w:type="dxa"/>
              <w:right w:w="0" w:type="dxa"/>
            </w:tcMar>
            <w:vAlign w:val="center"/>
          </w:tcPr>
          <w:p w14:paraId="69469D58" w14:textId="77777777" w:rsidR="00444FE0" w:rsidRPr="00785543"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14:paraId="550F1761" w14:textId="77777777" w:rsidR="00444FE0" w:rsidRPr="00785543"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14:paraId="3F00B8FC" w14:textId="77777777" w:rsidR="00444FE0" w:rsidRPr="00785543" w:rsidRDefault="00B1146C" w:rsidP="007933F1">
            <w:pPr>
              <w:spacing w:after="0" w:line="240" w:lineRule="auto"/>
              <w:rPr>
                <w:rFonts w:ascii="Times New Roman" w:eastAsia="Times New Roman" w:hAnsi="Times New Roman" w:cs="Times New Roman"/>
                <w:bCs/>
                <w:color w:val="4F4F4F"/>
                <w:sz w:val="18"/>
                <w:szCs w:val="18"/>
                <w:lang w:eastAsia="ro-RO"/>
              </w:rPr>
            </w:pPr>
            <w:r w:rsidRPr="00785543">
              <w:rPr>
                <w:rFonts w:ascii="Times New Roman" w:eastAsia="Times New Roman" w:hAnsi="Times New Roman" w:cs="Times New Roman"/>
                <w:bCs/>
                <w:color w:val="4F4F4F"/>
                <w:sz w:val="18"/>
                <w:szCs w:val="18"/>
                <w:lang w:eastAsia="ro-RO"/>
              </w:rPr>
              <w:t>NA</w:t>
            </w:r>
          </w:p>
        </w:tc>
        <w:tc>
          <w:tcPr>
            <w:tcW w:w="936" w:type="dxa"/>
            <w:shd w:val="clear" w:color="auto" w:fill="auto"/>
            <w:tcMar>
              <w:top w:w="0" w:type="dxa"/>
              <w:left w:w="0" w:type="dxa"/>
              <w:bottom w:w="0" w:type="dxa"/>
              <w:right w:w="0" w:type="dxa"/>
            </w:tcMar>
            <w:vAlign w:val="center"/>
          </w:tcPr>
          <w:p w14:paraId="19C55FBC" w14:textId="77777777" w:rsidR="00444FE0" w:rsidRPr="00785543" w:rsidRDefault="00B1146C" w:rsidP="007933F1">
            <w:pPr>
              <w:spacing w:after="0" w:line="240" w:lineRule="auto"/>
              <w:rPr>
                <w:rFonts w:ascii="Times New Roman" w:eastAsia="Times New Roman" w:hAnsi="Times New Roman" w:cs="Times New Roman"/>
                <w:bCs/>
                <w:color w:val="4F4F4F"/>
                <w:sz w:val="18"/>
                <w:szCs w:val="18"/>
                <w:lang w:eastAsia="ro-RO"/>
              </w:rPr>
            </w:pPr>
            <w:r w:rsidRPr="00785543">
              <w:rPr>
                <w:rFonts w:ascii="Times New Roman" w:eastAsia="Times New Roman" w:hAnsi="Times New Roman" w:cs="Times New Roman"/>
                <w:bCs/>
                <w:color w:val="4F4F4F"/>
                <w:sz w:val="18"/>
                <w:szCs w:val="18"/>
                <w:lang w:eastAsia="ro-RO"/>
              </w:rPr>
              <w:t>NA</w:t>
            </w:r>
          </w:p>
        </w:tc>
      </w:tr>
    </w:tbl>
    <w:p w14:paraId="5FE74433" w14:textId="77777777" w:rsidR="00884166" w:rsidRPr="00785543" w:rsidRDefault="00884166" w:rsidP="00884166">
      <w:pPr>
        <w:spacing w:after="0" w:line="240" w:lineRule="auto"/>
        <w:rPr>
          <w:rFonts w:ascii="Times New Roman" w:hAnsi="Times New Roman" w:cs="Times New Roman"/>
          <w:bCs/>
          <w:color w:val="FF0000"/>
        </w:rPr>
      </w:pPr>
      <w:r w:rsidRPr="00785543">
        <w:rPr>
          <w:rFonts w:ascii="Times New Roman" w:hAnsi="Times New Roman" w:cs="Times New Roman"/>
          <w:bCs/>
          <w:color w:val="FF0000"/>
        </w:rPr>
        <w:t>Se va completa dacă este cazul.</w:t>
      </w:r>
    </w:p>
    <w:p w14:paraId="463053EF" w14:textId="77777777" w:rsidR="00E22189" w:rsidRPr="00785543" w:rsidRDefault="00E22189" w:rsidP="007933F1">
      <w:pPr>
        <w:shd w:val="clear" w:color="auto" w:fill="FBFBFB"/>
        <w:spacing w:after="0" w:line="240" w:lineRule="auto"/>
        <w:rPr>
          <w:rFonts w:ascii="Times New Roman" w:eastAsia="Times New Roman" w:hAnsi="Times New Roman" w:cs="Times New Roman"/>
          <w:color w:val="262626"/>
          <w:lang w:eastAsia="ro-RO"/>
        </w:rPr>
      </w:pPr>
    </w:p>
    <w:p w14:paraId="4710D7E2" w14:textId="77777777" w:rsidR="00E22189" w:rsidRPr="00785543" w:rsidRDefault="00E22189" w:rsidP="007933F1">
      <w:pPr>
        <w:shd w:val="clear" w:color="auto" w:fill="FBFBFB"/>
        <w:spacing w:after="0" w:line="240" w:lineRule="auto"/>
        <w:rPr>
          <w:rFonts w:ascii="Times New Roman" w:eastAsia="Times New Roman" w:hAnsi="Times New Roman" w:cs="Times New Roman"/>
          <w:lang w:eastAsia="ro-RO"/>
        </w:rPr>
      </w:pPr>
      <w:r w:rsidRPr="00785543">
        <w:rPr>
          <w:rFonts w:ascii="Times New Roman" w:eastAsia="Times New Roman" w:hAnsi="Times New Roman" w:cs="Times New Roman"/>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6"/>
        <w:gridCol w:w="3736"/>
        <w:gridCol w:w="1251"/>
        <w:gridCol w:w="935"/>
        <w:gridCol w:w="935"/>
        <w:gridCol w:w="936"/>
        <w:gridCol w:w="936"/>
      </w:tblGrid>
      <w:tr w:rsidR="00444FE0" w:rsidRPr="00785543" w14:paraId="30BE918F" w14:textId="77777777" w:rsidTr="00444FE0">
        <w:trPr>
          <w:tblHeader/>
        </w:trPr>
        <w:tc>
          <w:tcPr>
            <w:tcW w:w="377" w:type="dxa"/>
            <w:shd w:val="clear" w:color="auto" w:fill="C4C4C4"/>
            <w:tcMar>
              <w:top w:w="0" w:type="dxa"/>
              <w:left w:w="0" w:type="dxa"/>
              <w:bottom w:w="0" w:type="dxa"/>
              <w:right w:w="0" w:type="dxa"/>
            </w:tcMar>
            <w:vAlign w:val="center"/>
            <w:hideMark/>
          </w:tcPr>
          <w:p w14:paraId="6C36CDB1" w14:textId="77777777" w:rsidR="00444FE0" w:rsidRPr="00785543" w:rsidRDefault="00444FE0" w:rsidP="007933F1">
            <w:pPr>
              <w:spacing w:after="0" w:line="240" w:lineRule="auto"/>
              <w:rPr>
                <w:rStyle w:val="ui-column-title1"/>
                <w:rFonts w:ascii="Times New Roman" w:hAnsi="Times New Roman" w:cs="Times New Roman"/>
              </w:rPr>
            </w:pPr>
            <w:r w:rsidRPr="00785543">
              <w:rPr>
                <w:rStyle w:val="ui-column-title1"/>
                <w:rFonts w:ascii="Times New Roman" w:hAnsi="Times New Roman" w:cs="Times New Roman"/>
              </w:rPr>
              <w:lastRenderedPageBreak/>
              <w:t>Nr. crt.</w:t>
            </w:r>
          </w:p>
        </w:tc>
        <w:tc>
          <w:tcPr>
            <w:tcW w:w="3746" w:type="dxa"/>
            <w:shd w:val="clear" w:color="auto" w:fill="C4C4C4"/>
            <w:tcMar>
              <w:top w:w="0" w:type="dxa"/>
              <w:left w:w="0" w:type="dxa"/>
              <w:bottom w:w="0" w:type="dxa"/>
              <w:right w:w="0" w:type="dxa"/>
            </w:tcMar>
            <w:vAlign w:val="center"/>
            <w:hideMark/>
          </w:tcPr>
          <w:p w14:paraId="0D7E0247" w14:textId="77777777" w:rsidR="00444FE0" w:rsidRPr="00785543" w:rsidRDefault="00444FE0"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Denumire indicator</w:t>
            </w:r>
          </w:p>
        </w:tc>
        <w:tc>
          <w:tcPr>
            <w:tcW w:w="1253" w:type="dxa"/>
            <w:shd w:val="clear" w:color="auto" w:fill="C4C4C4"/>
            <w:tcMar>
              <w:top w:w="0" w:type="dxa"/>
              <w:left w:w="0" w:type="dxa"/>
              <w:bottom w:w="0" w:type="dxa"/>
              <w:right w:w="0" w:type="dxa"/>
            </w:tcMar>
            <w:vAlign w:val="center"/>
            <w:hideMark/>
          </w:tcPr>
          <w:p w14:paraId="362A24C0" w14:textId="77777777" w:rsidR="00444FE0" w:rsidRPr="00785543" w:rsidRDefault="00444FE0"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Unitate masura</w:t>
            </w:r>
          </w:p>
        </w:tc>
        <w:tc>
          <w:tcPr>
            <w:tcW w:w="937" w:type="dxa"/>
            <w:shd w:val="clear" w:color="auto" w:fill="C4C4C4"/>
            <w:tcMar>
              <w:top w:w="0" w:type="dxa"/>
              <w:left w:w="0" w:type="dxa"/>
              <w:bottom w:w="0" w:type="dxa"/>
              <w:right w:w="0" w:type="dxa"/>
            </w:tcMar>
            <w:vAlign w:val="center"/>
            <w:hideMark/>
          </w:tcPr>
          <w:p w14:paraId="09D0B41E" w14:textId="77777777" w:rsidR="00444FE0" w:rsidRPr="00785543" w:rsidRDefault="00444FE0"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An</w:t>
            </w:r>
          </w:p>
        </w:tc>
        <w:tc>
          <w:tcPr>
            <w:tcW w:w="937" w:type="dxa"/>
            <w:shd w:val="clear" w:color="auto" w:fill="C4C4C4"/>
            <w:tcMar>
              <w:top w:w="0" w:type="dxa"/>
              <w:left w:w="0" w:type="dxa"/>
              <w:bottom w:w="0" w:type="dxa"/>
              <w:right w:w="0" w:type="dxa"/>
            </w:tcMar>
            <w:vAlign w:val="center"/>
            <w:hideMark/>
          </w:tcPr>
          <w:p w14:paraId="269A98A0" w14:textId="77777777" w:rsidR="00444FE0" w:rsidRPr="00785543" w:rsidRDefault="00444FE0"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Total</w:t>
            </w:r>
          </w:p>
        </w:tc>
        <w:tc>
          <w:tcPr>
            <w:tcW w:w="937" w:type="dxa"/>
            <w:shd w:val="clear" w:color="auto" w:fill="C4C4C4"/>
            <w:tcMar>
              <w:top w:w="0" w:type="dxa"/>
              <w:left w:w="0" w:type="dxa"/>
              <w:bottom w:w="0" w:type="dxa"/>
              <w:right w:w="0" w:type="dxa"/>
            </w:tcMar>
            <w:vAlign w:val="center"/>
            <w:hideMark/>
          </w:tcPr>
          <w:p w14:paraId="13DDEEAC" w14:textId="77777777" w:rsidR="00444FE0" w:rsidRPr="00785543" w:rsidRDefault="00444FE0"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Femei</w:t>
            </w:r>
          </w:p>
        </w:tc>
        <w:tc>
          <w:tcPr>
            <w:tcW w:w="937" w:type="dxa"/>
            <w:shd w:val="clear" w:color="auto" w:fill="C4C4C4"/>
            <w:tcMar>
              <w:top w:w="0" w:type="dxa"/>
              <w:left w:w="0" w:type="dxa"/>
              <w:bottom w:w="0" w:type="dxa"/>
              <w:right w:w="0" w:type="dxa"/>
            </w:tcMar>
            <w:vAlign w:val="center"/>
            <w:hideMark/>
          </w:tcPr>
          <w:p w14:paraId="4419E6F8" w14:textId="77777777" w:rsidR="00444FE0" w:rsidRPr="00785543" w:rsidRDefault="00444FE0"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Barbati</w:t>
            </w:r>
          </w:p>
        </w:tc>
      </w:tr>
      <w:tr w:rsidR="00444FE0" w:rsidRPr="00785543" w14:paraId="144CB6BF" w14:textId="77777777" w:rsidTr="00444FE0">
        <w:trPr>
          <w:tblHeader/>
        </w:trPr>
        <w:tc>
          <w:tcPr>
            <w:tcW w:w="377" w:type="dxa"/>
            <w:shd w:val="clear" w:color="auto" w:fill="auto"/>
            <w:tcMar>
              <w:top w:w="0" w:type="dxa"/>
              <w:left w:w="0" w:type="dxa"/>
              <w:bottom w:w="0" w:type="dxa"/>
              <w:right w:w="0" w:type="dxa"/>
            </w:tcMar>
            <w:vAlign w:val="center"/>
          </w:tcPr>
          <w:p w14:paraId="19E2F025" w14:textId="77777777" w:rsidR="00444FE0" w:rsidRPr="00785543" w:rsidRDefault="00444FE0" w:rsidP="007933F1">
            <w:pPr>
              <w:spacing w:after="0" w:line="240" w:lineRule="auto"/>
              <w:rPr>
                <w:rFonts w:ascii="Times New Roman" w:eastAsia="Times New Roman" w:hAnsi="Times New Roman" w:cs="Times New Roman"/>
                <w:b/>
                <w:bCs/>
                <w:color w:val="4F4F4F"/>
                <w:lang w:eastAsia="ro-RO"/>
              </w:rPr>
            </w:pPr>
          </w:p>
        </w:tc>
        <w:tc>
          <w:tcPr>
            <w:tcW w:w="3746" w:type="dxa"/>
            <w:shd w:val="clear" w:color="auto" w:fill="auto"/>
            <w:tcMar>
              <w:top w:w="0" w:type="dxa"/>
              <w:left w:w="0" w:type="dxa"/>
              <w:bottom w:w="0" w:type="dxa"/>
              <w:right w:w="0" w:type="dxa"/>
            </w:tcMar>
            <w:vAlign w:val="center"/>
          </w:tcPr>
          <w:p w14:paraId="32238313" w14:textId="77777777" w:rsidR="00444FE0" w:rsidRPr="00785543" w:rsidRDefault="00444FE0" w:rsidP="007933F1">
            <w:pPr>
              <w:spacing w:after="0" w:line="240" w:lineRule="auto"/>
              <w:rPr>
                <w:rFonts w:ascii="Times New Roman" w:eastAsia="Times New Roman" w:hAnsi="Times New Roman" w:cs="Times New Roman"/>
                <w:b/>
                <w:bCs/>
                <w:color w:val="4F4F4F"/>
                <w:lang w:eastAsia="ro-RO"/>
              </w:rPr>
            </w:pPr>
          </w:p>
        </w:tc>
        <w:tc>
          <w:tcPr>
            <w:tcW w:w="1253" w:type="dxa"/>
            <w:shd w:val="clear" w:color="auto" w:fill="auto"/>
            <w:tcMar>
              <w:top w:w="0" w:type="dxa"/>
              <w:left w:w="0" w:type="dxa"/>
              <w:bottom w:w="0" w:type="dxa"/>
              <w:right w:w="0" w:type="dxa"/>
            </w:tcMar>
            <w:vAlign w:val="center"/>
          </w:tcPr>
          <w:p w14:paraId="17683C42" w14:textId="77777777" w:rsidR="00444FE0" w:rsidRPr="0078554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14:paraId="14DC66FA" w14:textId="77777777" w:rsidR="00444FE0" w:rsidRPr="0078554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14:paraId="666744BB" w14:textId="77777777" w:rsidR="00444FE0" w:rsidRPr="0078554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14:paraId="22C4B7D1" w14:textId="77777777" w:rsidR="00444FE0" w:rsidRPr="00785543" w:rsidRDefault="00B1146C" w:rsidP="00A55123">
            <w:pPr>
              <w:spacing w:after="0" w:line="240" w:lineRule="auto"/>
              <w:jc w:val="center"/>
              <w:rPr>
                <w:rFonts w:ascii="Times New Roman" w:eastAsia="Times New Roman" w:hAnsi="Times New Roman" w:cs="Times New Roman"/>
                <w:bCs/>
                <w:lang w:eastAsia="ro-RO"/>
              </w:rPr>
            </w:pPr>
            <w:r w:rsidRPr="00785543">
              <w:rPr>
                <w:rFonts w:ascii="Times New Roman" w:eastAsia="Times New Roman" w:hAnsi="Times New Roman" w:cs="Times New Roman"/>
                <w:bCs/>
                <w:lang w:eastAsia="ro-RO"/>
              </w:rPr>
              <w:t>NA</w:t>
            </w:r>
          </w:p>
        </w:tc>
        <w:tc>
          <w:tcPr>
            <w:tcW w:w="937" w:type="dxa"/>
            <w:shd w:val="clear" w:color="auto" w:fill="auto"/>
            <w:tcMar>
              <w:top w:w="0" w:type="dxa"/>
              <w:left w:w="0" w:type="dxa"/>
              <w:bottom w:w="0" w:type="dxa"/>
              <w:right w:w="0" w:type="dxa"/>
            </w:tcMar>
            <w:vAlign w:val="center"/>
          </w:tcPr>
          <w:p w14:paraId="6FCC8665" w14:textId="77777777" w:rsidR="00444FE0" w:rsidRPr="00785543" w:rsidRDefault="00B1146C" w:rsidP="00A55123">
            <w:pPr>
              <w:spacing w:after="0" w:line="240" w:lineRule="auto"/>
              <w:jc w:val="center"/>
              <w:rPr>
                <w:rFonts w:ascii="Times New Roman" w:eastAsia="Times New Roman" w:hAnsi="Times New Roman" w:cs="Times New Roman"/>
                <w:bCs/>
                <w:lang w:eastAsia="ro-RO"/>
              </w:rPr>
            </w:pPr>
            <w:r w:rsidRPr="00785543">
              <w:rPr>
                <w:rFonts w:ascii="Times New Roman" w:eastAsia="Times New Roman" w:hAnsi="Times New Roman" w:cs="Times New Roman"/>
                <w:bCs/>
                <w:lang w:eastAsia="ro-RO"/>
              </w:rPr>
              <w:t>NA</w:t>
            </w:r>
          </w:p>
        </w:tc>
      </w:tr>
    </w:tbl>
    <w:p w14:paraId="5E0B8025" w14:textId="77777777" w:rsidR="00B36484" w:rsidRPr="00785543" w:rsidRDefault="009F73F2" w:rsidP="007933F1">
      <w:pPr>
        <w:spacing w:after="0" w:line="240" w:lineRule="auto"/>
        <w:rPr>
          <w:rFonts w:ascii="Times New Roman" w:hAnsi="Times New Roman" w:cs="Times New Roman"/>
          <w:bCs/>
          <w:color w:val="FF0000"/>
        </w:rPr>
      </w:pPr>
      <w:r w:rsidRPr="00785543">
        <w:rPr>
          <w:rFonts w:ascii="Times New Roman" w:hAnsi="Times New Roman" w:cs="Times New Roman"/>
          <w:bCs/>
          <w:color w:val="FF0000"/>
        </w:rPr>
        <w:t xml:space="preserve">Se va completa </w:t>
      </w:r>
      <w:r w:rsidR="00884166" w:rsidRPr="00785543">
        <w:rPr>
          <w:rFonts w:ascii="Times New Roman" w:hAnsi="Times New Roman" w:cs="Times New Roman"/>
          <w:bCs/>
          <w:color w:val="FF0000"/>
        </w:rPr>
        <w:t xml:space="preserve">dacă este </w:t>
      </w:r>
      <w:r w:rsidRPr="00785543">
        <w:rPr>
          <w:rFonts w:ascii="Times New Roman" w:hAnsi="Times New Roman" w:cs="Times New Roman"/>
          <w:bCs/>
          <w:color w:val="FF0000"/>
        </w:rPr>
        <w:t>caz</w:t>
      </w:r>
      <w:r w:rsidR="00884166" w:rsidRPr="00785543">
        <w:rPr>
          <w:rFonts w:ascii="Times New Roman" w:hAnsi="Times New Roman" w:cs="Times New Roman"/>
          <w:bCs/>
          <w:color w:val="FF0000"/>
        </w:rPr>
        <w:t>ul</w:t>
      </w:r>
      <w:r w:rsidRPr="00785543">
        <w:rPr>
          <w:rFonts w:ascii="Times New Roman" w:hAnsi="Times New Roman" w:cs="Times New Roman"/>
          <w:bCs/>
          <w:color w:val="FF0000"/>
        </w:rPr>
        <w:t>.</w:t>
      </w:r>
    </w:p>
    <w:p w14:paraId="7A400592" w14:textId="77777777" w:rsidR="006364EE" w:rsidRPr="00785543" w:rsidRDefault="006364EE" w:rsidP="007933F1">
      <w:pPr>
        <w:spacing w:after="0" w:line="240" w:lineRule="auto"/>
        <w:rPr>
          <w:rFonts w:ascii="Times New Roman" w:hAnsi="Times New Roman" w:cs="Times New Roman"/>
          <w:bCs/>
          <w:color w:val="FF0000"/>
        </w:rPr>
      </w:pPr>
    </w:p>
    <w:p w14:paraId="0522B518" w14:textId="77777777" w:rsidR="00B36484" w:rsidRPr="00785543"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632" w:name="_Toc446079477"/>
      <w:r w:rsidRPr="00785543">
        <w:rPr>
          <w:rFonts w:ascii="Times New Roman" w:hAnsi="Times New Roman" w:cs="Times New Roman"/>
          <w:color w:val="auto"/>
          <w:sz w:val="22"/>
          <w:szCs w:val="22"/>
        </w:rPr>
        <w:t>19</w:t>
      </w:r>
      <w:r w:rsidR="008D6AFD" w:rsidRPr="00785543">
        <w:rPr>
          <w:rFonts w:ascii="Times New Roman" w:hAnsi="Times New Roman" w:cs="Times New Roman"/>
          <w:color w:val="auto"/>
          <w:sz w:val="22"/>
          <w:szCs w:val="22"/>
        </w:rPr>
        <w:t>.</w:t>
      </w:r>
      <w:r w:rsidR="00B36484" w:rsidRPr="00785543">
        <w:rPr>
          <w:rFonts w:ascii="Times New Roman" w:hAnsi="Times New Roman" w:cs="Times New Roman"/>
          <w:color w:val="auto"/>
          <w:sz w:val="22"/>
          <w:szCs w:val="22"/>
        </w:rPr>
        <w:t xml:space="preserve"> Plan de </w:t>
      </w:r>
      <w:r w:rsidR="00C042CF" w:rsidRPr="00785543">
        <w:rPr>
          <w:rFonts w:ascii="Times New Roman" w:hAnsi="Times New Roman" w:cs="Times New Roman"/>
          <w:color w:val="auto"/>
          <w:sz w:val="22"/>
          <w:szCs w:val="22"/>
        </w:rPr>
        <w:t>achiziții</w:t>
      </w:r>
      <w:bookmarkEnd w:id="632"/>
      <w:r w:rsidR="00B36484" w:rsidRPr="00785543">
        <w:rPr>
          <w:rFonts w:ascii="Times New Roman" w:hAnsi="Times New Roman" w:cs="Times New Roman"/>
          <w:color w:val="auto"/>
          <w:sz w:val="22"/>
          <w:szCs w:val="22"/>
        </w:rPr>
        <w:t xml:space="preserve"> </w:t>
      </w:r>
    </w:p>
    <w:p w14:paraId="1F8A015C" w14:textId="77777777" w:rsidR="00C042CF" w:rsidRPr="00785543" w:rsidRDefault="00C042CF" w:rsidP="007933F1">
      <w:pPr>
        <w:shd w:val="clear" w:color="auto" w:fill="FBFBFB"/>
        <w:spacing w:after="0" w:line="240" w:lineRule="auto"/>
        <w:rPr>
          <w:rFonts w:ascii="Times New Roman" w:hAnsi="Times New Roman" w:cs="Times New Roman"/>
          <w:b/>
          <w:color w:val="262626"/>
        </w:rPr>
      </w:pPr>
    </w:p>
    <w:p w14:paraId="0C62DD46" w14:textId="77777777" w:rsidR="009A4FA9" w:rsidRPr="00785543" w:rsidRDefault="009A4FA9" w:rsidP="007933F1">
      <w:pPr>
        <w:spacing w:after="0" w:line="240" w:lineRule="auto"/>
        <w:rPr>
          <w:rFonts w:ascii="Times New Roman" w:hAnsi="Times New Roman" w:cs="Times New Roman"/>
          <w:bCs/>
          <w:color w:val="FF0000"/>
        </w:rPr>
      </w:pPr>
      <w:r w:rsidRPr="00785543">
        <w:rPr>
          <w:rFonts w:ascii="Times New Roman" w:hAnsi="Times New Roman" w:cs="Times New Roman"/>
          <w:bCs/>
          <w:color w:val="FF0000"/>
        </w:rPr>
        <w:t>Pentru Tip contract, tip procedură și monedă se selectează din nomenclator.</w:t>
      </w:r>
    </w:p>
    <w:p w14:paraId="47CF7868" w14:textId="77777777" w:rsidR="009A4FA9" w:rsidRPr="00785543" w:rsidRDefault="009A4FA9" w:rsidP="007933F1">
      <w:pPr>
        <w:shd w:val="clear" w:color="auto" w:fill="FBFBFB"/>
        <w:spacing w:after="0" w:line="240" w:lineRule="auto"/>
        <w:rPr>
          <w:rFonts w:ascii="Times New Roman" w:hAnsi="Times New Roman" w:cs="Times New Roman"/>
          <w:b/>
          <w:color w:val="262626"/>
        </w:rPr>
      </w:pPr>
      <w:r w:rsidRPr="00785543">
        <w:rPr>
          <w:rFonts w:ascii="Times New Roman" w:hAnsi="Times New Roman" w:cs="Times New Roman"/>
          <w:bCs/>
          <w:color w:val="FF0000"/>
        </w:rPr>
        <w:t>Pentru procedurile de achiziții nedemarate la data depunerii CF se vor completa doar valoarea și datele estimate de derulare</w:t>
      </w:r>
    </w:p>
    <w:p w14:paraId="7D4B0D89" w14:textId="77777777" w:rsidR="009A4FA9" w:rsidRPr="00785543" w:rsidRDefault="009A4FA9" w:rsidP="007933F1">
      <w:pPr>
        <w:shd w:val="clear" w:color="auto" w:fill="FBFBFB"/>
        <w:spacing w:after="0" w:line="240" w:lineRule="auto"/>
        <w:rPr>
          <w:rFonts w:ascii="Times New Roman" w:hAnsi="Times New Roman" w:cs="Times New Roman"/>
          <w:b/>
          <w:color w:val="2626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4"/>
        <w:gridCol w:w="773"/>
        <w:gridCol w:w="868"/>
        <w:gridCol w:w="438"/>
        <w:gridCol w:w="770"/>
        <w:gridCol w:w="770"/>
        <w:gridCol w:w="769"/>
        <w:gridCol w:w="949"/>
        <w:gridCol w:w="949"/>
        <w:gridCol w:w="867"/>
        <w:gridCol w:w="788"/>
        <w:gridCol w:w="1070"/>
        <w:gridCol w:w="21"/>
      </w:tblGrid>
      <w:tr w:rsidR="00B36484" w:rsidRPr="00785543" w14:paraId="033EEFA0" w14:textId="77777777" w:rsidTr="00C042CF">
        <w:trPr>
          <w:tblHeader/>
        </w:trPr>
        <w:tc>
          <w:tcPr>
            <w:tcW w:w="316" w:type="dxa"/>
            <w:shd w:val="clear" w:color="auto" w:fill="C4C4C4"/>
            <w:tcMar>
              <w:top w:w="0" w:type="dxa"/>
              <w:left w:w="0" w:type="dxa"/>
              <w:bottom w:w="0" w:type="dxa"/>
              <w:right w:w="0" w:type="dxa"/>
            </w:tcMar>
            <w:vAlign w:val="center"/>
            <w:hideMark/>
          </w:tcPr>
          <w:p w14:paraId="43534638"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Nr. crt.</w:t>
            </w:r>
          </w:p>
        </w:tc>
        <w:tc>
          <w:tcPr>
            <w:tcW w:w="775" w:type="dxa"/>
            <w:shd w:val="clear" w:color="auto" w:fill="C4C4C4"/>
            <w:tcMar>
              <w:top w:w="0" w:type="dxa"/>
              <w:left w:w="0" w:type="dxa"/>
              <w:bottom w:w="0" w:type="dxa"/>
              <w:right w:w="0" w:type="dxa"/>
            </w:tcMar>
            <w:vAlign w:val="center"/>
            <w:hideMark/>
          </w:tcPr>
          <w:p w14:paraId="6CB99926"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Titlu achizitie</w:t>
            </w:r>
          </w:p>
        </w:tc>
        <w:tc>
          <w:tcPr>
            <w:tcW w:w="870" w:type="dxa"/>
            <w:shd w:val="clear" w:color="auto" w:fill="C4C4C4"/>
            <w:tcMar>
              <w:top w:w="0" w:type="dxa"/>
              <w:left w:w="0" w:type="dxa"/>
              <w:bottom w:w="0" w:type="dxa"/>
              <w:right w:w="0" w:type="dxa"/>
            </w:tcMar>
            <w:vAlign w:val="center"/>
            <w:hideMark/>
          </w:tcPr>
          <w:p w14:paraId="27353999"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Descriere achizitie</w:t>
            </w:r>
          </w:p>
        </w:tc>
        <w:tc>
          <w:tcPr>
            <w:tcW w:w="390" w:type="dxa"/>
            <w:shd w:val="clear" w:color="auto" w:fill="C4C4C4"/>
            <w:tcMar>
              <w:top w:w="0" w:type="dxa"/>
              <w:left w:w="0" w:type="dxa"/>
              <w:bottom w:w="0" w:type="dxa"/>
              <w:right w:w="0" w:type="dxa"/>
            </w:tcMar>
            <w:vAlign w:val="center"/>
            <w:hideMark/>
          </w:tcPr>
          <w:p w14:paraId="3FEF608C"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CPV</w:t>
            </w:r>
          </w:p>
        </w:tc>
        <w:tc>
          <w:tcPr>
            <w:tcW w:w="778" w:type="dxa"/>
            <w:shd w:val="clear" w:color="auto" w:fill="C4C4C4"/>
            <w:tcMar>
              <w:top w:w="0" w:type="dxa"/>
              <w:left w:w="0" w:type="dxa"/>
              <w:bottom w:w="0" w:type="dxa"/>
              <w:right w:w="0" w:type="dxa"/>
            </w:tcMar>
            <w:vAlign w:val="center"/>
            <w:hideMark/>
          </w:tcPr>
          <w:p w14:paraId="5D57BD04"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Tip contract</w:t>
            </w:r>
          </w:p>
        </w:tc>
        <w:tc>
          <w:tcPr>
            <w:tcW w:w="778" w:type="dxa"/>
            <w:shd w:val="clear" w:color="auto" w:fill="C4C4C4"/>
            <w:tcMar>
              <w:top w:w="0" w:type="dxa"/>
              <w:left w:w="0" w:type="dxa"/>
              <w:bottom w:w="0" w:type="dxa"/>
              <w:right w:w="0" w:type="dxa"/>
            </w:tcMar>
            <w:vAlign w:val="center"/>
            <w:hideMark/>
          </w:tcPr>
          <w:p w14:paraId="09FB1A59"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Valoare contract</w:t>
            </w:r>
          </w:p>
        </w:tc>
        <w:tc>
          <w:tcPr>
            <w:tcW w:w="774" w:type="dxa"/>
            <w:shd w:val="clear" w:color="auto" w:fill="C4C4C4"/>
            <w:tcMar>
              <w:top w:w="0" w:type="dxa"/>
              <w:left w:w="0" w:type="dxa"/>
              <w:bottom w:w="0" w:type="dxa"/>
              <w:right w:w="0" w:type="dxa"/>
            </w:tcMar>
            <w:vAlign w:val="center"/>
            <w:hideMark/>
          </w:tcPr>
          <w:p w14:paraId="012E7E49"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Moneda</w:t>
            </w:r>
          </w:p>
        </w:tc>
        <w:tc>
          <w:tcPr>
            <w:tcW w:w="958" w:type="dxa"/>
            <w:shd w:val="clear" w:color="auto" w:fill="C4C4C4"/>
            <w:tcMar>
              <w:top w:w="0" w:type="dxa"/>
              <w:left w:w="0" w:type="dxa"/>
              <w:bottom w:w="0" w:type="dxa"/>
              <w:right w:w="0" w:type="dxa"/>
            </w:tcMar>
            <w:vAlign w:val="center"/>
            <w:hideMark/>
          </w:tcPr>
          <w:p w14:paraId="6FAF619A"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Tip procedura</w:t>
            </w:r>
          </w:p>
        </w:tc>
        <w:tc>
          <w:tcPr>
            <w:tcW w:w="958" w:type="dxa"/>
            <w:shd w:val="clear" w:color="auto" w:fill="C4C4C4"/>
            <w:tcMar>
              <w:top w:w="0" w:type="dxa"/>
              <w:left w:w="0" w:type="dxa"/>
              <w:bottom w:w="0" w:type="dxa"/>
              <w:right w:w="0" w:type="dxa"/>
            </w:tcMar>
            <w:vAlign w:val="center"/>
            <w:hideMark/>
          </w:tcPr>
          <w:p w14:paraId="36403BCC"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Data publicare procedura</w:t>
            </w:r>
          </w:p>
        </w:tc>
        <w:tc>
          <w:tcPr>
            <w:tcW w:w="872" w:type="dxa"/>
            <w:shd w:val="clear" w:color="auto" w:fill="C4C4C4"/>
            <w:tcMar>
              <w:top w:w="0" w:type="dxa"/>
              <w:left w:w="0" w:type="dxa"/>
              <w:bottom w:w="0" w:type="dxa"/>
              <w:right w:w="0" w:type="dxa"/>
            </w:tcMar>
            <w:vAlign w:val="center"/>
            <w:hideMark/>
          </w:tcPr>
          <w:p w14:paraId="5942C0DF"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Data publicare rezultat</w:t>
            </w:r>
          </w:p>
        </w:tc>
        <w:tc>
          <w:tcPr>
            <w:tcW w:w="795" w:type="dxa"/>
            <w:shd w:val="clear" w:color="auto" w:fill="C4C4C4"/>
            <w:tcMar>
              <w:top w:w="0" w:type="dxa"/>
              <w:left w:w="0" w:type="dxa"/>
              <w:bottom w:w="0" w:type="dxa"/>
              <w:right w:w="0" w:type="dxa"/>
            </w:tcMar>
            <w:vAlign w:val="center"/>
            <w:hideMark/>
          </w:tcPr>
          <w:p w14:paraId="70EE1AF4"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Data semnare contract</w:t>
            </w:r>
          </w:p>
        </w:tc>
        <w:tc>
          <w:tcPr>
            <w:tcW w:w="1080" w:type="dxa"/>
            <w:shd w:val="clear" w:color="auto" w:fill="C4C4C4"/>
            <w:tcMar>
              <w:top w:w="0" w:type="dxa"/>
              <w:left w:w="0" w:type="dxa"/>
              <w:bottom w:w="0" w:type="dxa"/>
              <w:right w:w="0" w:type="dxa"/>
            </w:tcMar>
            <w:vAlign w:val="center"/>
            <w:hideMark/>
          </w:tcPr>
          <w:p w14:paraId="798CEAB6"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Data transmitere J.O.U.E</w:t>
            </w:r>
          </w:p>
        </w:tc>
        <w:tc>
          <w:tcPr>
            <w:tcW w:w="22" w:type="dxa"/>
            <w:shd w:val="clear" w:color="auto" w:fill="C4C4C4"/>
            <w:tcMar>
              <w:top w:w="0" w:type="dxa"/>
              <w:left w:w="0" w:type="dxa"/>
              <w:bottom w:w="0" w:type="dxa"/>
              <w:right w:w="0" w:type="dxa"/>
            </w:tcMar>
            <w:vAlign w:val="center"/>
            <w:hideMark/>
          </w:tcPr>
          <w:p w14:paraId="2E1553DC" w14:textId="77777777" w:rsidR="00B36484" w:rsidRPr="00785543" w:rsidRDefault="00B36484" w:rsidP="007933F1">
            <w:pPr>
              <w:spacing w:after="0" w:line="240" w:lineRule="auto"/>
              <w:rPr>
                <w:rFonts w:ascii="Times New Roman" w:hAnsi="Times New Roman" w:cs="Times New Roman"/>
                <w:b/>
                <w:bCs/>
                <w:color w:val="4F4F4F"/>
              </w:rPr>
            </w:pPr>
          </w:p>
        </w:tc>
      </w:tr>
      <w:tr w:rsidR="00B36484" w:rsidRPr="00785543" w14:paraId="275DC57E" w14:textId="77777777" w:rsidTr="00C042CF">
        <w:trPr>
          <w:tblHeader/>
        </w:trPr>
        <w:tc>
          <w:tcPr>
            <w:tcW w:w="316" w:type="dxa"/>
            <w:shd w:val="clear" w:color="auto" w:fill="auto"/>
            <w:tcMar>
              <w:top w:w="0" w:type="dxa"/>
              <w:left w:w="0" w:type="dxa"/>
              <w:bottom w:w="0" w:type="dxa"/>
              <w:right w:w="0" w:type="dxa"/>
            </w:tcMar>
            <w:vAlign w:val="center"/>
          </w:tcPr>
          <w:p w14:paraId="207B724B"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775" w:type="dxa"/>
            <w:shd w:val="clear" w:color="auto" w:fill="auto"/>
            <w:tcMar>
              <w:top w:w="0" w:type="dxa"/>
              <w:left w:w="0" w:type="dxa"/>
              <w:bottom w:w="0" w:type="dxa"/>
              <w:right w:w="0" w:type="dxa"/>
            </w:tcMar>
            <w:vAlign w:val="center"/>
          </w:tcPr>
          <w:p w14:paraId="3ADC5E52"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870" w:type="dxa"/>
            <w:shd w:val="clear" w:color="auto" w:fill="auto"/>
            <w:tcMar>
              <w:top w:w="0" w:type="dxa"/>
              <w:left w:w="0" w:type="dxa"/>
              <w:bottom w:w="0" w:type="dxa"/>
              <w:right w:w="0" w:type="dxa"/>
            </w:tcMar>
            <w:vAlign w:val="center"/>
          </w:tcPr>
          <w:p w14:paraId="331B4DAD"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390" w:type="dxa"/>
            <w:shd w:val="clear" w:color="auto" w:fill="auto"/>
            <w:tcMar>
              <w:top w:w="0" w:type="dxa"/>
              <w:left w:w="0" w:type="dxa"/>
              <w:bottom w:w="0" w:type="dxa"/>
              <w:right w:w="0" w:type="dxa"/>
            </w:tcMar>
            <w:vAlign w:val="center"/>
          </w:tcPr>
          <w:p w14:paraId="397FB02D"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14:paraId="72968F61"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14:paraId="15075EB2"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774" w:type="dxa"/>
            <w:shd w:val="clear" w:color="auto" w:fill="auto"/>
            <w:tcMar>
              <w:top w:w="0" w:type="dxa"/>
              <w:left w:w="0" w:type="dxa"/>
              <w:bottom w:w="0" w:type="dxa"/>
              <w:right w:w="0" w:type="dxa"/>
            </w:tcMar>
            <w:vAlign w:val="center"/>
          </w:tcPr>
          <w:p w14:paraId="56C8A037"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14:paraId="69B737BE"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14:paraId="34E26517"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872" w:type="dxa"/>
            <w:shd w:val="clear" w:color="auto" w:fill="auto"/>
            <w:tcMar>
              <w:top w:w="0" w:type="dxa"/>
              <w:left w:w="0" w:type="dxa"/>
              <w:bottom w:w="0" w:type="dxa"/>
              <w:right w:w="0" w:type="dxa"/>
            </w:tcMar>
            <w:vAlign w:val="center"/>
          </w:tcPr>
          <w:p w14:paraId="6C4D00DD"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795" w:type="dxa"/>
            <w:shd w:val="clear" w:color="auto" w:fill="auto"/>
            <w:tcMar>
              <w:top w:w="0" w:type="dxa"/>
              <w:left w:w="0" w:type="dxa"/>
              <w:bottom w:w="0" w:type="dxa"/>
              <w:right w:w="0" w:type="dxa"/>
            </w:tcMar>
            <w:vAlign w:val="center"/>
          </w:tcPr>
          <w:p w14:paraId="6127127F"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1080" w:type="dxa"/>
            <w:shd w:val="clear" w:color="auto" w:fill="auto"/>
            <w:tcMar>
              <w:top w:w="0" w:type="dxa"/>
              <w:left w:w="0" w:type="dxa"/>
              <w:bottom w:w="0" w:type="dxa"/>
              <w:right w:w="0" w:type="dxa"/>
            </w:tcMar>
            <w:vAlign w:val="center"/>
          </w:tcPr>
          <w:p w14:paraId="32FD87DA"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22" w:type="dxa"/>
            <w:shd w:val="clear" w:color="auto" w:fill="auto"/>
            <w:tcMar>
              <w:top w:w="0" w:type="dxa"/>
              <w:left w:w="0" w:type="dxa"/>
              <w:bottom w:w="0" w:type="dxa"/>
              <w:right w:w="0" w:type="dxa"/>
            </w:tcMar>
            <w:vAlign w:val="center"/>
          </w:tcPr>
          <w:p w14:paraId="43517762" w14:textId="77777777" w:rsidR="00B36484" w:rsidRPr="00785543" w:rsidRDefault="00B36484" w:rsidP="007933F1">
            <w:pPr>
              <w:spacing w:after="0" w:line="240" w:lineRule="auto"/>
              <w:rPr>
                <w:rFonts w:ascii="Times New Roman" w:hAnsi="Times New Roman" w:cs="Times New Roman"/>
                <w:b/>
                <w:bCs/>
                <w:color w:val="4F4F4F"/>
              </w:rPr>
            </w:pPr>
          </w:p>
        </w:tc>
      </w:tr>
    </w:tbl>
    <w:p w14:paraId="536E32E9" w14:textId="77777777" w:rsidR="00B36484" w:rsidRPr="00785543" w:rsidRDefault="00B36484" w:rsidP="007933F1">
      <w:pPr>
        <w:spacing w:after="0" w:line="240" w:lineRule="auto"/>
        <w:rPr>
          <w:rFonts w:ascii="Times New Roman" w:hAnsi="Times New Roman" w:cs="Times New Roman"/>
        </w:rPr>
      </w:pPr>
    </w:p>
    <w:p w14:paraId="45A40111" w14:textId="77777777" w:rsidR="00B36484"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633" w:name="_Toc446079478"/>
      <w:r w:rsidRPr="00785543">
        <w:rPr>
          <w:rFonts w:ascii="Times New Roman" w:hAnsi="Times New Roman" w:cs="Times New Roman"/>
          <w:color w:val="auto"/>
          <w:sz w:val="22"/>
          <w:szCs w:val="22"/>
        </w:rPr>
        <w:t>2</w:t>
      </w:r>
      <w:r w:rsidR="00C00C95" w:rsidRPr="00785543">
        <w:rPr>
          <w:rFonts w:ascii="Times New Roman" w:hAnsi="Times New Roman" w:cs="Times New Roman"/>
          <w:color w:val="auto"/>
          <w:sz w:val="22"/>
          <w:szCs w:val="22"/>
        </w:rPr>
        <w:t>0</w:t>
      </w:r>
      <w:r w:rsidR="008D6AFD" w:rsidRPr="00785543">
        <w:rPr>
          <w:rFonts w:ascii="Times New Roman" w:hAnsi="Times New Roman" w:cs="Times New Roman"/>
          <w:color w:val="auto"/>
          <w:sz w:val="22"/>
          <w:szCs w:val="22"/>
        </w:rPr>
        <w:t>.</w:t>
      </w:r>
      <w:r w:rsidR="00B36484" w:rsidRPr="00785543">
        <w:rPr>
          <w:rFonts w:ascii="Times New Roman" w:hAnsi="Times New Roman" w:cs="Times New Roman"/>
          <w:color w:val="auto"/>
          <w:sz w:val="22"/>
          <w:szCs w:val="22"/>
        </w:rPr>
        <w:t xml:space="preserve"> Resurse umane implicate</w:t>
      </w:r>
      <w:bookmarkEnd w:id="633"/>
      <w:r w:rsidR="00B36484" w:rsidRPr="00785543">
        <w:rPr>
          <w:rFonts w:ascii="Times New Roman" w:hAnsi="Times New Roman" w:cs="Times New Roman"/>
          <w:color w:val="auto"/>
          <w:sz w:val="22"/>
          <w:szCs w:val="22"/>
        </w:rPr>
        <w:t xml:space="preserve"> </w:t>
      </w:r>
    </w:p>
    <w:p w14:paraId="3FC9BCA5" w14:textId="77777777" w:rsidR="00B36484" w:rsidRPr="00785543" w:rsidRDefault="00B36484" w:rsidP="007933F1">
      <w:pPr>
        <w:shd w:val="clear" w:color="auto" w:fill="FBFBFB"/>
        <w:spacing w:after="0" w:line="240" w:lineRule="auto"/>
        <w:rPr>
          <w:rFonts w:ascii="Times New Roman" w:eastAsia="Times New Roman" w:hAnsi="Times New Roman" w:cs="Times New Roman"/>
          <w:bCs/>
          <w:color w:val="262626"/>
          <w:lang w:eastAsia="ro-RO"/>
        </w:rPr>
      </w:pPr>
    </w:p>
    <w:p w14:paraId="3956ED1E" w14:textId="77777777" w:rsidR="00B36484" w:rsidRPr="00785543" w:rsidRDefault="00B36484" w:rsidP="007933F1">
      <w:pPr>
        <w:shd w:val="clear" w:color="auto" w:fill="FBFBFB"/>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Cs/>
          <w:color w:val="262626"/>
          <w:lang w:eastAsia="ro-RO"/>
        </w:rPr>
        <w:t>Resurse umane implicate</w:t>
      </w:r>
    </w:p>
    <w:p w14:paraId="56D3764F" w14:textId="77777777" w:rsidR="006364EE" w:rsidRPr="00785543" w:rsidRDefault="006364EE" w:rsidP="007933F1">
      <w:pPr>
        <w:shd w:val="clear" w:color="auto" w:fill="FBFBFB"/>
        <w:spacing w:after="0" w:line="240" w:lineRule="auto"/>
        <w:rPr>
          <w:rFonts w:ascii="Times New Roman" w:eastAsia="Times New Roman" w:hAnsi="Times New Roman" w:cs="Times New Roman"/>
          <w:color w:val="262626"/>
          <w:lang w:eastAsia="ro-RO"/>
        </w:rPr>
      </w:pPr>
    </w:p>
    <w:tbl>
      <w:tblPr>
        <w:tblStyle w:val="TableGrid"/>
        <w:tblW w:w="0" w:type="auto"/>
        <w:tblLook w:val="04A0" w:firstRow="1" w:lastRow="0" w:firstColumn="1" w:lastColumn="0" w:noHBand="0" w:noVBand="1"/>
      </w:tblPr>
      <w:tblGrid>
        <w:gridCol w:w="9288"/>
      </w:tblGrid>
      <w:tr w:rsidR="00B36484" w:rsidRPr="00785543" w14:paraId="2E663B70" w14:textId="77777777" w:rsidTr="00B36484">
        <w:tc>
          <w:tcPr>
            <w:tcW w:w="9288" w:type="dxa"/>
          </w:tcPr>
          <w:p w14:paraId="096E8972" w14:textId="77777777" w:rsidR="00B36484" w:rsidRPr="00785543" w:rsidRDefault="00444FE0" w:rsidP="007933F1">
            <w:pPr>
              <w:jc w:val="both"/>
              <w:rPr>
                <w:rFonts w:ascii="Times New Roman" w:hAnsi="Times New Roman" w:cs="Times New Roman"/>
                <w:b/>
                <w:bCs/>
                <w:i/>
                <w:color w:val="FF0000"/>
              </w:rPr>
            </w:pPr>
            <w:r w:rsidRPr="00785543">
              <w:rPr>
                <w:rFonts w:ascii="Times New Roman" w:hAnsi="Times New Roman" w:cs="Times New Roman"/>
                <w:b/>
                <w:bCs/>
                <w:i/>
                <w:color w:val="FF0000"/>
              </w:rPr>
              <w:t>Se completează pentru toţi experţii cu următoarele informaţii</w:t>
            </w:r>
            <w:r w:rsidR="00C042CF" w:rsidRPr="00785543">
              <w:rPr>
                <w:rFonts w:ascii="Times New Roman" w:hAnsi="Times New Roman" w:cs="Times New Roman"/>
                <w:b/>
                <w:bCs/>
                <w:i/>
                <w:color w:val="FF0000"/>
              </w:rPr>
              <w:t xml:space="preserve">: rol în proiect, iar codul ocupațional se selectează din nomenclator. </w:t>
            </w:r>
          </w:p>
          <w:p w14:paraId="709B9E99" w14:textId="77777777" w:rsidR="00C042CF" w:rsidRPr="00785543" w:rsidRDefault="00C042CF" w:rsidP="007933F1">
            <w:pPr>
              <w:jc w:val="both"/>
              <w:rPr>
                <w:rFonts w:ascii="Times New Roman" w:hAnsi="Times New Roman" w:cs="Times New Roman"/>
                <w:b/>
                <w:bCs/>
                <w:i/>
                <w:color w:val="FF0000"/>
              </w:rPr>
            </w:pPr>
          </w:p>
          <w:tbl>
            <w:tblPr>
              <w:tblStyle w:val="TableGrid"/>
              <w:tblW w:w="0" w:type="auto"/>
              <w:jc w:val="center"/>
              <w:tblLook w:val="04A0" w:firstRow="1" w:lastRow="0" w:firstColumn="1" w:lastColumn="0" w:noHBand="0" w:noVBand="1"/>
            </w:tblPr>
            <w:tblGrid>
              <w:gridCol w:w="2286"/>
              <w:gridCol w:w="6776"/>
            </w:tblGrid>
            <w:tr w:rsidR="00AC0FCB" w:rsidRPr="00785543" w14:paraId="782A8694" w14:textId="77777777" w:rsidTr="00010F76">
              <w:trPr>
                <w:jc w:val="center"/>
              </w:trPr>
              <w:tc>
                <w:tcPr>
                  <w:tcW w:w="9062" w:type="dxa"/>
                  <w:gridSpan w:val="2"/>
                  <w:tcBorders>
                    <w:top w:val="single" w:sz="4" w:space="0" w:color="auto"/>
                  </w:tcBorders>
                  <w:shd w:val="clear" w:color="auto" w:fill="B8CCE4" w:themeFill="accent1" w:themeFillTint="66"/>
                </w:tcPr>
                <w:p w14:paraId="1D2038AA" w14:textId="77777777" w:rsidR="00AC0FCB" w:rsidRPr="00785543" w:rsidRDefault="00AC0FCB" w:rsidP="007933F1">
                  <w:pPr>
                    <w:jc w:val="center"/>
                    <w:rPr>
                      <w:rFonts w:ascii="Times New Roman" w:hAnsi="Times New Roman" w:cs="Times New Roman"/>
                      <w:b/>
                      <w:bCs/>
                      <w:color w:val="FF0000"/>
                      <w:sz w:val="18"/>
                      <w:szCs w:val="18"/>
                    </w:rPr>
                  </w:pPr>
                  <w:r w:rsidRPr="00785543">
                    <w:rPr>
                      <w:rFonts w:ascii="Times New Roman" w:hAnsi="Times New Roman" w:cs="Times New Roman"/>
                      <w:b/>
                      <w:bCs/>
                      <w:color w:val="FF0000"/>
                      <w:sz w:val="18"/>
                      <w:szCs w:val="18"/>
                    </w:rPr>
                    <w:t xml:space="preserve">CERINŢE FIŞA POSTULUI </w:t>
                  </w:r>
                </w:p>
              </w:tc>
            </w:tr>
            <w:tr w:rsidR="00AC0FCB" w:rsidRPr="00785543" w14:paraId="684BE703" w14:textId="77777777" w:rsidTr="00010F76">
              <w:trPr>
                <w:jc w:val="center"/>
              </w:trPr>
              <w:tc>
                <w:tcPr>
                  <w:tcW w:w="9062" w:type="dxa"/>
                  <w:gridSpan w:val="2"/>
                </w:tcPr>
                <w:p w14:paraId="1279DE25"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EDUCAȚIE SOLICITATA</w:t>
                  </w:r>
                </w:p>
              </w:tc>
            </w:tr>
            <w:tr w:rsidR="00AC0FCB" w:rsidRPr="00785543" w14:paraId="388A11DE" w14:textId="77777777" w:rsidTr="00010F76">
              <w:trPr>
                <w:jc w:val="center"/>
              </w:trPr>
              <w:tc>
                <w:tcPr>
                  <w:tcW w:w="2286" w:type="dxa"/>
                </w:tcPr>
                <w:p w14:paraId="42EA596C"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 xml:space="preserve">Descriere </w:t>
                  </w:r>
                </w:p>
              </w:tc>
              <w:tc>
                <w:tcPr>
                  <w:tcW w:w="6776" w:type="dxa"/>
                </w:tcPr>
                <w:p w14:paraId="33755D53"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785543" w14:paraId="2D975785" w14:textId="77777777" w:rsidTr="00010F76">
              <w:trPr>
                <w:jc w:val="center"/>
              </w:trPr>
              <w:tc>
                <w:tcPr>
                  <w:tcW w:w="2286" w:type="dxa"/>
                </w:tcPr>
                <w:p w14:paraId="23DC4DE3"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Durata solicitată</w:t>
                  </w:r>
                </w:p>
              </w:tc>
              <w:tc>
                <w:tcPr>
                  <w:tcW w:w="6776" w:type="dxa"/>
                </w:tcPr>
                <w:p w14:paraId="55A4C7F1"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785543" w14:paraId="43C8268E" w14:textId="77777777" w:rsidTr="00010F76">
              <w:trPr>
                <w:jc w:val="center"/>
              </w:trPr>
              <w:tc>
                <w:tcPr>
                  <w:tcW w:w="9062" w:type="dxa"/>
                  <w:gridSpan w:val="2"/>
                </w:tcPr>
                <w:p w14:paraId="22056388"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EXPERIENȚA</w:t>
                  </w:r>
                  <w:r w:rsidRPr="00785543">
                    <w:rPr>
                      <w:rFonts w:ascii="Times New Roman" w:eastAsiaTheme="minorHAnsi" w:hAnsi="Times New Roman" w:cs="Times New Roman"/>
                      <w:b/>
                      <w:color w:val="FF0000"/>
                      <w:sz w:val="18"/>
                      <w:szCs w:val="18"/>
                      <w:shd w:val="clear" w:color="auto" w:fill="auto"/>
                      <w:lang w:eastAsia="en-US"/>
                    </w:rPr>
                    <w:t xml:space="preserve"> </w:t>
                  </w:r>
                  <w:r w:rsidRPr="00785543">
                    <w:rPr>
                      <w:rFonts w:ascii="Times New Roman" w:hAnsi="Times New Roman" w:cs="Times New Roman"/>
                      <w:b/>
                      <w:i w:val="0"/>
                      <w:iCs w:val="0"/>
                      <w:color w:val="FF0000"/>
                      <w:sz w:val="18"/>
                      <w:szCs w:val="18"/>
                      <w:shd w:val="clear" w:color="auto" w:fill="auto"/>
                    </w:rPr>
                    <w:t>SOLICITATA</w:t>
                  </w:r>
                </w:p>
              </w:tc>
            </w:tr>
            <w:tr w:rsidR="00AC0FCB" w:rsidRPr="00785543" w14:paraId="6BC38F46" w14:textId="77777777" w:rsidTr="00010F76">
              <w:trPr>
                <w:jc w:val="center"/>
              </w:trPr>
              <w:tc>
                <w:tcPr>
                  <w:tcW w:w="2286" w:type="dxa"/>
                </w:tcPr>
                <w:p w14:paraId="707C00BB"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 xml:space="preserve">Descriere </w:t>
                  </w:r>
                </w:p>
              </w:tc>
              <w:tc>
                <w:tcPr>
                  <w:tcW w:w="6776" w:type="dxa"/>
                </w:tcPr>
                <w:p w14:paraId="6034FC65"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785543" w14:paraId="44955881" w14:textId="77777777" w:rsidTr="00010F76">
              <w:trPr>
                <w:jc w:val="center"/>
              </w:trPr>
              <w:tc>
                <w:tcPr>
                  <w:tcW w:w="2286" w:type="dxa"/>
                </w:tcPr>
                <w:p w14:paraId="485C4F70"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Durată solicitată</w:t>
                  </w:r>
                </w:p>
              </w:tc>
              <w:tc>
                <w:tcPr>
                  <w:tcW w:w="6776" w:type="dxa"/>
                </w:tcPr>
                <w:p w14:paraId="186061D1"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785543" w14:paraId="0208C07F" w14:textId="77777777" w:rsidTr="00010F76">
              <w:trPr>
                <w:jc w:val="center"/>
              </w:trPr>
              <w:tc>
                <w:tcPr>
                  <w:tcW w:w="9062" w:type="dxa"/>
                  <w:gridSpan w:val="2"/>
                </w:tcPr>
                <w:p w14:paraId="307134F1"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COMPETENȚE</w:t>
                  </w:r>
                  <w:r w:rsidRPr="00785543">
                    <w:rPr>
                      <w:rFonts w:ascii="Times New Roman" w:eastAsiaTheme="minorHAnsi" w:hAnsi="Times New Roman" w:cs="Times New Roman"/>
                      <w:b/>
                      <w:color w:val="FF0000"/>
                      <w:sz w:val="18"/>
                      <w:szCs w:val="18"/>
                      <w:shd w:val="clear" w:color="auto" w:fill="auto"/>
                      <w:lang w:eastAsia="en-US"/>
                    </w:rPr>
                    <w:t xml:space="preserve"> </w:t>
                  </w:r>
                  <w:r w:rsidRPr="00785543">
                    <w:rPr>
                      <w:rFonts w:ascii="Times New Roman" w:hAnsi="Times New Roman" w:cs="Times New Roman"/>
                      <w:b/>
                      <w:i w:val="0"/>
                      <w:iCs w:val="0"/>
                      <w:color w:val="FF0000"/>
                      <w:sz w:val="18"/>
                      <w:szCs w:val="18"/>
                      <w:shd w:val="clear" w:color="auto" w:fill="auto"/>
                    </w:rPr>
                    <w:t>SOLICITATE</w:t>
                  </w:r>
                </w:p>
              </w:tc>
            </w:tr>
            <w:tr w:rsidR="00AC0FCB" w:rsidRPr="00785543" w14:paraId="2F2742C4" w14:textId="77777777" w:rsidTr="00010F76">
              <w:trPr>
                <w:jc w:val="center"/>
              </w:trPr>
              <w:tc>
                <w:tcPr>
                  <w:tcW w:w="2286" w:type="dxa"/>
                </w:tcPr>
                <w:p w14:paraId="24CD6B6E"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Descriere</w:t>
                  </w:r>
                </w:p>
              </w:tc>
              <w:tc>
                <w:tcPr>
                  <w:tcW w:w="6776" w:type="dxa"/>
                </w:tcPr>
                <w:p w14:paraId="779F23A4"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Se va completa cu descrierea competenței specifice</w:t>
                  </w:r>
                </w:p>
              </w:tc>
            </w:tr>
            <w:tr w:rsidR="00AC0FCB" w:rsidRPr="00785543" w14:paraId="79ADA99A" w14:textId="77777777" w:rsidTr="00010F76">
              <w:trPr>
                <w:jc w:val="center"/>
              </w:trPr>
              <w:tc>
                <w:tcPr>
                  <w:tcW w:w="9062" w:type="dxa"/>
                  <w:gridSpan w:val="2"/>
                </w:tcPr>
                <w:p w14:paraId="10391A2B"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LIMBI STRAINE SOLICITATE</w:t>
                  </w:r>
                </w:p>
              </w:tc>
            </w:tr>
            <w:tr w:rsidR="00AC0FCB" w:rsidRPr="00785543" w14:paraId="38DBF90B" w14:textId="77777777" w:rsidTr="00010F76">
              <w:trPr>
                <w:jc w:val="center"/>
              </w:trPr>
              <w:tc>
                <w:tcPr>
                  <w:tcW w:w="2286" w:type="dxa"/>
                </w:tcPr>
                <w:p w14:paraId="16506BD0"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Limba 1</w:t>
                  </w:r>
                </w:p>
              </w:tc>
              <w:tc>
                <w:tcPr>
                  <w:tcW w:w="6776" w:type="dxa"/>
                </w:tcPr>
                <w:p w14:paraId="2644CF93"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785543" w14:paraId="4C2E5735" w14:textId="77777777" w:rsidTr="00010F76">
              <w:trPr>
                <w:jc w:val="center"/>
              </w:trPr>
              <w:tc>
                <w:tcPr>
                  <w:tcW w:w="2286" w:type="dxa"/>
                </w:tcPr>
                <w:p w14:paraId="69EDEF23"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 xml:space="preserve">Înțelegere </w:t>
                  </w:r>
                </w:p>
              </w:tc>
              <w:tc>
                <w:tcPr>
                  <w:tcW w:w="6776" w:type="dxa"/>
                </w:tcPr>
                <w:p w14:paraId="67FC113E"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Se va detalia nivelul de audiție și scriere</w:t>
                  </w:r>
                </w:p>
              </w:tc>
            </w:tr>
            <w:tr w:rsidR="00AC0FCB" w:rsidRPr="00785543" w14:paraId="6F8CEA3B" w14:textId="77777777" w:rsidTr="00010F76">
              <w:trPr>
                <w:jc w:val="center"/>
              </w:trPr>
              <w:tc>
                <w:tcPr>
                  <w:tcW w:w="2286" w:type="dxa"/>
                </w:tcPr>
                <w:p w14:paraId="28D4645F"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Vorbire</w:t>
                  </w:r>
                </w:p>
              </w:tc>
              <w:tc>
                <w:tcPr>
                  <w:tcW w:w="6776" w:type="dxa"/>
                </w:tcPr>
                <w:p w14:paraId="771B5B5D"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Se va detalia nivelul de conversatie si pronuntie</w:t>
                  </w:r>
                </w:p>
              </w:tc>
            </w:tr>
            <w:tr w:rsidR="00AC0FCB" w:rsidRPr="00785543" w14:paraId="7CA7CA06" w14:textId="77777777" w:rsidTr="00010F76">
              <w:trPr>
                <w:jc w:val="center"/>
              </w:trPr>
              <w:tc>
                <w:tcPr>
                  <w:tcW w:w="2286" w:type="dxa"/>
                </w:tcPr>
                <w:p w14:paraId="0C02C58F"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Scriere</w:t>
                  </w:r>
                </w:p>
              </w:tc>
              <w:tc>
                <w:tcPr>
                  <w:tcW w:w="6776" w:type="dxa"/>
                </w:tcPr>
                <w:p w14:paraId="6161B69F"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Se va detalia nivelul de scriere</w:t>
                  </w:r>
                </w:p>
              </w:tc>
            </w:tr>
            <w:tr w:rsidR="00AC0FCB" w:rsidRPr="00785543" w14:paraId="75036B28" w14:textId="77777777" w:rsidTr="00010F76">
              <w:trPr>
                <w:jc w:val="center"/>
              </w:trPr>
              <w:tc>
                <w:tcPr>
                  <w:tcW w:w="9062" w:type="dxa"/>
                  <w:gridSpan w:val="2"/>
                  <w:shd w:val="clear" w:color="auto" w:fill="C6D9F1" w:themeFill="text2" w:themeFillTint="33"/>
                </w:tcPr>
                <w:p w14:paraId="4BFE4755" w14:textId="77777777" w:rsidR="00AC0FCB" w:rsidRPr="00785543" w:rsidRDefault="00AC0FCB" w:rsidP="007933F1">
                  <w:pPr>
                    <w:jc w:val="center"/>
                    <w:rPr>
                      <w:rFonts w:ascii="Times New Roman" w:hAnsi="Times New Roman" w:cs="Times New Roman"/>
                      <w:b/>
                      <w:bCs/>
                      <w:color w:val="FF0000"/>
                      <w:sz w:val="18"/>
                      <w:szCs w:val="18"/>
                    </w:rPr>
                  </w:pPr>
                  <w:r w:rsidRPr="00785543">
                    <w:rPr>
                      <w:rFonts w:ascii="Times New Roman" w:hAnsi="Times New Roman" w:cs="Times New Roman"/>
                      <w:b/>
                      <w:bCs/>
                      <w:color w:val="FF0000"/>
                      <w:sz w:val="18"/>
                      <w:szCs w:val="18"/>
                    </w:rPr>
                    <w:t>CURRICULUM VITAE</w:t>
                  </w:r>
                </w:p>
              </w:tc>
            </w:tr>
            <w:tr w:rsidR="00AC0FCB" w:rsidRPr="00785543" w14:paraId="7B913C90" w14:textId="77777777" w:rsidTr="00010F76">
              <w:trPr>
                <w:jc w:val="center"/>
              </w:trPr>
              <w:tc>
                <w:tcPr>
                  <w:tcW w:w="9062" w:type="dxa"/>
                  <w:gridSpan w:val="2"/>
                </w:tcPr>
                <w:p w14:paraId="1F32D139"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Comepetente</w:t>
                  </w:r>
                </w:p>
              </w:tc>
            </w:tr>
            <w:tr w:rsidR="00AC0FCB" w:rsidRPr="00785543" w14:paraId="72AB3A4C" w14:textId="77777777" w:rsidTr="00010F76">
              <w:trPr>
                <w:jc w:val="center"/>
              </w:trPr>
              <w:tc>
                <w:tcPr>
                  <w:tcW w:w="2286" w:type="dxa"/>
                </w:tcPr>
                <w:p w14:paraId="0DCD5DBF"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Nume</w:t>
                  </w:r>
                </w:p>
              </w:tc>
              <w:tc>
                <w:tcPr>
                  <w:tcW w:w="6776" w:type="dxa"/>
                </w:tcPr>
                <w:p w14:paraId="1A921E90"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2B942248" w14:textId="77777777" w:rsidTr="00010F76">
              <w:trPr>
                <w:jc w:val="center"/>
              </w:trPr>
              <w:tc>
                <w:tcPr>
                  <w:tcW w:w="2286" w:type="dxa"/>
                </w:tcPr>
                <w:p w14:paraId="2DE87A75"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 xml:space="preserve">Prenume </w:t>
                  </w:r>
                </w:p>
              </w:tc>
              <w:tc>
                <w:tcPr>
                  <w:tcW w:w="6776" w:type="dxa"/>
                </w:tcPr>
                <w:p w14:paraId="4AAEB64A"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06DAD24A" w14:textId="77777777" w:rsidTr="00010F76">
              <w:trPr>
                <w:jc w:val="center"/>
              </w:trPr>
              <w:tc>
                <w:tcPr>
                  <w:tcW w:w="2286" w:type="dxa"/>
                </w:tcPr>
                <w:p w14:paraId="6CF3DF1F"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Data nasterii</w:t>
                  </w:r>
                </w:p>
              </w:tc>
              <w:tc>
                <w:tcPr>
                  <w:tcW w:w="6776" w:type="dxa"/>
                </w:tcPr>
                <w:p w14:paraId="62C3A697"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4E1C5108" w14:textId="77777777" w:rsidTr="00010F76">
              <w:trPr>
                <w:jc w:val="center"/>
              </w:trPr>
              <w:tc>
                <w:tcPr>
                  <w:tcW w:w="2286" w:type="dxa"/>
                </w:tcPr>
                <w:p w14:paraId="13C215C9"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Tara</w:t>
                  </w:r>
                </w:p>
              </w:tc>
              <w:tc>
                <w:tcPr>
                  <w:tcW w:w="6776" w:type="dxa"/>
                </w:tcPr>
                <w:p w14:paraId="17CA7CA4"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411B5566" w14:textId="77777777" w:rsidTr="00010F76">
              <w:trPr>
                <w:jc w:val="center"/>
              </w:trPr>
              <w:tc>
                <w:tcPr>
                  <w:tcW w:w="2286" w:type="dxa"/>
                </w:tcPr>
                <w:p w14:paraId="2F5D7540"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Telefon</w:t>
                  </w:r>
                </w:p>
              </w:tc>
              <w:tc>
                <w:tcPr>
                  <w:tcW w:w="6776" w:type="dxa"/>
                </w:tcPr>
                <w:p w14:paraId="2F67EDD2"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23284072" w14:textId="77777777" w:rsidTr="00010F76">
              <w:trPr>
                <w:jc w:val="center"/>
              </w:trPr>
              <w:tc>
                <w:tcPr>
                  <w:tcW w:w="2286" w:type="dxa"/>
                </w:tcPr>
                <w:p w14:paraId="50A8082A"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Fax</w:t>
                  </w:r>
                </w:p>
              </w:tc>
              <w:tc>
                <w:tcPr>
                  <w:tcW w:w="6776" w:type="dxa"/>
                </w:tcPr>
                <w:p w14:paraId="594E127E"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552EA1AD" w14:textId="77777777" w:rsidTr="00010F76">
              <w:trPr>
                <w:jc w:val="center"/>
              </w:trPr>
              <w:tc>
                <w:tcPr>
                  <w:tcW w:w="2286" w:type="dxa"/>
                </w:tcPr>
                <w:p w14:paraId="5A3D12A1"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Email</w:t>
                  </w:r>
                </w:p>
              </w:tc>
              <w:tc>
                <w:tcPr>
                  <w:tcW w:w="6776" w:type="dxa"/>
                </w:tcPr>
                <w:p w14:paraId="740093AF"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26EC8AAE" w14:textId="77777777" w:rsidTr="00010F76">
              <w:trPr>
                <w:jc w:val="center"/>
              </w:trPr>
              <w:tc>
                <w:tcPr>
                  <w:tcW w:w="9062" w:type="dxa"/>
                  <w:gridSpan w:val="2"/>
                </w:tcPr>
                <w:p w14:paraId="78FD427C"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EDUCAŢIE</w:t>
                  </w:r>
                </w:p>
              </w:tc>
            </w:tr>
            <w:tr w:rsidR="00AC0FCB" w:rsidRPr="00785543" w14:paraId="0DD3BF44" w14:textId="77777777" w:rsidTr="00010F76">
              <w:trPr>
                <w:jc w:val="center"/>
              </w:trPr>
              <w:tc>
                <w:tcPr>
                  <w:tcW w:w="2286" w:type="dxa"/>
                </w:tcPr>
                <w:p w14:paraId="5B9103F6"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Data începerii</w:t>
                  </w:r>
                </w:p>
              </w:tc>
              <w:tc>
                <w:tcPr>
                  <w:tcW w:w="6776" w:type="dxa"/>
                </w:tcPr>
                <w:p w14:paraId="6551CA88"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566BC1E3" w14:textId="77777777" w:rsidTr="00010F76">
              <w:trPr>
                <w:jc w:val="center"/>
              </w:trPr>
              <w:tc>
                <w:tcPr>
                  <w:tcW w:w="2286" w:type="dxa"/>
                </w:tcPr>
                <w:p w14:paraId="0F5D50D9"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Data finalizării</w:t>
                  </w:r>
                </w:p>
              </w:tc>
              <w:tc>
                <w:tcPr>
                  <w:tcW w:w="6776" w:type="dxa"/>
                </w:tcPr>
                <w:p w14:paraId="09F350B4"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21C85986" w14:textId="77777777" w:rsidTr="00010F76">
              <w:trPr>
                <w:jc w:val="center"/>
              </w:trPr>
              <w:tc>
                <w:tcPr>
                  <w:tcW w:w="2286" w:type="dxa"/>
                </w:tcPr>
                <w:p w14:paraId="7EF9F9A7"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Instituţie</w:t>
                  </w:r>
                </w:p>
              </w:tc>
              <w:tc>
                <w:tcPr>
                  <w:tcW w:w="6776" w:type="dxa"/>
                </w:tcPr>
                <w:p w14:paraId="56EB73DA"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63912446" w14:textId="77777777" w:rsidTr="00010F76">
              <w:trPr>
                <w:jc w:val="center"/>
              </w:trPr>
              <w:tc>
                <w:tcPr>
                  <w:tcW w:w="2286" w:type="dxa"/>
                </w:tcPr>
                <w:p w14:paraId="1E1F2FAA"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Adresă</w:t>
                  </w:r>
                </w:p>
              </w:tc>
              <w:tc>
                <w:tcPr>
                  <w:tcW w:w="6776" w:type="dxa"/>
                </w:tcPr>
                <w:p w14:paraId="2D745943"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6D6DE0ED" w14:textId="77777777" w:rsidTr="00010F76">
              <w:trPr>
                <w:jc w:val="center"/>
              </w:trPr>
              <w:tc>
                <w:tcPr>
                  <w:tcW w:w="2286" w:type="dxa"/>
                </w:tcPr>
                <w:p w14:paraId="52296F77"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 xml:space="preserve">Calificare </w:t>
                  </w:r>
                </w:p>
              </w:tc>
              <w:tc>
                <w:tcPr>
                  <w:tcW w:w="6776" w:type="dxa"/>
                </w:tcPr>
                <w:p w14:paraId="1AA60080"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549CC1B1" w14:textId="77777777" w:rsidTr="00010F76">
              <w:trPr>
                <w:jc w:val="center"/>
              </w:trPr>
              <w:tc>
                <w:tcPr>
                  <w:tcW w:w="9062" w:type="dxa"/>
                  <w:gridSpan w:val="2"/>
                </w:tcPr>
                <w:p w14:paraId="2B5AC74E"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EXPERIENŢĂ</w:t>
                  </w:r>
                </w:p>
              </w:tc>
            </w:tr>
            <w:tr w:rsidR="00AC0FCB" w:rsidRPr="00785543" w14:paraId="7A5E18C2" w14:textId="77777777" w:rsidTr="00010F76">
              <w:trPr>
                <w:jc w:val="center"/>
              </w:trPr>
              <w:tc>
                <w:tcPr>
                  <w:tcW w:w="2286" w:type="dxa"/>
                </w:tcPr>
                <w:p w14:paraId="1CBF92A6"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Data începerii</w:t>
                  </w:r>
                </w:p>
              </w:tc>
              <w:tc>
                <w:tcPr>
                  <w:tcW w:w="6776" w:type="dxa"/>
                </w:tcPr>
                <w:p w14:paraId="7C699AA1"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77A92159" w14:textId="77777777" w:rsidTr="00010F76">
              <w:trPr>
                <w:jc w:val="center"/>
              </w:trPr>
              <w:tc>
                <w:tcPr>
                  <w:tcW w:w="2286" w:type="dxa"/>
                </w:tcPr>
                <w:p w14:paraId="06E8B780"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lastRenderedPageBreak/>
                    <w:t>Data finalizării</w:t>
                  </w:r>
                </w:p>
              </w:tc>
              <w:tc>
                <w:tcPr>
                  <w:tcW w:w="6776" w:type="dxa"/>
                </w:tcPr>
                <w:p w14:paraId="28D46811"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485C2F48" w14:textId="77777777" w:rsidTr="00010F76">
              <w:trPr>
                <w:jc w:val="center"/>
              </w:trPr>
              <w:tc>
                <w:tcPr>
                  <w:tcW w:w="2286" w:type="dxa"/>
                </w:tcPr>
                <w:p w14:paraId="2E7156FC"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Instituţie</w:t>
                  </w:r>
                </w:p>
              </w:tc>
              <w:tc>
                <w:tcPr>
                  <w:tcW w:w="6776" w:type="dxa"/>
                </w:tcPr>
                <w:p w14:paraId="4D22BA91"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2EBDC3E7" w14:textId="77777777" w:rsidTr="00010F76">
              <w:trPr>
                <w:jc w:val="center"/>
              </w:trPr>
              <w:tc>
                <w:tcPr>
                  <w:tcW w:w="2286" w:type="dxa"/>
                </w:tcPr>
                <w:p w14:paraId="138EB87F"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Adresă</w:t>
                  </w:r>
                </w:p>
              </w:tc>
              <w:tc>
                <w:tcPr>
                  <w:tcW w:w="6776" w:type="dxa"/>
                </w:tcPr>
                <w:p w14:paraId="6548A3B8"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0F2DDD36" w14:textId="77777777" w:rsidTr="00010F76">
              <w:trPr>
                <w:jc w:val="center"/>
              </w:trPr>
              <w:tc>
                <w:tcPr>
                  <w:tcW w:w="2286" w:type="dxa"/>
                </w:tcPr>
                <w:p w14:paraId="41114AA3"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 xml:space="preserve">Poziţie </w:t>
                  </w:r>
                </w:p>
              </w:tc>
              <w:tc>
                <w:tcPr>
                  <w:tcW w:w="6776" w:type="dxa"/>
                </w:tcPr>
                <w:p w14:paraId="4F692143"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0C1BF6C1" w14:textId="77777777" w:rsidTr="00010F76">
              <w:trPr>
                <w:jc w:val="center"/>
              </w:trPr>
              <w:tc>
                <w:tcPr>
                  <w:tcW w:w="2286" w:type="dxa"/>
                </w:tcPr>
                <w:p w14:paraId="6D8C1A3C"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 xml:space="preserve">Detalii </w:t>
                  </w:r>
                </w:p>
              </w:tc>
              <w:tc>
                <w:tcPr>
                  <w:tcW w:w="6776" w:type="dxa"/>
                </w:tcPr>
                <w:p w14:paraId="32D763C9"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5A4B5A8C" w14:textId="77777777" w:rsidTr="00010F76">
              <w:trPr>
                <w:jc w:val="center"/>
              </w:trPr>
              <w:tc>
                <w:tcPr>
                  <w:tcW w:w="9062" w:type="dxa"/>
                  <w:gridSpan w:val="2"/>
                </w:tcPr>
                <w:p w14:paraId="27D610B3"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COMPETENŢE</w:t>
                  </w:r>
                </w:p>
              </w:tc>
            </w:tr>
            <w:tr w:rsidR="00AC0FCB" w:rsidRPr="00785543" w14:paraId="7FA69F11" w14:textId="77777777" w:rsidTr="00010F76">
              <w:trPr>
                <w:jc w:val="center"/>
              </w:trPr>
              <w:tc>
                <w:tcPr>
                  <w:tcW w:w="2286" w:type="dxa"/>
                </w:tcPr>
                <w:p w14:paraId="17DD9D8E"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 xml:space="preserve">Denumire </w:t>
                  </w:r>
                </w:p>
              </w:tc>
              <w:tc>
                <w:tcPr>
                  <w:tcW w:w="6776" w:type="dxa"/>
                </w:tcPr>
                <w:p w14:paraId="2BF20B42"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66DFB30D" w14:textId="77777777" w:rsidTr="00010F76">
              <w:trPr>
                <w:jc w:val="center"/>
              </w:trPr>
              <w:tc>
                <w:tcPr>
                  <w:tcW w:w="2286" w:type="dxa"/>
                </w:tcPr>
                <w:p w14:paraId="363142F1"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 xml:space="preserve">Detalii </w:t>
                  </w:r>
                </w:p>
              </w:tc>
              <w:tc>
                <w:tcPr>
                  <w:tcW w:w="6776" w:type="dxa"/>
                </w:tcPr>
                <w:p w14:paraId="1AE1E375"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688D22B4" w14:textId="77777777" w:rsidTr="00010F76">
              <w:trPr>
                <w:jc w:val="center"/>
              </w:trPr>
              <w:tc>
                <w:tcPr>
                  <w:tcW w:w="9062" w:type="dxa"/>
                  <w:gridSpan w:val="2"/>
                </w:tcPr>
                <w:p w14:paraId="2EE4F8BA"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 xml:space="preserve">LIMBI STRĂINE CUNOSCUTE </w:t>
                  </w:r>
                </w:p>
                <w:p w14:paraId="2126CCD7"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Se va completa în mod similar pentru fiecare limbă străină cunoscută</w:t>
                  </w:r>
                </w:p>
              </w:tc>
            </w:tr>
            <w:tr w:rsidR="00AC0FCB" w:rsidRPr="00785543" w14:paraId="749332E9" w14:textId="77777777" w:rsidTr="00010F76">
              <w:trPr>
                <w:jc w:val="center"/>
              </w:trPr>
              <w:tc>
                <w:tcPr>
                  <w:tcW w:w="2286" w:type="dxa"/>
                </w:tcPr>
                <w:p w14:paraId="097941FD"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Limba 1</w:t>
                  </w:r>
                </w:p>
              </w:tc>
              <w:tc>
                <w:tcPr>
                  <w:tcW w:w="6776" w:type="dxa"/>
                </w:tcPr>
                <w:p w14:paraId="0BE53E49"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785543" w14:paraId="2F856D95" w14:textId="77777777" w:rsidTr="00010F76">
              <w:trPr>
                <w:jc w:val="center"/>
              </w:trPr>
              <w:tc>
                <w:tcPr>
                  <w:tcW w:w="2286" w:type="dxa"/>
                </w:tcPr>
                <w:p w14:paraId="4E14FDEB"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 xml:space="preserve">Înțelegere </w:t>
                  </w:r>
                </w:p>
              </w:tc>
              <w:tc>
                <w:tcPr>
                  <w:tcW w:w="6776" w:type="dxa"/>
                </w:tcPr>
                <w:p w14:paraId="165E0228"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Se va detalia nivelul de audiție și scriere</w:t>
                  </w:r>
                </w:p>
              </w:tc>
            </w:tr>
            <w:tr w:rsidR="00AC0FCB" w:rsidRPr="00785543" w14:paraId="63127BE5" w14:textId="77777777" w:rsidTr="00010F76">
              <w:trPr>
                <w:jc w:val="center"/>
              </w:trPr>
              <w:tc>
                <w:tcPr>
                  <w:tcW w:w="2286" w:type="dxa"/>
                </w:tcPr>
                <w:p w14:paraId="2CC9B7AF"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Vorbire</w:t>
                  </w:r>
                </w:p>
              </w:tc>
              <w:tc>
                <w:tcPr>
                  <w:tcW w:w="6776" w:type="dxa"/>
                </w:tcPr>
                <w:p w14:paraId="51988426"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Se va detalia nivelul de conversație si pronunție</w:t>
                  </w:r>
                </w:p>
              </w:tc>
            </w:tr>
            <w:tr w:rsidR="00AC0FCB" w:rsidRPr="00785543" w14:paraId="0559F7B0" w14:textId="77777777" w:rsidTr="00010F76">
              <w:trPr>
                <w:jc w:val="center"/>
              </w:trPr>
              <w:tc>
                <w:tcPr>
                  <w:tcW w:w="2286" w:type="dxa"/>
                </w:tcPr>
                <w:p w14:paraId="5727F514"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Scriere</w:t>
                  </w:r>
                </w:p>
              </w:tc>
              <w:tc>
                <w:tcPr>
                  <w:tcW w:w="6776" w:type="dxa"/>
                </w:tcPr>
                <w:p w14:paraId="32F1E7E4"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Se va detalia nivelul de scriere</w:t>
                  </w:r>
                </w:p>
              </w:tc>
            </w:tr>
          </w:tbl>
          <w:p w14:paraId="677FD6F4" w14:textId="77777777" w:rsidR="00444FE0" w:rsidRPr="00785543" w:rsidRDefault="00444FE0" w:rsidP="007933F1">
            <w:pPr>
              <w:rPr>
                <w:rFonts w:ascii="Times New Roman" w:hAnsi="Times New Roman" w:cs="Times New Roman"/>
              </w:rPr>
            </w:pPr>
          </w:p>
        </w:tc>
      </w:tr>
    </w:tbl>
    <w:p w14:paraId="230307A3" w14:textId="77777777" w:rsidR="00B36484" w:rsidRPr="00785543" w:rsidRDefault="00B36484" w:rsidP="007933F1">
      <w:pPr>
        <w:spacing w:after="0" w:line="240" w:lineRule="auto"/>
        <w:rPr>
          <w:rFonts w:ascii="Times New Roman" w:hAnsi="Times New Roman" w:cs="Times New Roman"/>
        </w:rPr>
      </w:pPr>
    </w:p>
    <w:p w14:paraId="4648CAC9" w14:textId="77777777" w:rsidR="002B11A2" w:rsidRPr="00785543" w:rsidRDefault="002B11A2" w:rsidP="002B11A2">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634" w:name="_Toc446079479"/>
      <w:r w:rsidRPr="00785543">
        <w:rPr>
          <w:rFonts w:ascii="Times New Roman" w:hAnsi="Times New Roman" w:cs="Times New Roman"/>
          <w:color w:val="auto"/>
          <w:sz w:val="22"/>
          <w:szCs w:val="22"/>
        </w:rPr>
        <w:t>2</w:t>
      </w:r>
      <w:r w:rsidR="00C00C95" w:rsidRPr="00785543">
        <w:rPr>
          <w:rFonts w:ascii="Times New Roman" w:hAnsi="Times New Roman" w:cs="Times New Roman"/>
          <w:color w:val="auto"/>
          <w:sz w:val="22"/>
          <w:szCs w:val="22"/>
        </w:rPr>
        <w:t>1</w:t>
      </w:r>
      <w:r w:rsidRPr="00785543">
        <w:rPr>
          <w:rFonts w:ascii="Times New Roman" w:hAnsi="Times New Roman" w:cs="Times New Roman"/>
          <w:color w:val="auto"/>
          <w:sz w:val="22"/>
          <w:szCs w:val="22"/>
        </w:rPr>
        <w:t>. Resurse materiale implicate</w:t>
      </w:r>
      <w:bookmarkEnd w:id="634"/>
      <w:r w:rsidRPr="00785543">
        <w:rPr>
          <w:rFonts w:ascii="Times New Roman" w:hAnsi="Times New Roman" w:cs="Times New Roman"/>
          <w:color w:val="auto"/>
          <w:sz w:val="22"/>
          <w:szCs w:val="22"/>
        </w:rPr>
        <w:t xml:space="preserve"> </w:t>
      </w:r>
    </w:p>
    <w:p w14:paraId="7198614D" w14:textId="77777777" w:rsidR="002B11A2" w:rsidRPr="00785543" w:rsidRDefault="002B11A2" w:rsidP="0000347B">
      <w:pPr>
        <w:pStyle w:val="Heading1"/>
        <w:spacing w:before="0" w:line="240" w:lineRule="auto"/>
        <w:rPr>
          <w:rFonts w:ascii="Times New Roman" w:hAnsi="Times New Roman" w:cs="Times New Roman"/>
          <w:color w:val="auto"/>
          <w:sz w:val="22"/>
          <w:szCs w:val="22"/>
        </w:rPr>
      </w:pPr>
    </w:p>
    <w:p w14:paraId="7DD9B078" w14:textId="77777777" w:rsidR="00B36484" w:rsidRPr="00785543" w:rsidRDefault="00B36484" w:rsidP="0000347B">
      <w:pPr>
        <w:spacing w:after="0" w:line="240" w:lineRule="auto"/>
        <w:rPr>
          <w:rFonts w:ascii="Times New Roman" w:eastAsia="Times New Roman" w:hAnsi="Times New Roman" w:cs="Times New Roman"/>
          <w:color w:val="262626"/>
          <w:lang w:eastAsia="ro-RO"/>
        </w:rPr>
      </w:pPr>
      <w:r w:rsidRPr="00785543">
        <w:rPr>
          <w:rFonts w:ascii="Times New Roman" w:eastAsia="Times New Roman" w:hAnsi="Times New Roman" w:cs="Times New Roman"/>
          <w:bCs/>
          <w:color w:val="262626"/>
          <w:lang w:eastAsia="ro-RO"/>
        </w:rPr>
        <w:t>Resurse materiale implicate</w:t>
      </w:r>
    </w:p>
    <w:tbl>
      <w:tblPr>
        <w:tblStyle w:val="TableGrid"/>
        <w:tblW w:w="10104" w:type="dxa"/>
        <w:jc w:val="center"/>
        <w:tblLook w:val="04A0" w:firstRow="1" w:lastRow="0" w:firstColumn="1" w:lastColumn="0" w:noHBand="0" w:noVBand="1"/>
      </w:tblPr>
      <w:tblGrid>
        <w:gridCol w:w="10286"/>
      </w:tblGrid>
      <w:tr w:rsidR="00B36484" w:rsidRPr="00785543" w14:paraId="0AE8844F" w14:textId="77777777" w:rsidTr="0000347B">
        <w:trPr>
          <w:jc w:val="center"/>
        </w:trPr>
        <w:tc>
          <w:tcPr>
            <w:tcW w:w="10104" w:type="dxa"/>
          </w:tcPr>
          <w:p w14:paraId="2353E235" w14:textId="77777777" w:rsidR="00444FE0" w:rsidRPr="00785543" w:rsidRDefault="00444FE0" w:rsidP="007933F1">
            <w:pPr>
              <w:rPr>
                <w:rFonts w:ascii="Times New Roman" w:hAnsi="Times New Roman" w:cs="Times New Roman"/>
                <w:bCs/>
                <w:i/>
                <w:color w:val="FF0000"/>
                <w:sz w:val="20"/>
                <w:szCs w:val="20"/>
              </w:rPr>
            </w:pPr>
            <w:r w:rsidRPr="00785543">
              <w:rPr>
                <w:rFonts w:ascii="Times New Roman" w:hAnsi="Times New Roman" w:cs="Times New Roman"/>
                <w:bCs/>
                <w:i/>
                <w:color w:val="FF0000"/>
                <w:sz w:val="20"/>
                <w:szCs w:val="20"/>
              </w:rPr>
              <w:t>Se va completa în mod similar pentru fiecare loca</w:t>
            </w:r>
            <w:r w:rsidR="00FF09EA" w:rsidRPr="00785543">
              <w:rPr>
                <w:rFonts w:ascii="Times New Roman" w:hAnsi="Times New Roman" w:cs="Times New Roman"/>
                <w:bCs/>
                <w:i/>
                <w:color w:val="FF0000"/>
                <w:sz w:val="20"/>
                <w:szCs w:val="20"/>
              </w:rPr>
              <w:t>lizare</w:t>
            </w:r>
            <w:r w:rsidRPr="00785543">
              <w:rPr>
                <w:rFonts w:ascii="Times New Roman" w:hAnsi="Times New Roman" w:cs="Times New Roman"/>
                <w:bCs/>
                <w:i/>
                <w:color w:val="FF0000"/>
                <w:sz w:val="20"/>
                <w:szCs w:val="20"/>
              </w:rPr>
              <w:t xml:space="preserve"> </w:t>
            </w:r>
            <w:r w:rsidR="00FF09EA" w:rsidRPr="00785543">
              <w:rPr>
                <w:rFonts w:ascii="Times New Roman" w:hAnsi="Times New Roman" w:cs="Times New Roman"/>
                <w:bCs/>
                <w:i/>
                <w:color w:val="FF0000"/>
                <w:sz w:val="20"/>
                <w:szCs w:val="20"/>
              </w:rPr>
              <w:t>a</w:t>
            </w:r>
            <w:r w:rsidRPr="00785543">
              <w:rPr>
                <w:rFonts w:ascii="Times New Roman" w:hAnsi="Times New Roman" w:cs="Times New Roman"/>
                <w:bCs/>
                <w:i/>
                <w:color w:val="FF0000"/>
                <w:sz w:val="20"/>
                <w:szCs w:val="20"/>
              </w:rPr>
              <w:t xml:space="preserve"> proiect</w:t>
            </w:r>
            <w:r w:rsidR="00FF09EA" w:rsidRPr="00785543">
              <w:rPr>
                <w:rFonts w:ascii="Times New Roman" w:hAnsi="Times New Roman" w:cs="Times New Roman"/>
                <w:bCs/>
                <w:i/>
                <w:color w:val="FF0000"/>
                <w:sz w:val="20"/>
                <w:szCs w:val="20"/>
              </w:rPr>
              <w:t>ului</w:t>
            </w:r>
          </w:p>
          <w:p w14:paraId="6419D368" w14:textId="77777777" w:rsidR="00444FE0" w:rsidRPr="00785543" w:rsidRDefault="00444FE0" w:rsidP="007933F1">
            <w:pPr>
              <w:rPr>
                <w:rFonts w:ascii="Times New Roman" w:hAnsi="Times New Roman" w:cs="Times New Roman"/>
                <w:i/>
                <w:color w:val="FF0000"/>
                <w:sz w:val="20"/>
                <w:szCs w:val="20"/>
              </w:rPr>
            </w:pPr>
          </w:p>
          <w:tbl>
            <w:tblPr>
              <w:tblStyle w:val="TableGrid"/>
              <w:tblW w:w="9744" w:type="dxa"/>
              <w:jc w:val="center"/>
              <w:tblLook w:val="04A0" w:firstRow="1" w:lastRow="0" w:firstColumn="1" w:lastColumn="0" w:noHBand="0" w:noVBand="1"/>
            </w:tblPr>
            <w:tblGrid>
              <w:gridCol w:w="2263"/>
              <w:gridCol w:w="7481"/>
            </w:tblGrid>
            <w:tr w:rsidR="00F61B9A" w:rsidRPr="00785543" w14:paraId="6E178537" w14:textId="77777777" w:rsidTr="0000347B">
              <w:trPr>
                <w:jc w:val="center"/>
              </w:trPr>
              <w:tc>
                <w:tcPr>
                  <w:tcW w:w="2263" w:type="dxa"/>
                </w:tcPr>
                <w:p w14:paraId="4DD039E9" w14:textId="77777777" w:rsidR="00F61B9A" w:rsidRPr="00785543" w:rsidRDefault="00F61B9A" w:rsidP="007933F1">
                  <w:pPr>
                    <w:rPr>
                      <w:rFonts w:ascii="Times New Roman" w:hAnsi="Times New Roman" w:cs="Times New Roman"/>
                      <w:color w:val="FF0000"/>
                      <w:sz w:val="20"/>
                      <w:szCs w:val="20"/>
                    </w:rPr>
                  </w:pPr>
                  <w:r w:rsidRPr="00785543">
                    <w:rPr>
                      <w:rFonts w:ascii="Times New Roman" w:hAnsi="Times New Roman" w:cs="Times New Roman"/>
                      <w:color w:val="FF0000"/>
                      <w:sz w:val="20"/>
                      <w:szCs w:val="20"/>
                    </w:rPr>
                    <w:t>Titlu</w:t>
                  </w:r>
                </w:p>
              </w:tc>
              <w:tc>
                <w:tcPr>
                  <w:tcW w:w="7481" w:type="dxa"/>
                </w:tcPr>
                <w:p w14:paraId="484A8685" w14:textId="77777777" w:rsidR="00F61B9A" w:rsidRPr="00785543" w:rsidRDefault="00F61B9A" w:rsidP="007933F1">
                  <w:pPr>
                    <w:ind w:right="601"/>
                    <w:rPr>
                      <w:rFonts w:ascii="Times New Roman" w:hAnsi="Times New Roman" w:cs="Times New Roman"/>
                      <w:i/>
                      <w:color w:val="FF0000"/>
                      <w:sz w:val="20"/>
                      <w:szCs w:val="20"/>
                    </w:rPr>
                  </w:pPr>
                </w:p>
              </w:tc>
            </w:tr>
            <w:tr w:rsidR="00F61B9A" w:rsidRPr="00785543" w14:paraId="2AD7A302" w14:textId="77777777" w:rsidTr="0000347B">
              <w:trPr>
                <w:jc w:val="center"/>
              </w:trPr>
              <w:tc>
                <w:tcPr>
                  <w:tcW w:w="2263" w:type="dxa"/>
                </w:tcPr>
                <w:p w14:paraId="175E7436" w14:textId="77777777" w:rsidR="00F61B9A" w:rsidRPr="00785543" w:rsidRDefault="00F61B9A" w:rsidP="007933F1">
                  <w:pPr>
                    <w:rPr>
                      <w:rFonts w:ascii="Times New Roman" w:hAnsi="Times New Roman" w:cs="Times New Roman"/>
                      <w:color w:val="FF0000"/>
                      <w:sz w:val="20"/>
                      <w:szCs w:val="20"/>
                    </w:rPr>
                  </w:pPr>
                  <w:r w:rsidRPr="00785543">
                    <w:rPr>
                      <w:rFonts w:ascii="Times New Roman" w:hAnsi="Times New Roman" w:cs="Times New Roman"/>
                      <w:color w:val="FF0000"/>
                      <w:sz w:val="20"/>
                      <w:szCs w:val="20"/>
                    </w:rPr>
                    <w:t>Pus la dispoziție de</w:t>
                  </w:r>
                </w:p>
              </w:tc>
              <w:tc>
                <w:tcPr>
                  <w:tcW w:w="7481" w:type="dxa"/>
                </w:tcPr>
                <w:p w14:paraId="1D9CFE61" w14:textId="77777777" w:rsidR="00F61B9A" w:rsidRPr="00785543" w:rsidRDefault="00F61B9A" w:rsidP="007933F1">
                  <w:pPr>
                    <w:ind w:right="601"/>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Se selectează din nomenclator. Se va completa cu numele entității implicată în proiect care pune la dispoziție resursa materială</w:t>
                  </w:r>
                </w:p>
              </w:tc>
            </w:tr>
            <w:tr w:rsidR="00F61B9A" w:rsidRPr="00785543" w14:paraId="68D1C891" w14:textId="77777777" w:rsidTr="0000347B">
              <w:trPr>
                <w:jc w:val="center"/>
              </w:trPr>
              <w:tc>
                <w:tcPr>
                  <w:tcW w:w="2263" w:type="dxa"/>
                </w:tcPr>
                <w:p w14:paraId="2D95606A" w14:textId="77777777" w:rsidR="00F61B9A" w:rsidRPr="00785543" w:rsidRDefault="00F61B9A" w:rsidP="007933F1">
                  <w:pPr>
                    <w:rPr>
                      <w:rFonts w:ascii="Times New Roman" w:hAnsi="Times New Roman" w:cs="Times New Roman"/>
                      <w:color w:val="FF0000"/>
                      <w:sz w:val="20"/>
                      <w:szCs w:val="20"/>
                    </w:rPr>
                  </w:pPr>
                  <w:r w:rsidRPr="00785543">
                    <w:rPr>
                      <w:rFonts w:ascii="Times New Roman" w:hAnsi="Times New Roman" w:cs="Times New Roman"/>
                      <w:color w:val="FF0000"/>
                      <w:sz w:val="20"/>
                      <w:szCs w:val="20"/>
                    </w:rPr>
                    <w:t>Adresa</w:t>
                  </w:r>
                </w:p>
              </w:tc>
              <w:tc>
                <w:tcPr>
                  <w:tcW w:w="7481" w:type="dxa"/>
                </w:tcPr>
                <w:p w14:paraId="56A0906F" w14:textId="77777777" w:rsidR="00F61B9A" w:rsidRPr="00785543" w:rsidRDefault="00F61B9A" w:rsidP="007933F1">
                  <w:pPr>
                    <w:ind w:right="601"/>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 xml:space="preserve">Se va completa cu date referitoare la proveniența resursei fie cu adresa exactă unde este localizată </w:t>
                  </w:r>
                </w:p>
              </w:tc>
            </w:tr>
            <w:tr w:rsidR="00F61B9A" w:rsidRPr="00785543" w14:paraId="79C60C79" w14:textId="77777777" w:rsidTr="0000347B">
              <w:trPr>
                <w:jc w:val="center"/>
              </w:trPr>
              <w:tc>
                <w:tcPr>
                  <w:tcW w:w="2263" w:type="dxa"/>
                </w:tcPr>
                <w:p w14:paraId="53083F23" w14:textId="77777777" w:rsidR="00F61B9A" w:rsidRPr="00785543" w:rsidRDefault="00F61B9A" w:rsidP="007933F1">
                  <w:pPr>
                    <w:rPr>
                      <w:rFonts w:ascii="Times New Roman" w:hAnsi="Times New Roman" w:cs="Times New Roman"/>
                      <w:color w:val="FF0000"/>
                      <w:sz w:val="20"/>
                      <w:szCs w:val="20"/>
                    </w:rPr>
                  </w:pPr>
                  <w:r w:rsidRPr="00785543">
                    <w:rPr>
                      <w:rFonts w:ascii="Times New Roman" w:hAnsi="Times New Roman" w:cs="Times New Roman"/>
                      <w:color w:val="FF0000"/>
                      <w:sz w:val="20"/>
                      <w:szCs w:val="20"/>
                    </w:rPr>
                    <w:t>Informații extra</w:t>
                  </w:r>
                </w:p>
              </w:tc>
              <w:tc>
                <w:tcPr>
                  <w:tcW w:w="7481" w:type="dxa"/>
                </w:tcPr>
                <w:p w14:paraId="7E6B0118" w14:textId="77777777" w:rsidR="00F61B9A" w:rsidRPr="00785543" w:rsidRDefault="00F61B9A" w:rsidP="007933F1">
                  <w:pPr>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Se va completa cu informații suplimentare relevante referitoare la resursa materială</w:t>
                  </w:r>
                </w:p>
                <w:p w14:paraId="6A15FEAF" w14:textId="77777777" w:rsidR="00F61B9A" w:rsidRPr="00785543" w:rsidRDefault="00F61B9A" w:rsidP="007933F1">
                  <w:pPr>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Se vor preciza resursele materiale aferente activităţilor prevăzute prin proiect:</w:t>
                  </w:r>
                </w:p>
                <w:p w14:paraId="68D88146" w14:textId="77777777" w:rsidR="00F61B9A" w:rsidRPr="00785543" w:rsidRDefault="00F61B9A" w:rsidP="007933F1">
                  <w:pPr>
                    <w:numPr>
                      <w:ilvl w:val="0"/>
                      <w:numId w:val="10"/>
                    </w:numPr>
                    <w:ind w:right="743"/>
                    <w:jc w:val="both"/>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 xml:space="preserve">informațiile privind terenul și/sau clădirile unde urmează a se realiza investiția, </w:t>
                  </w:r>
                </w:p>
                <w:p w14:paraId="54E44461" w14:textId="77777777" w:rsidR="00F61B9A" w:rsidRPr="00785543" w:rsidRDefault="00F61B9A" w:rsidP="007933F1">
                  <w:pPr>
                    <w:ind w:right="743"/>
                    <w:jc w:val="both"/>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 xml:space="preserve">Pentru proiectele ce prevăd lucrări de infrastructură se va menționa inclusiv nr. cadastral și suprafața terenului pe care se realizează investiția. </w:t>
                  </w:r>
                </w:p>
                <w:p w14:paraId="542010EF" w14:textId="77777777" w:rsidR="00F61B9A" w:rsidRPr="00785543" w:rsidRDefault="00F61B9A" w:rsidP="007933F1">
                  <w:pPr>
                    <w:ind w:right="743"/>
                    <w:jc w:val="both"/>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 xml:space="preserve">În cazul în care pe terenul respectiv există mai multe construcții se vor menționa care sunt construcțiile pe care se va interveni prin proiect. </w:t>
                  </w:r>
                </w:p>
                <w:p w14:paraId="6D36768A" w14:textId="77777777" w:rsidR="00F61B9A" w:rsidRPr="00785543" w:rsidRDefault="00F61B9A" w:rsidP="007933F1">
                  <w:pPr>
                    <w:ind w:right="743"/>
                    <w:jc w:val="both"/>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În cazul în care proiectul vizează mai multe suprafețe de teren, se va preciza nr. cadastral pentru fiecare dintre acestea (ex. arii naturale protejate, situri contaminate, prevenirea inundațiilor etc.).</w:t>
                  </w:r>
                </w:p>
                <w:p w14:paraId="5D6E848B" w14:textId="77777777" w:rsidR="00F61B9A" w:rsidRPr="00785543" w:rsidRDefault="00F61B9A" w:rsidP="007933F1">
                  <w:pPr>
                    <w:ind w:right="743"/>
                    <w:jc w:val="both"/>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Se va menționa numărul, data și tipul documentului prin care se constituie dreptul de a realiza implementarea proiectului, în conformitate cu prevederile ghidului general/specifice.</w:t>
                  </w:r>
                </w:p>
                <w:p w14:paraId="73DF9E70" w14:textId="77777777" w:rsidR="00F61B9A" w:rsidRPr="00785543" w:rsidRDefault="00F61B9A" w:rsidP="007933F1">
                  <w:pPr>
                    <w:numPr>
                      <w:ilvl w:val="0"/>
                      <w:numId w:val="10"/>
                    </w:numPr>
                    <w:ind w:right="743"/>
                    <w:jc w:val="both"/>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 xml:space="preserve">dotările, echipamente IT deţinute şi utilizate pentru implementarea proiectului, alte tipuri de echipamente specifice domeniului de finanțare; </w:t>
                  </w:r>
                </w:p>
                <w:p w14:paraId="64CE15A3" w14:textId="77777777" w:rsidR="00F61B9A" w:rsidRPr="00785543" w:rsidRDefault="00F61B9A" w:rsidP="007933F1">
                  <w:pPr>
                    <w:ind w:right="743"/>
                    <w:jc w:val="both"/>
                    <w:rPr>
                      <w:rFonts w:ascii="Times New Roman" w:hAnsi="Times New Roman" w:cs="Times New Roman"/>
                      <w:i/>
                      <w:color w:val="FF0000"/>
                      <w:sz w:val="20"/>
                      <w:szCs w:val="20"/>
                    </w:rPr>
                  </w:pPr>
                </w:p>
                <w:p w14:paraId="5120FE3B" w14:textId="77777777" w:rsidR="00F61B9A" w:rsidRPr="00785543" w:rsidRDefault="00F61B9A" w:rsidP="007933F1">
                  <w:pPr>
                    <w:ind w:right="743"/>
                    <w:jc w:val="both"/>
                    <w:rPr>
                      <w:rFonts w:ascii="Times New Roman" w:hAnsi="Times New Roman" w:cs="Times New Roman"/>
                      <w:color w:val="FF0000"/>
                      <w:sz w:val="20"/>
                      <w:szCs w:val="20"/>
                    </w:rPr>
                  </w:pPr>
                  <w:r w:rsidRPr="00785543">
                    <w:rPr>
                      <w:rFonts w:ascii="Times New Roman" w:hAnsi="Times New Roman" w:cs="Times New Roman"/>
                      <w:i/>
                      <w:color w:val="FF0000"/>
                      <w:sz w:val="20"/>
                      <w:szCs w:val="20"/>
                    </w:rPr>
                    <w:t>se va menționa care dintre echipamentele existente se vor folosi în cadrul proiectului şi pentru ce activităţi, justificaţi pe scurt necesitatea achiziţionării noilor echipamente şi pentru care activităţi sunt ele necesare</w:t>
                  </w:r>
                </w:p>
              </w:tc>
            </w:tr>
            <w:tr w:rsidR="00F61B9A" w:rsidRPr="00785543" w14:paraId="1C4B4939" w14:textId="77777777" w:rsidTr="0000347B">
              <w:trPr>
                <w:jc w:val="center"/>
              </w:trPr>
              <w:tc>
                <w:tcPr>
                  <w:tcW w:w="2263" w:type="dxa"/>
                </w:tcPr>
                <w:p w14:paraId="3DD98581" w14:textId="77777777" w:rsidR="00F61B9A" w:rsidRPr="00785543" w:rsidRDefault="00F61B9A" w:rsidP="007933F1">
                  <w:pPr>
                    <w:rPr>
                      <w:rFonts w:ascii="Times New Roman" w:hAnsi="Times New Roman" w:cs="Times New Roman"/>
                      <w:color w:val="FF0000"/>
                      <w:sz w:val="20"/>
                      <w:szCs w:val="20"/>
                    </w:rPr>
                  </w:pPr>
                  <w:r w:rsidRPr="00785543">
                    <w:rPr>
                      <w:rFonts w:ascii="Times New Roman" w:hAnsi="Times New Roman" w:cs="Times New Roman"/>
                      <w:color w:val="FF0000"/>
                      <w:sz w:val="20"/>
                      <w:szCs w:val="20"/>
                    </w:rPr>
                    <w:t>ȚARĂ</w:t>
                  </w:r>
                </w:p>
              </w:tc>
              <w:tc>
                <w:tcPr>
                  <w:tcW w:w="7481" w:type="dxa"/>
                </w:tcPr>
                <w:p w14:paraId="5CE36FF7" w14:textId="77777777" w:rsidR="00F61B9A" w:rsidRPr="00785543" w:rsidRDefault="00F61B9A" w:rsidP="007933F1">
                  <w:pPr>
                    <w:rPr>
                      <w:rFonts w:ascii="Times New Roman" w:hAnsi="Times New Roman" w:cs="Times New Roman"/>
                      <w:color w:val="FF0000"/>
                      <w:sz w:val="20"/>
                      <w:szCs w:val="20"/>
                    </w:rPr>
                  </w:pPr>
                </w:p>
              </w:tc>
            </w:tr>
            <w:tr w:rsidR="00F61B9A" w:rsidRPr="00785543" w14:paraId="3F00512A" w14:textId="77777777" w:rsidTr="0000347B">
              <w:trPr>
                <w:jc w:val="center"/>
              </w:trPr>
              <w:tc>
                <w:tcPr>
                  <w:tcW w:w="2263" w:type="dxa"/>
                </w:tcPr>
                <w:p w14:paraId="0F44D82A" w14:textId="77777777" w:rsidR="00F61B9A" w:rsidRPr="00785543" w:rsidRDefault="00F61B9A" w:rsidP="007933F1">
                  <w:pPr>
                    <w:rPr>
                      <w:rFonts w:ascii="Times New Roman" w:hAnsi="Times New Roman" w:cs="Times New Roman"/>
                      <w:color w:val="FF0000"/>
                      <w:sz w:val="20"/>
                      <w:szCs w:val="20"/>
                    </w:rPr>
                  </w:pPr>
                  <w:r w:rsidRPr="00785543">
                    <w:rPr>
                      <w:rFonts w:ascii="Times New Roman" w:hAnsi="Times New Roman" w:cs="Times New Roman"/>
                      <w:color w:val="FF0000"/>
                      <w:sz w:val="20"/>
                      <w:szCs w:val="20"/>
                    </w:rPr>
                    <w:t>LOCALITATE</w:t>
                  </w:r>
                </w:p>
              </w:tc>
              <w:tc>
                <w:tcPr>
                  <w:tcW w:w="7481" w:type="dxa"/>
                </w:tcPr>
                <w:p w14:paraId="5F258F89" w14:textId="77777777" w:rsidR="00F61B9A" w:rsidRPr="00785543" w:rsidRDefault="00F61B9A" w:rsidP="007933F1">
                  <w:pPr>
                    <w:rPr>
                      <w:rFonts w:ascii="Times New Roman" w:hAnsi="Times New Roman" w:cs="Times New Roman"/>
                      <w:color w:val="FF0000"/>
                      <w:sz w:val="20"/>
                      <w:szCs w:val="20"/>
                    </w:rPr>
                  </w:pPr>
                </w:p>
              </w:tc>
            </w:tr>
            <w:tr w:rsidR="00F61B9A" w:rsidRPr="00785543" w14:paraId="48265952" w14:textId="77777777" w:rsidTr="0000347B">
              <w:trPr>
                <w:jc w:val="center"/>
              </w:trPr>
              <w:tc>
                <w:tcPr>
                  <w:tcW w:w="2263" w:type="dxa"/>
                </w:tcPr>
                <w:p w14:paraId="0A367C4C" w14:textId="77777777" w:rsidR="00F61B9A" w:rsidRPr="00785543" w:rsidRDefault="00F61B9A" w:rsidP="007933F1">
                  <w:pPr>
                    <w:rPr>
                      <w:rFonts w:ascii="Times New Roman" w:hAnsi="Times New Roman" w:cs="Times New Roman"/>
                      <w:color w:val="FF0000"/>
                      <w:sz w:val="20"/>
                      <w:szCs w:val="20"/>
                    </w:rPr>
                  </w:pPr>
                  <w:r w:rsidRPr="00785543">
                    <w:rPr>
                      <w:rFonts w:ascii="Times New Roman" w:hAnsi="Times New Roman" w:cs="Times New Roman"/>
                      <w:color w:val="FF0000"/>
                      <w:sz w:val="20"/>
                      <w:szCs w:val="20"/>
                    </w:rPr>
                    <w:t>COD POSTAL</w:t>
                  </w:r>
                </w:p>
              </w:tc>
              <w:tc>
                <w:tcPr>
                  <w:tcW w:w="7481" w:type="dxa"/>
                </w:tcPr>
                <w:p w14:paraId="674B2063" w14:textId="77777777" w:rsidR="00F61B9A" w:rsidRPr="00785543" w:rsidRDefault="00F61B9A" w:rsidP="007933F1">
                  <w:pPr>
                    <w:rPr>
                      <w:rFonts w:ascii="Times New Roman" w:hAnsi="Times New Roman" w:cs="Times New Roman"/>
                      <w:color w:val="FF0000"/>
                      <w:sz w:val="20"/>
                      <w:szCs w:val="20"/>
                    </w:rPr>
                  </w:pPr>
                </w:p>
              </w:tc>
            </w:tr>
          </w:tbl>
          <w:p w14:paraId="023D7316" w14:textId="77777777" w:rsidR="00444FE0" w:rsidRPr="00785543" w:rsidRDefault="00444FE0" w:rsidP="007933F1">
            <w:pPr>
              <w:rPr>
                <w:rFonts w:ascii="Times New Roman" w:hAnsi="Times New Roman" w:cs="Times New Roman"/>
                <w:color w:val="FF0000"/>
                <w:sz w:val="20"/>
                <w:szCs w:val="20"/>
              </w:rPr>
            </w:pPr>
          </w:p>
          <w:tbl>
            <w:tblPr>
              <w:tblStyle w:val="TableGrid"/>
              <w:tblW w:w="10060" w:type="dxa"/>
              <w:tblLook w:val="04A0" w:firstRow="1" w:lastRow="0" w:firstColumn="1" w:lastColumn="0" w:noHBand="0" w:noVBand="1"/>
            </w:tblPr>
            <w:tblGrid>
              <w:gridCol w:w="2459"/>
              <w:gridCol w:w="2460"/>
              <w:gridCol w:w="2460"/>
              <w:gridCol w:w="2681"/>
            </w:tblGrid>
            <w:tr w:rsidR="00444FE0" w:rsidRPr="00785543" w14:paraId="3660A23A" w14:textId="77777777" w:rsidTr="009D6626">
              <w:tc>
                <w:tcPr>
                  <w:tcW w:w="2459" w:type="dxa"/>
                  <w:shd w:val="clear" w:color="auto" w:fill="B8CCE4" w:themeFill="accent1" w:themeFillTint="66"/>
                </w:tcPr>
                <w:p w14:paraId="0A74D3BC" w14:textId="77777777" w:rsidR="00444FE0" w:rsidRPr="00785543" w:rsidRDefault="00444FE0" w:rsidP="007933F1">
                  <w:pPr>
                    <w:jc w:val="center"/>
                    <w:rPr>
                      <w:rFonts w:ascii="Times New Roman" w:hAnsi="Times New Roman" w:cs="Times New Roman"/>
                      <w:b/>
                      <w:bCs/>
                      <w:sz w:val="20"/>
                      <w:szCs w:val="20"/>
                    </w:rPr>
                  </w:pPr>
                  <w:r w:rsidRPr="00785543">
                    <w:rPr>
                      <w:rFonts w:ascii="Times New Roman" w:hAnsi="Times New Roman" w:cs="Times New Roman"/>
                      <w:b/>
                      <w:bCs/>
                      <w:sz w:val="20"/>
                      <w:szCs w:val="20"/>
                    </w:rPr>
                    <w:t>Resursa</w:t>
                  </w:r>
                </w:p>
              </w:tc>
              <w:tc>
                <w:tcPr>
                  <w:tcW w:w="2460" w:type="dxa"/>
                  <w:shd w:val="clear" w:color="auto" w:fill="B8CCE4" w:themeFill="accent1" w:themeFillTint="66"/>
                </w:tcPr>
                <w:p w14:paraId="3EEB8461" w14:textId="77777777" w:rsidR="00444FE0" w:rsidRPr="00785543" w:rsidRDefault="00444FE0" w:rsidP="007933F1">
                  <w:pPr>
                    <w:jc w:val="center"/>
                    <w:rPr>
                      <w:rFonts w:ascii="Times New Roman" w:hAnsi="Times New Roman" w:cs="Times New Roman"/>
                      <w:b/>
                      <w:bCs/>
                      <w:sz w:val="20"/>
                      <w:szCs w:val="20"/>
                    </w:rPr>
                  </w:pPr>
                  <w:r w:rsidRPr="00785543">
                    <w:rPr>
                      <w:rFonts w:ascii="Times New Roman" w:hAnsi="Times New Roman" w:cs="Times New Roman"/>
                      <w:b/>
                      <w:bCs/>
                      <w:sz w:val="20"/>
                      <w:szCs w:val="20"/>
                    </w:rPr>
                    <w:t>Cantitate</w:t>
                  </w:r>
                </w:p>
              </w:tc>
              <w:tc>
                <w:tcPr>
                  <w:tcW w:w="2460" w:type="dxa"/>
                  <w:shd w:val="clear" w:color="auto" w:fill="B8CCE4" w:themeFill="accent1" w:themeFillTint="66"/>
                </w:tcPr>
                <w:p w14:paraId="6C4246BB" w14:textId="77777777" w:rsidR="00444FE0" w:rsidRPr="00785543" w:rsidRDefault="00444FE0" w:rsidP="007933F1">
                  <w:pPr>
                    <w:jc w:val="center"/>
                    <w:rPr>
                      <w:rFonts w:ascii="Times New Roman" w:hAnsi="Times New Roman" w:cs="Times New Roman"/>
                      <w:b/>
                      <w:bCs/>
                      <w:sz w:val="20"/>
                      <w:szCs w:val="20"/>
                    </w:rPr>
                  </w:pPr>
                  <w:r w:rsidRPr="00785543">
                    <w:rPr>
                      <w:rFonts w:ascii="Times New Roman" w:hAnsi="Times New Roman" w:cs="Times New Roman"/>
                      <w:b/>
                      <w:bCs/>
                      <w:sz w:val="20"/>
                      <w:szCs w:val="20"/>
                    </w:rPr>
                    <w:t>UM</w:t>
                  </w:r>
                </w:p>
              </w:tc>
              <w:tc>
                <w:tcPr>
                  <w:tcW w:w="2681" w:type="dxa"/>
                  <w:shd w:val="clear" w:color="auto" w:fill="B8CCE4" w:themeFill="accent1" w:themeFillTint="66"/>
                </w:tcPr>
                <w:p w14:paraId="45A06C1E" w14:textId="77777777" w:rsidR="00444FE0" w:rsidRPr="00785543" w:rsidRDefault="00444FE0" w:rsidP="007933F1">
                  <w:pPr>
                    <w:jc w:val="center"/>
                    <w:rPr>
                      <w:rFonts w:ascii="Times New Roman" w:hAnsi="Times New Roman" w:cs="Times New Roman"/>
                      <w:b/>
                      <w:bCs/>
                      <w:sz w:val="20"/>
                      <w:szCs w:val="20"/>
                    </w:rPr>
                  </w:pPr>
                  <w:r w:rsidRPr="00785543">
                    <w:rPr>
                      <w:rFonts w:ascii="Times New Roman" w:hAnsi="Times New Roman" w:cs="Times New Roman"/>
                      <w:b/>
                      <w:bCs/>
                      <w:sz w:val="20"/>
                      <w:szCs w:val="20"/>
                    </w:rPr>
                    <w:t>Partener</w:t>
                  </w:r>
                </w:p>
              </w:tc>
            </w:tr>
            <w:tr w:rsidR="00444FE0" w:rsidRPr="00785543" w14:paraId="60E33A81" w14:textId="77777777" w:rsidTr="009D6626">
              <w:tc>
                <w:tcPr>
                  <w:tcW w:w="2459" w:type="dxa"/>
                </w:tcPr>
                <w:p w14:paraId="343C510E" w14:textId="77777777" w:rsidR="00444FE0" w:rsidRPr="00785543" w:rsidRDefault="00444FE0" w:rsidP="007933F1">
                  <w:pPr>
                    <w:rPr>
                      <w:rFonts w:ascii="Times New Roman" w:hAnsi="Times New Roman" w:cs="Times New Roman"/>
                      <w:iCs/>
                      <w:color w:val="FF0000"/>
                      <w:sz w:val="20"/>
                      <w:szCs w:val="20"/>
                    </w:rPr>
                  </w:pPr>
                  <w:r w:rsidRPr="00785543">
                    <w:rPr>
                      <w:rFonts w:ascii="Times New Roman" w:hAnsi="Times New Roman" w:cs="Times New Roman"/>
                      <w:i/>
                      <w:iCs/>
                      <w:color w:val="FF0000"/>
                      <w:sz w:val="20"/>
                      <w:szCs w:val="20"/>
                    </w:rPr>
                    <w:t xml:space="preserve">Se va </w:t>
                  </w:r>
                  <w:r w:rsidRPr="00785543">
                    <w:rPr>
                      <w:rFonts w:ascii="Times New Roman" w:hAnsi="Times New Roman" w:cs="Times New Roman"/>
                      <w:i/>
                      <w:color w:val="FF0000"/>
                      <w:sz w:val="20"/>
                      <w:szCs w:val="20"/>
                    </w:rPr>
                    <w:t xml:space="preserve">preciza </w:t>
                  </w:r>
                  <w:r w:rsidRPr="00785543">
                    <w:rPr>
                      <w:rFonts w:ascii="Times New Roman" w:hAnsi="Times New Roman" w:cs="Times New Roman"/>
                      <w:i/>
                      <w:iCs/>
                      <w:color w:val="FF0000"/>
                      <w:sz w:val="20"/>
                      <w:szCs w:val="20"/>
                    </w:rPr>
                    <w:t>tipul de resursă</w:t>
                  </w:r>
                  <w:r w:rsidRPr="00785543">
                    <w:rPr>
                      <w:rFonts w:ascii="Times New Roman" w:hAnsi="Times New Roman" w:cs="Times New Roman"/>
                      <w:i/>
                      <w:color w:val="FF0000"/>
                      <w:sz w:val="20"/>
                      <w:szCs w:val="20"/>
                    </w:rPr>
                    <w:t xml:space="preserve"> materiale aferente activităţilor prevăzute prin proiect</w:t>
                  </w:r>
                </w:p>
              </w:tc>
              <w:tc>
                <w:tcPr>
                  <w:tcW w:w="2460" w:type="dxa"/>
                </w:tcPr>
                <w:p w14:paraId="08FE5297" w14:textId="77777777" w:rsidR="00444FE0" w:rsidRPr="00785543" w:rsidRDefault="00444FE0" w:rsidP="007933F1">
                  <w:pPr>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Se va completa cu cantitatea resursei pusă la dispoziție prin proiect</w:t>
                  </w:r>
                </w:p>
              </w:tc>
              <w:tc>
                <w:tcPr>
                  <w:tcW w:w="2460" w:type="dxa"/>
                </w:tcPr>
                <w:p w14:paraId="1FB32FCB" w14:textId="77777777" w:rsidR="00444FE0" w:rsidRPr="00785543" w:rsidRDefault="00444FE0" w:rsidP="007933F1">
                  <w:pPr>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Se va completa cu unitatea de măsură</w:t>
                  </w:r>
                </w:p>
              </w:tc>
              <w:tc>
                <w:tcPr>
                  <w:tcW w:w="2681" w:type="dxa"/>
                </w:tcPr>
                <w:p w14:paraId="383D366B" w14:textId="77777777" w:rsidR="00444FE0" w:rsidRPr="00785543" w:rsidRDefault="00444FE0" w:rsidP="007933F1">
                  <w:pPr>
                    <w:ind w:right="-108"/>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 xml:space="preserve">Se va completa cu numele entității  ce va asigura </w:t>
                  </w:r>
                </w:p>
                <w:p w14:paraId="1F5D7F24" w14:textId="77777777" w:rsidR="00444FE0" w:rsidRPr="00785543" w:rsidRDefault="00444FE0" w:rsidP="007933F1">
                  <w:pPr>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 xml:space="preserve">resursa </w:t>
                  </w:r>
                </w:p>
              </w:tc>
            </w:tr>
            <w:tr w:rsidR="00444FE0" w:rsidRPr="00785543" w14:paraId="0262B6C8" w14:textId="77777777" w:rsidTr="009D6626">
              <w:tc>
                <w:tcPr>
                  <w:tcW w:w="2459" w:type="dxa"/>
                  <w:tcBorders>
                    <w:bottom w:val="single" w:sz="4" w:space="0" w:color="auto"/>
                  </w:tcBorders>
                </w:tcPr>
                <w:p w14:paraId="08484A12" w14:textId="77777777" w:rsidR="00444FE0" w:rsidRPr="00785543" w:rsidRDefault="00444FE0" w:rsidP="007933F1">
                  <w:pPr>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w:t>
                  </w:r>
                </w:p>
              </w:tc>
              <w:tc>
                <w:tcPr>
                  <w:tcW w:w="2460" w:type="dxa"/>
                  <w:tcBorders>
                    <w:bottom w:val="single" w:sz="4" w:space="0" w:color="auto"/>
                  </w:tcBorders>
                </w:tcPr>
                <w:p w14:paraId="584E5AE5" w14:textId="77777777" w:rsidR="00444FE0" w:rsidRPr="00785543" w:rsidRDefault="00444FE0" w:rsidP="007933F1">
                  <w:pPr>
                    <w:rPr>
                      <w:rFonts w:ascii="Times New Roman" w:hAnsi="Times New Roman" w:cs="Times New Roman"/>
                      <w:i/>
                      <w:color w:val="FF0000"/>
                      <w:sz w:val="20"/>
                      <w:szCs w:val="20"/>
                    </w:rPr>
                  </w:pPr>
                </w:p>
              </w:tc>
              <w:tc>
                <w:tcPr>
                  <w:tcW w:w="2460" w:type="dxa"/>
                  <w:tcBorders>
                    <w:bottom w:val="single" w:sz="4" w:space="0" w:color="auto"/>
                  </w:tcBorders>
                </w:tcPr>
                <w:p w14:paraId="5101F289" w14:textId="77777777" w:rsidR="00444FE0" w:rsidRPr="00785543" w:rsidRDefault="00444FE0" w:rsidP="007933F1">
                  <w:pPr>
                    <w:rPr>
                      <w:rFonts w:ascii="Times New Roman" w:hAnsi="Times New Roman" w:cs="Times New Roman"/>
                      <w:i/>
                      <w:color w:val="FF0000"/>
                      <w:sz w:val="20"/>
                      <w:szCs w:val="20"/>
                    </w:rPr>
                  </w:pPr>
                </w:p>
              </w:tc>
              <w:tc>
                <w:tcPr>
                  <w:tcW w:w="2681" w:type="dxa"/>
                  <w:tcBorders>
                    <w:bottom w:val="single" w:sz="4" w:space="0" w:color="auto"/>
                  </w:tcBorders>
                </w:tcPr>
                <w:p w14:paraId="52C24876" w14:textId="77777777" w:rsidR="00444FE0" w:rsidRPr="00785543" w:rsidRDefault="00444FE0" w:rsidP="007933F1">
                  <w:pPr>
                    <w:rPr>
                      <w:rFonts w:ascii="Times New Roman" w:hAnsi="Times New Roman" w:cs="Times New Roman"/>
                      <w:i/>
                      <w:color w:val="FF0000"/>
                      <w:sz w:val="20"/>
                      <w:szCs w:val="20"/>
                    </w:rPr>
                  </w:pPr>
                </w:p>
              </w:tc>
            </w:tr>
            <w:tr w:rsidR="00444FE0" w:rsidRPr="00785543" w14:paraId="4350A06D" w14:textId="77777777" w:rsidTr="009D6626">
              <w:tc>
                <w:tcPr>
                  <w:tcW w:w="2459" w:type="dxa"/>
                  <w:tcBorders>
                    <w:bottom w:val="single" w:sz="4" w:space="0" w:color="auto"/>
                  </w:tcBorders>
                </w:tcPr>
                <w:p w14:paraId="200AB6F4" w14:textId="77777777" w:rsidR="00444FE0" w:rsidRPr="00785543" w:rsidRDefault="00444FE0" w:rsidP="007933F1">
                  <w:pPr>
                    <w:rPr>
                      <w:rFonts w:ascii="Times New Roman" w:hAnsi="Times New Roman" w:cs="Times New Roman"/>
                      <w:i/>
                      <w:sz w:val="20"/>
                      <w:szCs w:val="20"/>
                    </w:rPr>
                  </w:pPr>
                  <w:r w:rsidRPr="00785543">
                    <w:rPr>
                      <w:rFonts w:ascii="Times New Roman" w:hAnsi="Times New Roman" w:cs="Times New Roman"/>
                      <w:i/>
                      <w:sz w:val="20"/>
                      <w:szCs w:val="20"/>
                    </w:rPr>
                    <w:t>.......</w:t>
                  </w:r>
                </w:p>
              </w:tc>
              <w:tc>
                <w:tcPr>
                  <w:tcW w:w="2460" w:type="dxa"/>
                  <w:tcBorders>
                    <w:bottom w:val="single" w:sz="4" w:space="0" w:color="auto"/>
                  </w:tcBorders>
                </w:tcPr>
                <w:p w14:paraId="56196D22" w14:textId="77777777" w:rsidR="00444FE0" w:rsidRPr="00785543" w:rsidRDefault="00444FE0" w:rsidP="007933F1">
                  <w:pPr>
                    <w:rPr>
                      <w:rFonts w:ascii="Times New Roman" w:hAnsi="Times New Roman" w:cs="Times New Roman"/>
                      <w:i/>
                      <w:sz w:val="20"/>
                      <w:szCs w:val="20"/>
                    </w:rPr>
                  </w:pPr>
                </w:p>
              </w:tc>
              <w:tc>
                <w:tcPr>
                  <w:tcW w:w="2460" w:type="dxa"/>
                  <w:tcBorders>
                    <w:bottom w:val="single" w:sz="4" w:space="0" w:color="auto"/>
                  </w:tcBorders>
                </w:tcPr>
                <w:p w14:paraId="287C8E90" w14:textId="77777777" w:rsidR="00444FE0" w:rsidRPr="00785543" w:rsidRDefault="00444FE0" w:rsidP="007933F1">
                  <w:pPr>
                    <w:rPr>
                      <w:rFonts w:ascii="Times New Roman" w:hAnsi="Times New Roman" w:cs="Times New Roman"/>
                      <w:i/>
                      <w:sz w:val="20"/>
                      <w:szCs w:val="20"/>
                    </w:rPr>
                  </w:pPr>
                </w:p>
              </w:tc>
              <w:tc>
                <w:tcPr>
                  <w:tcW w:w="2681" w:type="dxa"/>
                  <w:tcBorders>
                    <w:bottom w:val="single" w:sz="4" w:space="0" w:color="auto"/>
                  </w:tcBorders>
                </w:tcPr>
                <w:p w14:paraId="4D7602A7" w14:textId="77777777" w:rsidR="00444FE0" w:rsidRPr="00785543" w:rsidRDefault="00444FE0" w:rsidP="007933F1">
                  <w:pPr>
                    <w:rPr>
                      <w:rFonts w:ascii="Times New Roman" w:hAnsi="Times New Roman" w:cs="Times New Roman"/>
                      <w:i/>
                      <w:sz w:val="20"/>
                      <w:szCs w:val="20"/>
                    </w:rPr>
                  </w:pPr>
                </w:p>
              </w:tc>
            </w:tr>
          </w:tbl>
          <w:p w14:paraId="072754AF" w14:textId="77777777" w:rsidR="00444FE0" w:rsidRPr="00785543" w:rsidRDefault="00444FE0" w:rsidP="007933F1">
            <w:pPr>
              <w:rPr>
                <w:rFonts w:ascii="Times New Roman" w:hAnsi="Times New Roman" w:cs="Times New Roman"/>
                <w:sz w:val="20"/>
                <w:szCs w:val="20"/>
              </w:rPr>
            </w:pPr>
          </w:p>
        </w:tc>
      </w:tr>
    </w:tbl>
    <w:p w14:paraId="15289029" w14:textId="77777777" w:rsidR="00B36484" w:rsidRPr="00785543" w:rsidRDefault="00AB254C" w:rsidP="0000347B">
      <w:pPr>
        <w:pStyle w:val="Heading1"/>
        <w:shd w:val="clear" w:color="auto" w:fill="8DB3E2" w:themeFill="text2" w:themeFillTint="66"/>
        <w:spacing w:before="240" w:line="240" w:lineRule="auto"/>
        <w:rPr>
          <w:rFonts w:ascii="Times New Roman" w:hAnsi="Times New Roman" w:cs="Times New Roman"/>
          <w:color w:val="auto"/>
          <w:sz w:val="22"/>
          <w:szCs w:val="22"/>
        </w:rPr>
      </w:pPr>
      <w:bookmarkStart w:id="635" w:name="_Toc446079480"/>
      <w:r w:rsidRPr="00785543">
        <w:rPr>
          <w:rFonts w:ascii="Times New Roman" w:hAnsi="Times New Roman" w:cs="Times New Roman"/>
          <w:color w:val="auto"/>
          <w:sz w:val="22"/>
          <w:szCs w:val="22"/>
        </w:rPr>
        <w:t>22</w:t>
      </w:r>
      <w:r w:rsidR="008D6AFD" w:rsidRPr="00785543">
        <w:rPr>
          <w:rFonts w:ascii="Times New Roman" w:hAnsi="Times New Roman" w:cs="Times New Roman"/>
          <w:color w:val="auto"/>
          <w:sz w:val="22"/>
          <w:szCs w:val="22"/>
        </w:rPr>
        <w:t>.</w:t>
      </w:r>
      <w:r w:rsidR="00B36484" w:rsidRPr="00785543">
        <w:rPr>
          <w:rFonts w:ascii="Times New Roman" w:hAnsi="Times New Roman" w:cs="Times New Roman"/>
          <w:color w:val="auto"/>
          <w:sz w:val="22"/>
          <w:szCs w:val="22"/>
        </w:rPr>
        <w:t xml:space="preserve"> Activități previzionate</w:t>
      </w:r>
      <w:bookmarkEnd w:id="635"/>
      <w:r w:rsidR="00B36484" w:rsidRPr="00785543">
        <w:rPr>
          <w:rFonts w:ascii="Times New Roman" w:hAnsi="Times New Roman" w:cs="Times New Roman"/>
          <w:color w:val="auto"/>
          <w:sz w:val="22"/>
          <w:szCs w:val="22"/>
        </w:rPr>
        <w:t xml:space="preserve"> </w:t>
      </w:r>
    </w:p>
    <w:p w14:paraId="502F36FB" w14:textId="77777777" w:rsidR="00B36484" w:rsidRPr="00785543" w:rsidRDefault="00B36484" w:rsidP="0000347B">
      <w:pPr>
        <w:spacing w:after="0" w:line="240" w:lineRule="auto"/>
        <w:rPr>
          <w:rFonts w:ascii="Times New Roman" w:eastAsia="Times New Roman" w:hAnsi="Times New Roman" w:cs="Times New Roman"/>
          <w:bCs/>
          <w:color w:val="262626"/>
          <w:lang w:eastAsia="ro-RO"/>
        </w:rPr>
      </w:pPr>
    </w:p>
    <w:p w14:paraId="3E5D1CF7" w14:textId="77777777" w:rsidR="00503B93" w:rsidRPr="00785543" w:rsidRDefault="00503B93" w:rsidP="0000347B">
      <w:pPr>
        <w:spacing w:after="0" w:line="240" w:lineRule="auto"/>
        <w:rPr>
          <w:rFonts w:ascii="Times New Roman" w:eastAsia="Times New Roman" w:hAnsi="Times New Roman" w:cs="Times New Roman"/>
          <w:bCs/>
          <w:i/>
          <w:color w:val="FF0000"/>
          <w:lang w:eastAsia="ro-RO"/>
        </w:rPr>
      </w:pPr>
      <w:r w:rsidRPr="00785543">
        <w:rPr>
          <w:rFonts w:ascii="Times New Roman" w:eastAsia="Times New Roman" w:hAnsi="Times New Roman" w:cs="Times New Roman"/>
          <w:bCs/>
          <w:i/>
          <w:color w:val="FF0000"/>
          <w:lang w:eastAsia="ro-RO"/>
        </w:rPr>
        <w:t>Se completează pentru fiecare componentă.</w:t>
      </w:r>
    </w:p>
    <w:p w14:paraId="152D0B25" w14:textId="77777777" w:rsidR="00503B93" w:rsidRPr="00785543" w:rsidRDefault="00503B93" w:rsidP="0000347B">
      <w:pPr>
        <w:spacing w:after="0" w:line="240" w:lineRule="auto"/>
        <w:jc w:val="both"/>
        <w:rPr>
          <w:rFonts w:ascii="Times New Roman" w:eastAsia="Times New Roman" w:hAnsi="Times New Roman" w:cs="Times New Roman"/>
          <w:bCs/>
          <w:i/>
          <w:color w:val="FF0000"/>
          <w:lang w:eastAsia="ro-RO"/>
        </w:rPr>
      </w:pPr>
      <w:r w:rsidRPr="00785543">
        <w:rPr>
          <w:rFonts w:ascii="Times New Roman" w:eastAsia="Times New Roman" w:hAnsi="Times New Roman" w:cs="Times New Roman"/>
          <w:bCs/>
          <w:i/>
          <w:color w:val="FF0000"/>
          <w:lang w:eastAsia="ro-RO"/>
        </w:rPr>
        <w:lastRenderedPageBreak/>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7C1154FE" w14:textId="77777777" w:rsidR="00503B93" w:rsidRPr="00785543" w:rsidRDefault="00503B93" w:rsidP="0000347B">
      <w:pPr>
        <w:spacing w:after="0" w:line="240" w:lineRule="auto"/>
        <w:rPr>
          <w:rFonts w:ascii="Times New Roman" w:eastAsia="Times New Roman" w:hAnsi="Times New Roman" w:cs="Times New Roman"/>
          <w:bCs/>
          <w:color w:val="262626"/>
          <w:lang w:eastAsia="ro-RO"/>
        </w:rPr>
      </w:pPr>
    </w:p>
    <w:tbl>
      <w:tblPr>
        <w:tblStyle w:val="TableGrid"/>
        <w:tblW w:w="0" w:type="auto"/>
        <w:jc w:val="center"/>
        <w:tblLook w:val="04A0" w:firstRow="1" w:lastRow="0" w:firstColumn="1" w:lastColumn="0" w:noHBand="0" w:noVBand="1"/>
      </w:tblPr>
      <w:tblGrid>
        <w:gridCol w:w="2277"/>
        <w:gridCol w:w="1727"/>
        <w:gridCol w:w="1864"/>
        <w:gridCol w:w="1617"/>
        <w:gridCol w:w="1861"/>
      </w:tblGrid>
      <w:tr w:rsidR="00C74E57" w:rsidRPr="00785543" w14:paraId="39ADB670" w14:textId="77777777" w:rsidTr="00C74E57">
        <w:trPr>
          <w:jc w:val="center"/>
        </w:trPr>
        <w:tc>
          <w:tcPr>
            <w:tcW w:w="2283" w:type="dxa"/>
            <w:shd w:val="clear" w:color="auto" w:fill="D9D9D9" w:themeFill="background1" w:themeFillShade="D9"/>
            <w:vAlign w:val="center"/>
          </w:tcPr>
          <w:p w14:paraId="3FF68A36" w14:textId="77777777" w:rsidR="00C74E57" w:rsidRPr="00785543" w:rsidRDefault="00C74E57" w:rsidP="007933F1">
            <w:pPr>
              <w:jc w:val="center"/>
              <w:rPr>
                <w:rStyle w:val="ui-column-title1"/>
                <w:rFonts w:ascii="Times New Roman" w:hAnsi="Times New Roman" w:cs="Times New Roman"/>
              </w:rPr>
            </w:pPr>
            <w:r w:rsidRPr="00785543">
              <w:rPr>
                <w:rStyle w:val="ui-column-title1"/>
                <w:rFonts w:ascii="Times New Roman" w:hAnsi="Times New Roman" w:cs="Times New Roman"/>
              </w:rPr>
              <w:t>Titlu activitate/subactivitate</w:t>
            </w:r>
          </w:p>
        </w:tc>
        <w:tc>
          <w:tcPr>
            <w:tcW w:w="1794" w:type="dxa"/>
            <w:shd w:val="clear" w:color="auto" w:fill="D9D9D9" w:themeFill="background1" w:themeFillShade="D9"/>
            <w:vAlign w:val="center"/>
          </w:tcPr>
          <w:p w14:paraId="70210FDB" w14:textId="77777777" w:rsidR="00C74E57" w:rsidRPr="00785543" w:rsidRDefault="00C74E57" w:rsidP="007933F1">
            <w:pPr>
              <w:jc w:val="center"/>
              <w:rPr>
                <w:rStyle w:val="ui-column-title1"/>
                <w:rFonts w:ascii="Times New Roman" w:hAnsi="Times New Roman" w:cs="Times New Roman"/>
              </w:rPr>
            </w:pPr>
            <w:r w:rsidRPr="00785543">
              <w:rPr>
                <w:rStyle w:val="ui-column-title1"/>
                <w:rFonts w:ascii="Times New Roman" w:hAnsi="Times New Roman" w:cs="Times New Roman"/>
              </w:rPr>
              <w:t>Data start</w:t>
            </w:r>
          </w:p>
        </w:tc>
        <w:tc>
          <w:tcPr>
            <w:tcW w:w="1916" w:type="dxa"/>
            <w:shd w:val="clear" w:color="auto" w:fill="D9D9D9" w:themeFill="background1" w:themeFillShade="D9"/>
            <w:vAlign w:val="center"/>
          </w:tcPr>
          <w:p w14:paraId="3F6A4762" w14:textId="77777777" w:rsidR="00C74E57" w:rsidRPr="00785543" w:rsidRDefault="00C74E57" w:rsidP="007933F1">
            <w:pPr>
              <w:jc w:val="center"/>
              <w:rPr>
                <w:rStyle w:val="ui-column-title1"/>
                <w:rFonts w:ascii="Times New Roman" w:hAnsi="Times New Roman" w:cs="Times New Roman"/>
              </w:rPr>
            </w:pPr>
            <w:r w:rsidRPr="00785543">
              <w:rPr>
                <w:rStyle w:val="ui-column-title1"/>
                <w:rFonts w:ascii="Times New Roman" w:hAnsi="Times New Roman" w:cs="Times New Roman"/>
              </w:rPr>
              <w:t>Data încheiere</w:t>
            </w:r>
          </w:p>
        </w:tc>
        <w:tc>
          <w:tcPr>
            <w:tcW w:w="1666" w:type="dxa"/>
            <w:shd w:val="clear" w:color="auto" w:fill="D9D9D9" w:themeFill="background1" w:themeFillShade="D9"/>
            <w:vAlign w:val="center"/>
          </w:tcPr>
          <w:p w14:paraId="6B415A22" w14:textId="77777777" w:rsidR="00C74E57" w:rsidRPr="00785543" w:rsidRDefault="00C74E57" w:rsidP="007933F1">
            <w:pPr>
              <w:jc w:val="center"/>
              <w:rPr>
                <w:rStyle w:val="ui-column-title1"/>
                <w:rFonts w:ascii="Times New Roman" w:hAnsi="Times New Roman" w:cs="Times New Roman"/>
              </w:rPr>
            </w:pPr>
            <w:r w:rsidRPr="00785543">
              <w:rPr>
                <w:rStyle w:val="ui-column-title1"/>
                <w:rFonts w:ascii="Times New Roman" w:hAnsi="Times New Roman" w:cs="Times New Roman"/>
              </w:rPr>
              <w:t>Durată</w:t>
            </w:r>
          </w:p>
        </w:tc>
        <w:tc>
          <w:tcPr>
            <w:tcW w:w="1913" w:type="dxa"/>
            <w:shd w:val="clear" w:color="auto" w:fill="D9D9D9" w:themeFill="background1" w:themeFillShade="D9"/>
            <w:vAlign w:val="center"/>
          </w:tcPr>
          <w:p w14:paraId="452BBAE5" w14:textId="77777777" w:rsidR="00C74E57" w:rsidRPr="00785543" w:rsidRDefault="00C74E57" w:rsidP="007933F1">
            <w:pPr>
              <w:jc w:val="center"/>
              <w:rPr>
                <w:rStyle w:val="ui-column-title1"/>
                <w:rFonts w:ascii="Times New Roman" w:hAnsi="Times New Roman" w:cs="Times New Roman"/>
              </w:rPr>
            </w:pPr>
            <w:r w:rsidRPr="00785543">
              <w:rPr>
                <w:rStyle w:val="ui-column-title1"/>
                <w:rFonts w:ascii="Times New Roman" w:hAnsi="Times New Roman" w:cs="Times New Roman"/>
              </w:rPr>
              <w:t>Parteneri implicați</w:t>
            </w:r>
          </w:p>
        </w:tc>
      </w:tr>
      <w:tr w:rsidR="00C74E57" w:rsidRPr="00785543" w14:paraId="3D66F06F" w14:textId="77777777" w:rsidTr="00C74E57">
        <w:trPr>
          <w:jc w:val="center"/>
        </w:trPr>
        <w:tc>
          <w:tcPr>
            <w:tcW w:w="2283" w:type="dxa"/>
          </w:tcPr>
          <w:p w14:paraId="583CB8F5" w14:textId="77777777" w:rsidR="00C74E57" w:rsidRPr="00785543" w:rsidRDefault="00C74E57" w:rsidP="007933F1">
            <w:pPr>
              <w:jc w:val="center"/>
              <w:rPr>
                <w:rStyle w:val="ui-column-title1"/>
                <w:rFonts w:ascii="Times New Roman" w:hAnsi="Times New Roman" w:cs="Times New Roman"/>
              </w:rPr>
            </w:pPr>
          </w:p>
        </w:tc>
        <w:tc>
          <w:tcPr>
            <w:tcW w:w="1794" w:type="dxa"/>
          </w:tcPr>
          <w:p w14:paraId="2C9079C7" w14:textId="77777777" w:rsidR="00C74E57" w:rsidRPr="00785543" w:rsidRDefault="00C74E57" w:rsidP="007933F1">
            <w:pPr>
              <w:jc w:val="center"/>
              <w:rPr>
                <w:rStyle w:val="ui-column-title1"/>
                <w:rFonts w:ascii="Times New Roman" w:hAnsi="Times New Roman" w:cs="Times New Roman"/>
              </w:rPr>
            </w:pPr>
          </w:p>
        </w:tc>
        <w:tc>
          <w:tcPr>
            <w:tcW w:w="1916" w:type="dxa"/>
          </w:tcPr>
          <w:p w14:paraId="3D9C9AEA" w14:textId="77777777" w:rsidR="00C74E57" w:rsidRPr="00785543" w:rsidRDefault="00C74E57" w:rsidP="007933F1">
            <w:pPr>
              <w:jc w:val="center"/>
              <w:rPr>
                <w:rStyle w:val="ui-column-title1"/>
                <w:rFonts w:ascii="Times New Roman" w:hAnsi="Times New Roman" w:cs="Times New Roman"/>
              </w:rPr>
            </w:pPr>
          </w:p>
        </w:tc>
        <w:tc>
          <w:tcPr>
            <w:tcW w:w="1666" w:type="dxa"/>
          </w:tcPr>
          <w:p w14:paraId="3BEFD1C2" w14:textId="77777777" w:rsidR="00C74E57" w:rsidRPr="00785543" w:rsidRDefault="00C74E57" w:rsidP="007933F1">
            <w:pPr>
              <w:jc w:val="center"/>
              <w:rPr>
                <w:rStyle w:val="ui-column-title1"/>
                <w:rFonts w:ascii="Times New Roman" w:hAnsi="Times New Roman" w:cs="Times New Roman"/>
              </w:rPr>
            </w:pPr>
          </w:p>
        </w:tc>
        <w:tc>
          <w:tcPr>
            <w:tcW w:w="1913" w:type="dxa"/>
          </w:tcPr>
          <w:p w14:paraId="7A4ED5A4" w14:textId="77777777" w:rsidR="00C74E57" w:rsidRPr="00785543" w:rsidRDefault="00C74E57" w:rsidP="007933F1">
            <w:pPr>
              <w:jc w:val="center"/>
              <w:rPr>
                <w:rStyle w:val="ui-column-title1"/>
                <w:rFonts w:ascii="Times New Roman" w:hAnsi="Times New Roman" w:cs="Times New Roman"/>
              </w:rPr>
            </w:pPr>
            <w:r w:rsidRPr="00785543">
              <w:rPr>
                <w:rStyle w:val="ui-column-title1"/>
                <w:rFonts w:ascii="Times New Roman" w:hAnsi="Times New Roman" w:cs="Times New Roman"/>
              </w:rPr>
              <w:t>NA</w:t>
            </w:r>
          </w:p>
        </w:tc>
      </w:tr>
    </w:tbl>
    <w:p w14:paraId="3122B5E8" w14:textId="77777777" w:rsidR="00B36484" w:rsidRPr="00785543" w:rsidRDefault="00B36484" w:rsidP="007933F1">
      <w:pPr>
        <w:tabs>
          <w:tab w:val="left" w:pos="400"/>
        </w:tabs>
        <w:spacing w:after="0" w:line="240" w:lineRule="auto"/>
        <w:rPr>
          <w:rFonts w:ascii="Times New Roman" w:hAnsi="Times New Roman" w:cs="Times New Roman"/>
        </w:rPr>
      </w:pPr>
    </w:p>
    <w:p w14:paraId="1BA9481F" w14:textId="77777777" w:rsidR="001602D7" w:rsidRPr="00785543" w:rsidRDefault="001602D7" w:rsidP="007933F1">
      <w:pPr>
        <w:tabs>
          <w:tab w:val="left" w:pos="400"/>
        </w:tabs>
        <w:spacing w:after="0" w:line="240" w:lineRule="auto"/>
        <w:rPr>
          <w:rFonts w:ascii="Times New Roman" w:hAnsi="Times New Roman" w:cs="Times New Roman"/>
        </w:rPr>
      </w:pPr>
      <w:r w:rsidRPr="00785543">
        <w:rPr>
          <w:rFonts w:ascii="Times New Roman" w:hAnsi="Times New Roman" w:cs="Times New Roman"/>
        </w:rPr>
        <w:t>Detaliere</w:t>
      </w:r>
      <w:r w:rsidR="00C74E57" w:rsidRPr="00785543">
        <w:rPr>
          <w:rFonts w:ascii="Times New Roman" w:hAnsi="Times New Roman" w:cs="Times New Roman"/>
        </w:rPr>
        <w:t>a subactivității</w:t>
      </w:r>
    </w:p>
    <w:tbl>
      <w:tblPr>
        <w:tblStyle w:val="TableGrid"/>
        <w:tblW w:w="0" w:type="auto"/>
        <w:tblLook w:val="04A0" w:firstRow="1" w:lastRow="0" w:firstColumn="1" w:lastColumn="0" w:noHBand="0" w:noVBand="1"/>
      </w:tblPr>
      <w:tblGrid>
        <w:gridCol w:w="9346"/>
      </w:tblGrid>
      <w:tr w:rsidR="001602D7" w:rsidRPr="00785543" w14:paraId="6DBA22C7" w14:textId="77777777" w:rsidTr="001602D7">
        <w:tc>
          <w:tcPr>
            <w:tcW w:w="9572" w:type="dxa"/>
          </w:tcPr>
          <w:p w14:paraId="484081A3" w14:textId="77777777" w:rsidR="001602D7" w:rsidRPr="00785543" w:rsidRDefault="001602D7" w:rsidP="007933F1">
            <w:pPr>
              <w:tabs>
                <w:tab w:val="left" w:pos="400"/>
              </w:tabs>
              <w:rPr>
                <w:rFonts w:ascii="Times New Roman" w:hAnsi="Times New Roman" w:cs="Times New Roman"/>
              </w:rPr>
            </w:pPr>
          </w:p>
        </w:tc>
      </w:tr>
    </w:tbl>
    <w:p w14:paraId="18D520F6" w14:textId="77777777" w:rsidR="001602D7" w:rsidRPr="00785543" w:rsidRDefault="001602D7" w:rsidP="007933F1">
      <w:pPr>
        <w:tabs>
          <w:tab w:val="left" w:pos="400"/>
        </w:tabs>
        <w:spacing w:after="0" w:line="240" w:lineRule="auto"/>
        <w:rPr>
          <w:rFonts w:ascii="Times New Roman" w:hAnsi="Times New Roman" w:cs="Times New Roman"/>
        </w:rPr>
      </w:pPr>
    </w:p>
    <w:p w14:paraId="435E29CD" w14:textId="77777777" w:rsidR="001602D7" w:rsidRPr="00785543" w:rsidRDefault="001602D7" w:rsidP="007933F1">
      <w:pPr>
        <w:tabs>
          <w:tab w:val="left" w:pos="400"/>
        </w:tabs>
        <w:spacing w:after="0" w:line="240" w:lineRule="auto"/>
        <w:rPr>
          <w:rFonts w:ascii="Times New Roman" w:hAnsi="Times New Roman" w:cs="Times New Roman"/>
        </w:rPr>
      </w:pPr>
      <w:r w:rsidRPr="00785543">
        <w:rPr>
          <w:rFonts w:ascii="Times New Roman" w:hAnsi="Times New Roman" w:cs="Times New Roman"/>
        </w:rPr>
        <w:t>Rezultate previzionate</w:t>
      </w:r>
    </w:p>
    <w:tbl>
      <w:tblPr>
        <w:tblStyle w:val="TableGrid"/>
        <w:tblW w:w="0" w:type="auto"/>
        <w:tblLook w:val="04A0" w:firstRow="1" w:lastRow="0" w:firstColumn="1" w:lastColumn="0" w:noHBand="0" w:noVBand="1"/>
      </w:tblPr>
      <w:tblGrid>
        <w:gridCol w:w="9346"/>
      </w:tblGrid>
      <w:tr w:rsidR="001602D7" w:rsidRPr="00785543" w14:paraId="70257CBE" w14:textId="77777777" w:rsidTr="001602D7">
        <w:tc>
          <w:tcPr>
            <w:tcW w:w="9572" w:type="dxa"/>
          </w:tcPr>
          <w:p w14:paraId="0E766C4D" w14:textId="77777777" w:rsidR="001602D7" w:rsidRPr="00785543" w:rsidRDefault="001602D7" w:rsidP="007933F1">
            <w:pPr>
              <w:tabs>
                <w:tab w:val="left" w:pos="400"/>
              </w:tabs>
              <w:rPr>
                <w:rFonts w:ascii="Times New Roman" w:hAnsi="Times New Roman" w:cs="Times New Roman"/>
              </w:rPr>
            </w:pPr>
          </w:p>
        </w:tc>
      </w:tr>
    </w:tbl>
    <w:p w14:paraId="692F7CC2" w14:textId="77777777" w:rsidR="001602D7" w:rsidRPr="00785543" w:rsidRDefault="001602D7" w:rsidP="007933F1">
      <w:pPr>
        <w:tabs>
          <w:tab w:val="left" w:pos="400"/>
        </w:tabs>
        <w:spacing w:after="0" w:line="240" w:lineRule="auto"/>
        <w:rPr>
          <w:rFonts w:ascii="Times New Roman" w:hAnsi="Times New Roman" w:cs="Times New Roman"/>
        </w:rPr>
      </w:pPr>
    </w:p>
    <w:p w14:paraId="5DD20281" w14:textId="77777777" w:rsidR="001602D7" w:rsidRPr="00785543" w:rsidRDefault="00C74E57" w:rsidP="007933F1">
      <w:pPr>
        <w:tabs>
          <w:tab w:val="left" w:pos="400"/>
        </w:tabs>
        <w:spacing w:after="0" w:line="240" w:lineRule="auto"/>
        <w:rPr>
          <w:rFonts w:ascii="Times New Roman" w:hAnsi="Times New Roman" w:cs="Times New Roman"/>
        </w:rPr>
      </w:pPr>
      <w:r w:rsidRPr="00785543">
        <w:rPr>
          <w:rFonts w:ascii="Times New Roman" w:hAnsi="Times New Roman" w:cs="Times New Roman"/>
        </w:rPr>
        <w:t>Amplasamentele din cadrul subactivității</w:t>
      </w:r>
    </w:p>
    <w:tbl>
      <w:tblPr>
        <w:tblStyle w:val="TableGrid"/>
        <w:tblW w:w="0" w:type="auto"/>
        <w:tblLook w:val="04A0" w:firstRow="1" w:lastRow="0" w:firstColumn="1" w:lastColumn="0" w:noHBand="0" w:noVBand="1"/>
      </w:tblPr>
      <w:tblGrid>
        <w:gridCol w:w="4685"/>
        <w:gridCol w:w="4661"/>
      </w:tblGrid>
      <w:tr w:rsidR="001602D7" w:rsidRPr="00785543" w14:paraId="6C93F8C2" w14:textId="77777777" w:rsidTr="001602D7">
        <w:tc>
          <w:tcPr>
            <w:tcW w:w="4786" w:type="dxa"/>
            <w:shd w:val="clear" w:color="auto" w:fill="D9D9D9" w:themeFill="background1" w:themeFillShade="D9"/>
          </w:tcPr>
          <w:p w14:paraId="5CB6FB82" w14:textId="77777777" w:rsidR="001602D7" w:rsidRPr="00785543" w:rsidRDefault="001602D7" w:rsidP="007933F1">
            <w:pPr>
              <w:tabs>
                <w:tab w:val="left" w:pos="400"/>
              </w:tabs>
              <w:rPr>
                <w:rFonts w:ascii="Times New Roman" w:hAnsi="Times New Roman" w:cs="Times New Roman"/>
              </w:rPr>
            </w:pPr>
            <w:r w:rsidRPr="00785543">
              <w:rPr>
                <w:rFonts w:ascii="Times New Roman" w:hAnsi="Times New Roman" w:cs="Times New Roman"/>
              </w:rPr>
              <w:t>Denumire</w:t>
            </w:r>
          </w:p>
        </w:tc>
        <w:tc>
          <w:tcPr>
            <w:tcW w:w="4786" w:type="dxa"/>
            <w:shd w:val="clear" w:color="auto" w:fill="D9D9D9" w:themeFill="background1" w:themeFillShade="D9"/>
          </w:tcPr>
          <w:p w14:paraId="72DB9299" w14:textId="77777777" w:rsidR="001602D7" w:rsidRPr="00785543" w:rsidRDefault="001602D7" w:rsidP="007933F1">
            <w:pPr>
              <w:tabs>
                <w:tab w:val="left" w:pos="400"/>
              </w:tabs>
              <w:rPr>
                <w:rFonts w:ascii="Times New Roman" w:hAnsi="Times New Roman" w:cs="Times New Roman"/>
              </w:rPr>
            </w:pPr>
          </w:p>
        </w:tc>
      </w:tr>
      <w:tr w:rsidR="001602D7" w:rsidRPr="00785543" w14:paraId="60340D08" w14:textId="77777777" w:rsidTr="001602D7">
        <w:tc>
          <w:tcPr>
            <w:tcW w:w="4786" w:type="dxa"/>
          </w:tcPr>
          <w:p w14:paraId="03BB0A04" w14:textId="77777777" w:rsidR="001602D7" w:rsidRPr="00785543" w:rsidRDefault="001602D7" w:rsidP="007933F1">
            <w:pPr>
              <w:tabs>
                <w:tab w:val="left" w:pos="400"/>
              </w:tabs>
              <w:rPr>
                <w:rFonts w:ascii="Times New Roman" w:hAnsi="Times New Roman" w:cs="Times New Roman"/>
              </w:rPr>
            </w:pPr>
          </w:p>
        </w:tc>
        <w:tc>
          <w:tcPr>
            <w:tcW w:w="4786" w:type="dxa"/>
          </w:tcPr>
          <w:p w14:paraId="397BDF58" w14:textId="77777777" w:rsidR="001602D7" w:rsidRPr="00785543" w:rsidRDefault="001602D7" w:rsidP="007933F1">
            <w:pPr>
              <w:tabs>
                <w:tab w:val="left" w:pos="400"/>
              </w:tabs>
              <w:rPr>
                <w:rFonts w:ascii="Times New Roman" w:hAnsi="Times New Roman" w:cs="Times New Roman"/>
              </w:rPr>
            </w:pPr>
          </w:p>
        </w:tc>
      </w:tr>
    </w:tbl>
    <w:p w14:paraId="47E4D27C" w14:textId="77777777" w:rsidR="001602D7" w:rsidRPr="00785543" w:rsidRDefault="001602D7" w:rsidP="007933F1">
      <w:pPr>
        <w:tabs>
          <w:tab w:val="left" w:pos="400"/>
        </w:tabs>
        <w:spacing w:after="0" w:line="240" w:lineRule="auto"/>
        <w:rPr>
          <w:rFonts w:ascii="Times New Roman" w:hAnsi="Times New Roman" w:cs="Times New Roman"/>
        </w:rPr>
      </w:pPr>
    </w:p>
    <w:p w14:paraId="07DA98C8" w14:textId="77777777" w:rsidR="00F434EA" w:rsidRDefault="00F434EA" w:rsidP="007933F1">
      <w:pPr>
        <w:spacing w:line="240" w:lineRule="auto"/>
        <w:jc w:val="both"/>
        <w:rPr>
          <w:ins w:id="636" w:author="Valentin Simion" w:date="2018-12-21T12:44:00Z"/>
          <w:rFonts w:ascii="Times New Roman" w:hAnsi="Times New Roman" w:cs="Times New Roman"/>
          <w:i/>
          <w:color w:val="FF0000"/>
          <w:lang w:val="gsw-FR"/>
        </w:rPr>
      </w:pPr>
      <w:ins w:id="637" w:author="Valentin Simion" w:date="2018-12-21T12:44:00Z">
        <w:r>
          <w:rPr>
            <w:rFonts w:ascii="Times New Roman" w:hAnsi="Times New Roman" w:cs="Times New Roman"/>
            <w:i/>
            <w:color w:val="FF0000"/>
            <w:lang w:val="gsw-FR"/>
          </w:rPr>
          <w:t>Pentru proiecte de tip E</w:t>
        </w:r>
      </w:ins>
    </w:p>
    <w:p w14:paraId="306BAC13" w14:textId="6823E40E" w:rsidR="00AB254C" w:rsidRPr="00785543" w:rsidRDefault="00AB254C" w:rsidP="007933F1">
      <w:pPr>
        <w:spacing w:line="240" w:lineRule="auto"/>
        <w:jc w:val="both"/>
        <w:rPr>
          <w:rFonts w:ascii="Times New Roman" w:hAnsi="Times New Roman" w:cs="Times New Roman"/>
          <w:color w:val="FF0000"/>
          <w:lang w:val="gsw-FR"/>
        </w:rPr>
      </w:pPr>
      <w:r w:rsidRPr="00785543">
        <w:rPr>
          <w:rFonts w:ascii="Times New Roman" w:hAnsi="Times New Roman" w:cs="Times New Roman"/>
          <w:i/>
          <w:color w:val="FF0000"/>
          <w:lang w:val="gsw-FR"/>
        </w:rPr>
        <w:t xml:space="preserve">Această secțiune va include o descriere succintă a fiecărei activităţi care urmează a fi finanțată, precum și calendarul activităților. </w:t>
      </w:r>
      <w:r w:rsidRPr="00785543">
        <w:rPr>
          <w:rFonts w:ascii="Times New Roman" w:hAnsi="Times New Roman" w:cs="Times New Roman"/>
          <w:color w:val="FF0000"/>
          <w:lang w:val="gsw-FR"/>
        </w:rPr>
        <w:t xml:space="preserve"> </w:t>
      </w:r>
    </w:p>
    <w:p w14:paraId="2DB52441" w14:textId="38045D33" w:rsidR="00AB254C" w:rsidRPr="00785543" w:rsidRDefault="00AB254C" w:rsidP="007933F1">
      <w:pPr>
        <w:spacing w:before="120"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Calendarul activitatilor va fi realist si va cuprinde toate activitatile estimate de beneficiar ca fiind necesare. Activitatile se vor centraliza intr-un tabel similar cu cel prezentat in continuare.</w:t>
      </w:r>
      <w:ins w:id="638" w:author="Valentin Simion" w:date="2018-12-21T12:46:00Z">
        <w:r w:rsidR="00CC06D4">
          <w:rPr>
            <w:rFonts w:ascii="Times New Roman" w:hAnsi="Times New Roman" w:cs="Times New Roman"/>
            <w:i/>
            <w:color w:val="FF0000"/>
            <w:lang w:val="gsw-FR"/>
          </w:rPr>
          <w:t xml:space="preserve"> Activitatile prezentate au caracter orientativ.</w:t>
        </w:r>
      </w:ins>
    </w:p>
    <w:p w14:paraId="193C92CE" w14:textId="77777777" w:rsidR="00AB254C" w:rsidRPr="00785543" w:rsidRDefault="00AB254C" w:rsidP="007933F1">
      <w:pPr>
        <w:spacing w:before="120"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Activitatile specifice se vor programa în functie de anotimp (nu se vor programa spre exemplu studii geotehnice sau topografice in lunile de iarna) dar si in durate realiste de timp.</w:t>
      </w:r>
    </w:p>
    <w:p w14:paraId="43D89D5C" w14:textId="77777777" w:rsidR="00AB254C" w:rsidRPr="00785543" w:rsidRDefault="00AB254C" w:rsidP="007933F1">
      <w:pPr>
        <w:spacing w:before="120"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Daca beneficiarul și/sau autoritățile locale dispun de documentații deja întocmite, acestea vor fi prezentate în tabel și se va menționa că acestea sunt realizate.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639" w:author="Valentin Simion" w:date="2018-12-21T12:45: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4156"/>
        <w:gridCol w:w="1492"/>
        <w:gridCol w:w="1520"/>
        <w:gridCol w:w="2178"/>
        <w:tblGridChange w:id="640">
          <w:tblGrid>
            <w:gridCol w:w="4156"/>
            <w:gridCol w:w="1492"/>
            <w:gridCol w:w="1520"/>
            <w:gridCol w:w="2178"/>
          </w:tblGrid>
        </w:tblGridChange>
      </w:tblGrid>
      <w:tr w:rsidR="00AB254C" w:rsidRPr="00785543" w14:paraId="43A713C2" w14:textId="77777777" w:rsidTr="00CC06D4">
        <w:tc>
          <w:tcPr>
            <w:tcW w:w="4156" w:type="dxa"/>
            <w:shd w:val="clear" w:color="auto" w:fill="auto"/>
            <w:tcPrChange w:id="641" w:author="Valentin Simion" w:date="2018-12-21T12:45:00Z">
              <w:tcPr>
                <w:tcW w:w="4256" w:type="dxa"/>
                <w:shd w:val="clear" w:color="auto" w:fill="auto"/>
              </w:tcPr>
            </w:tcPrChange>
          </w:tcPr>
          <w:p w14:paraId="6819B8EC" w14:textId="77777777" w:rsidR="00AB254C" w:rsidRPr="00785543" w:rsidRDefault="00AB254C" w:rsidP="007933F1">
            <w:pPr>
              <w:spacing w:line="240" w:lineRule="auto"/>
              <w:jc w:val="center"/>
              <w:rPr>
                <w:rFonts w:ascii="Times New Roman" w:hAnsi="Times New Roman" w:cs="Times New Roman"/>
                <w:i/>
                <w:color w:val="FF0000"/>
                <w:lang w:val="gsw-FR"/>
              </w:rPr>
            </w:pPr>
            <w:r w:rsidRPr="00785543">
              <w:rPr>
                <w:rFonts w:ascii="Times New Roman" w:hAnsi="Times New Roman" w:cs="Times New Roman"/>
                <w:i/>
                <w:color w:val="FF0000"/>
                <w:lang w:val="gsw-FR"/>
              </w:rPr>
              <w:t>Activitate/subactivitate</w:t>
            </w:r>
          </w:p>
        </w:tc>
        <w:tc>
          <w:tcPr>
            <w:tcW w:w="1492" w:type="dxa"/>
            <w:shd w:val="clear" w:color="auto" w:fill="auto"/>
            <w:tcPrChange w:id="642" w:author="Valentin Simion" w:date="2018-12-21T12:45:00Z">
              <w:tcPr>
                <w:tcW w:w="1535" w:type="dxa"/>
                <w:shd w:val="clear" w:color="auto" w:fill="auto"/>
              </w:tcPr>
            </w:tcPrChange>
          </w:tcPr>
          <w:p w14:paraId="3DD82228" w14:textId="77777777" w:rsidR="00AB254C" w:rsidRPr="00785543" w:rsidRDefault="00AB254C" w:rsidP="007933F1">
            <w:pPr>
              <w:spacing w:line="240" w:lineRule="auto"/>
              <w:jc w:val="center"/>
              <w:rPr>
                <w:rFonts w:ascii="Times New Roman" w:hAnsi="Times New Roman" w:cs="Times New Roman"/>
                <w:i/>
                <w:color w:val="FF0000"/>
                <w:lang w:val="gsw-FR"/>
              </w:rPr>
            </w:pPr>
            <w:r w:rsidRPr="00785543">
              <w:rPr>
                <w:rFonts w:ascii="Times New Roman" w:hAnsi="Times New Roman" w:cs="Times New Roman"/>
                <w:i/>
                <w:color w:val="FF0000"/>
                <w:lang w:val="gsw-FR"/>
              </w:rPr>
              <w:t>Data start</w:t>
            </w:r>
          </w:p>
        </w:tc>
        <w:tc>
          <w:tcPr>
            <w:tcW w:w="1520" w:type="dxa"/>
            <w:shd w:val="clear" w:color="auto" w:fill="auto"/>
            <w:tcPrChange w:id="643" w:author="Valentin Simion" w:date="2018-12-21T12:45:00Z">
              <w:tcPr>
                <w:tcW w:w="1545" w:type="dxa"/>
                <w:shd w:val="clear" w:color="auto" w:fill="auto"/>
              </w:tcPr>
            </w:tcPrChange>
          </w:tcPr>
          <w:p w14:paraId="27A32C01" w14:textId="77777777" w:rsidR="00AB254C" w:rsidRPr="00785543" w:rsidRDefault="00AB254C" w:rsidP="007933F1">
            <w:pPr>
              <w:spacing w:line="240" w:lineRule="auto"/>
              <w:jc w:val="center"/>
              <w:rPr>
                <w:rFonts w:ascii="Times New Roman" w:hAnsi="Times New Roman" w:cs="Times New Roman"/>
                <w:i/>
                <w:color w:val="FF0000"/>
                <w:lang w:val="gsw-FR"/>
              </w:rPr>
            </w:pPr>
            <w:r w:rsidRPr="00785543">
              <w:rPr>
                <w:rFonts w:ascii="Times New Roman" w:hAnsi="Times New Roman" w:cs="Times New Roman"/>
                <w:i/>
                <w:color w:val="FF0000"/>
                <w:lang w:val="gsw-FR"/>
              </w:rPr>
              <w:t>Data încheiere</w:t>
            </w:r>
          </w:p>
        </w:tc>
        <w:tc>
          <w:tcPr>
            <w:tcW w:w="2178" w:type="dxa"/>
            <w:tcPrChange w:id="644" w:author="Valentin Simion" w:date="2018-12-21T12:45:00Z">
              <w:tcPr>
                <w:tcW w:w="2236" w:type="dxa"/>
              </w:tcPr>
            </w:tcPrChange>
          </w:tcPr>
          <w:p w14:paraId="39DBE32D" w14:textId="77777777" w:rsidR="00AB254C" w:rsidRPr="00785543" w:rsidRDefault="00AB254C" w:rsidP="007933F1">
            <w:pPr>
              <w:spacing w:line="240" w:lineRule="auto"/>
              <w:jc w:val="center"/>
              <w:rPr>
                <w:rFonts w:ascii="Times New Roman" w:hAnsi="Times New Roman" w:cs="Times New Roman"/>
                <w:i/>
                <w:color w:val="FF0000"/>
                <w:lang w:val="gsw-FR"/>
              </w:rPr>
            </w:pPr>
            <w:r w:rsidRPr="00785543">
              <w:rPr>
                <w:rFonts w:ascii="Times New Roman" w:hAnsi="Times New Roman" w:cs="Times New Roman"/>
                <w:i/>
                <w:color w:val="FF0000"/>
                <w:lang w:val="gsw-FR"/>
              </w:rPr>
              <w:t>Parteneri Implicati</w:t>
            </w:r>
          </w:p>
        </w:tc>
      </w:tr>
      <w:tr w:rsidR="00AB254C" w:rsidRPr="00785543" w14:paraId="4DB70984" w14:textId="77777777" w:rsidTr="00CC06D4">
        <w:tc>
          <w:tcPr>
            <w:tcW w:w="4156" w:type="dxa"/>
            <w:shd w:val="clear" w:color="auto" w:fill="auto"/>
            <w:tcPrChange w:id="645" w:author="Valentin Simion" w:date="2018-12-21T12:45:00Z">
              <w:tcPr>
                <w:tcW w:w="4256" w:type="dxa"/>
                <w:shd w:val="clear" w:color="auto" w:fill="auto"/>
              </w:tcPr>
            </w:tcPrChange>
          </w:tcPr>
          <w:p w14:paraId="7BADCE38" w14:textId="0A875BAF" w:rsidR="00AB254C" w:rsidRPr="00785543" w:rsidRDefault="00F434EA" w:rsidP="007933F1">
            <w:pPr>
              <w:spacing w:line="240" w:lineRule="auto"/>
              <w:rPr>
                <w:rFonts w:ascii="Times New Roman" w:hAnsi="Times New Roman" w:cs="Times New Roman"/>
                <w:i/>
                <w:color w:val="FF0000"/>
                <w:lang w:val="gsw-FR"/>
              </w:rPr>
            </w:pPr>
            <w:ins w:id="646" w:author="Valentin Simion" w:date="2018-12-21T12:44:00Z">
              <w:r>
                <w:rPr>
                  <w:rFonts w:ascii="Times New Roman" w:hAnsi="Times New Roman" w:cs="Times New Roman"/>
                  <w:i/>
                  <w:color w:val="FF0000"/>
                  <w:lang w:val="gsw-FR"/>
                </w:rPr>
                <w:t>Elaborare Plan Jud</w:t>
              </w:r>
            </w:ins>
            <w:ins w:id="647" w:author="Valentin Simion" w:date="2018-12-21T12:45:00Z">
              <w:r>
                <w:rPr>
                  <w:rFonts w:ascii="Times New Roman" w:hAnsi="Times New Roman" w:cs="Times New Roman"/>
                  <w:i/>
                  <w:color w:val="FF0000"/>
                  <w:lang w:val="gsw-FR"/>
                </w:rPr>
                <w:t xml:space="preserve">etan pentru Gestionarea deseurilor/ </w:t>
              </w:r>
            </w:ins>
            <w:r w:rsidR="00AB254C" w:rsidRPr="00785543">
              <w:rPr>
                <w:rFonts w:ascii="Times New Roman" w:hAnsi="Times New Roman" w:cs="Times New Roman"/>
                <w:i/>
                <w:color w:val="FF0000"/>
                <w:lang w:val="gsw-FR"/>
              </w:rPr>
              <w:t>Revizuire Master Plan (daca este cazul si nu face obiectul unei alte finantari)</w:t>
            </w:r>
          </w:p>
        </w:tc>
        <w:tc>
          <w:tcPr>
            <w:tcW w:w="1492" w:type="dxa"/>
            <w:shd w:val="clear" w:color="auto" w:fill="auto"/>
            <w:tcPrChange w:id="648" w:author="Valentin Simion" w:date="2018-12-21T12:45:00Z">
              <w:tcPr>
                <w:tcW w:w="1535" w:type="dxa"/>
                <w:shd w:val="clear" w:color="auto" w:fill="auto"/>
              </w:tcPr>
            </w:tcPrChange>
          </w:tcPr>
          <w:p w14:paraId="55CD24E4" w14:textId="77777777" w:rsidR="00AB254C" w:rsidRPr="00785543" w:rsidRDefault="00AB254C" w:rsidP="007933F1">
            <w:pPr>
              <w:spacing w:line="240" w:lineRule="auto"/>
              <w:jc w:val="center"/>
              <w:rPr>
                <w:rFonts w:ascii="Times New Roman" w:hAnsi="Times New Roman" w:cs="Times New Roman"/>
                <w:i/>
                <w:color w:val="FF0000"/>
                <w:lang w:val="gsw-FR"/>
              </w:rPr>
            </w:pPr>
          </w:p>
        </w:tc>
        <w:tc>
          <w:tcPr>
            <w:tcW w:w="1520" w:type="dxa"/>
            <w:shd w:val="clear" w:color="auto" w:fill="auto"/>
            <w:tcPrChange w:id="649" w:author="Valentin Simion" w:date="2018-12-21T12:45:00Z">
              <w:tcPr>
                <w:tcW w:w="1545" w:type="dxa"/>
                <w:shd w:val="clear" w:color="auto" w:fill="auto"/>
              </w:tcPr>
            </w:tcPrChange>
          </w:tcPr>
          <w:p w14:paraId="3A0D240F" w14:textId="77777777" w:rsidR="00AB254C" w:rsidRPr="00785543" w:rsidRDefault="00AB254C" w:rsidP="007933F1">
            <w:pPr>
              <w:spacing w:line="240" w:lineRule="auto"/>
              <w:jc w:val="center"/>
              <w:rPr>
                <w:rFonts w:ascii="Times New Roman" w:hAnsi="Times New Roman" w:cs="Times New Roman"/>
                <w:i/>
                <w:color w:val="FF0000"/>
                <w:lang w:val="gsw-FR"/>
              </w:rPr>
            </w:pPr>
          </w:p>
        </w:tc>
        <w:tc>
          <w:tcPr>
            <w:tcW w:w="2178" w:type="dxa"/>
            <w:tcPrChange w:id="650" w:author="Valentin Simion" w:date="2018-12-21T12:45:00Z">
              <w:tcPr>
                <w:tcW w:w="2236" w:type="dxa"/>
              </w:tcPr>
            </w:tcPrChange>
          </w:tcPr>
          <w:p w14:paraId="252D1623" w14:textId="77777777" w:rsidR="00AB254C" w:rsidRPr="00785543" w:rsidRDefault="00AB254C" w:rsidP="007933F1">
            <w:pPr>
              <w:spacing w:line="240" w:lineRule="auto"/>
              <w:jc w:val="center"/>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Se va completa cu numele entității implicate în proiect </w:t>
            </w:r>
          </w:p>
        </w:tc>
      </w:tr>
      <w:tr w:rsidR="00AB254C" w:rsidRPr="00785543" w14:paraId="74E11D0A" w14:textId="77777777" w:rsidTr="00CC06D4">
        <w:tc>
          <w:tcPr>
            <w:tcW w:w="4156" w:type="dxa"/>
            <w:shd w:val="clear" w:color="auto" w:fill="auto"/>
            <w:tcPrChange w:id="651" w:author="Valentin Simion" w:date="2018-12-21T12:45:00Z">
              <w:tcPr>
                <w:tcW w:w="4256" w:type="dxa"/>
                <w:shd w:val="clear" w:color="auto" w:fill="auto"/>
              </w:tcPr>
            </w:tcPrChange>
          </w:tcPr>
          <w:p w14:paraId="01F4EDC4"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Elaborare studiu de fezabilitate </w:t>
            </w:r>
          </w:p>
        </w:tc>
        <w:tc>
          <w:tcPr>
            <w:tcW w:w="1492" w:type="dxa"/>
            <w:shd w:val="clear" w:color="auto" w:fill="auto"/>
            <w:tcPrChange w:id="652" w:author="Valentin Simion" w:date="2018-12-21T12:45:00Z">
              <w:tcPr>
                <w:tcW w:w="1535" w:type="dxa"/>
                <w:shd w:val="clear" w:color="auto" w:fill="auto"/>
              </w:tcPr>
            </w:tcPrChange>
          </w:tcPr>
          <w:p w14:paraId="2C521F64"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Change w:id="653" w:author="Valentin Simion" w:date="2018-12-21T12:45:00Z">
              <w:tcPr>
                <w:tcW w:w="1545" w:type="dxa"/>
                <w:shd w:val="clear" w:color="auto" w:fill="auto"/>
              </w:tcPr>
            </w:tcPrChange>
          </w:tcPr>
          <w:p w14:paraId="658B1918"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Change w:id="654" w:author="Valentin Simion" w:date="2018-12-21T12:45:00Z">
              <w:tcPr>
                <w:tcW w:w="2236" w:type="dxa"/>
              </w:tcPr>
            </w:tcPrChange>
          </w:tcPr>
          <w:p w14:paraId="244E8F6D"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574F4FB9" w14:textId="77777777" w:rsidTr="00CC06D4">
        <w:tc>
          <w:tcPr>
            <w:tcW w:w="4156" w:type="dxa"/>
            <w:shd w:val="clear" w:color="auto" w:fill="auto"/>
            <w:tcPrChange w:id="655" w:author="Valentin Simion" w:date="2018-12-21T12:45:00Z">
              <w:tcPr>
                <w:tcW w:w="4256" w:type="dxa"/>
                <w:shd w:val="clear" w:color="auto" w:fill="auto"/>
              </w:tcPr>
            </w:tcPrChange>
          </w:tcPr>
          <w:p w14:paraId="7B23FDAB"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Elaborare studiu geotehnic </w:t>
            </w:r>
          </w:p>
        </w:tc>
        <w:tc>
          <w:tcPr>
            <w:tcW w:w="1492" w:type="dxa"/>
            <w:shd w:val="clear" w:color="auto" w:fill="auto"/>
            <w:tcPrChange w:id="656" w:author="Valentin Simion" w:date="2018-12-21T12:45:00Z">
              <w:tcPr>
                <w:tcW w:w="1535" w:type="dxa"/>
                <w:shd w:val="clear" w:color="auto" w:fill="auto"/>
              </w:tcPr>
            </w:tcPrChange>
          </w:tcPr>
          <w:p w14:paraId="2EC77ED6"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Change w:id="657" w:author="Valentin Simion" w:date="2018-12-21T12:45:00Z">
              <w:tcPr>
                <w:tcW w:w="1545" w:type="dxa"/>
                <w:shd w:val="clear" w:color="auto" w:fill="auto"/>
              </w:tcPr>
            </w:tcPrChange>
          </w:tcPr>
          <w:p w14:paraId="36599901"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Change w:id="658" w:author="Valentin Simion" w:date="2018-12-21T12:45:00Z">
              <w:tcPr>
                <w:tcW w:w="2236" w:type="dxa"/>
              </w:tcPr>
            </w:tcPrChange>
          </w:tcPr>
          <w:p w14:paraId="264F9D39"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rsidDel="00CC06D4" w14:paraId="78832AD9" w14:textId="4CDAC4F2" w:rsidTr="00CC06D4">
        <w:trPr>
          <w:del w:id="659" w:author="Valentin Simion" w:date="2018-12-21T12:45:00Z"/>
        </w:trPr>
        <w:tc>
          <w:tcPr>
            <w:tcW w:w="4156" w:type="dxa"/>
            <w:shd w:val="clear" w:color="auto" w:fill="auto"/>
            <w:tcPrChange w:id="660" w:author="Valentin Simion" w:date="2018-12-21T12:45:00Z">
              <w:tcPr>
                <w:tcW w:w="4256" w:type="dxa"/>
                <w:shd w:val="clear" w:color="auto" w:fill="auto"/>
              </w:tcPr>
            </w:tcPrChange>
          </w:tcPr>
          <w:p w14:paraId="18B25901" w14:textId="442A9CE1" w:rsidR="00AB254C" w:rsidRPr="00785543" w:rsidDel="00CC06D4" w:rsidRDefault="00AB254C" w:rsidP="007933F1">
            <w:pPr>
              <w:spacing w:line="240" w:lineRule="auto"/>
              <w:rPr>
                <w:del w:id="661" w:author="Valentin Simion" w:date="2018-12-21T12:45:00Z"/>
                <w:rFonts w:ascii="Times New Roman" w:hAnsi="Times New Roman" w:cs="Times New Roman"/>
                <w:i/>
                <w:color w:val="FF0000"/>
                <w:lang w:val="gsw-FR"/>
              </w:rPr>
            </w:pPr>
            <w:del w:id="662" w:author="Valentin Simion" w:date="2018-12-21T12:45:00Z">
              <w:r w:rsidRPr="00785543" w:rsidDel="00CC06D4">
                <w:rPr>
                  <w:rFonts w:ascii="Times New Roman" w:hAnsi="Times New Roman" w:cs="Times New Roman"/>
                  <w:i/>
                  <w:color w:val="FF0000"/>
                  <w:lang w:val="gsw-FR"/>
                </w:rPr>
                <w:delText xml:space="preserve">Elaborare studiu hidrogeologic </w:delText>
              </w:r>
            </w:del>
          </w:p>
        </w:tc>
        <w:tc>
          <w:tcPr>
            <w:tcW w:w="1492" w:type="dxa"/>
            <w:shd w:val="clear" w:color="auto" w:fill="auto"/>
            <w:tcPrChange w:id="663" w:author="Valentin Simion" w:date="2018-12-21T12:45:00Z">
              <w:tcPr>
                <w:tcW w:w="1535" w:type="dxa"/>
                <w:shd w:val="clear" w:color="auto" w:fill="auto"/>
              </w:tcPr>
            </w:tcPrChange>
          </w:tcPr>
          <w:p w14:paraId="0D0D4B51" w14:textId="31D139AF" w:rsidR="00AB254C" w:rsidRPr="00785543" w:rsidDel="00CC06D4" w:rsidRDefault="00AB254C" w:rsidP="007933F1">
            <w:pPr>
              <w:spacing w:line="240" w:lineRule="auto"/>
              <w:rPr>
                <w:del w:id="664" w:author="Valentin Simion" w:date="2018-12-21T12:45:00Z"/>
                <w:rFonts w:ascii="Times New Roman" w:hAnsi="Times New Roman" w:cs="Times New Roman"/>
                <w:i/>
                <w:color w:val="FF0000"/>
                <w:lang w:val="gsw-FR"/>
              </w:rPr>
            </w:pPr>
          </w:p>
        </w:tc>
        <w:tc>
          <w:tcPr>
            <w:tcW w:w="1520" w:type="dxa"/>
            <w:shd w:val="clear" w:color="auto" w:fill="auto"/>
            <w:tcPrChange w:id="665" w:author="Valentin Simion" w:date="2018-12-21T12:45:00Z">
              <w:tcPr>
                <w:tcW w:w="1545" w:type="dxa"/>
                <w:shd w:val="clear" w:color="auto" w:fill="auto"/>
              </w:tcPr>
            </w:tcPrChange>
          </w:tcPr>
          <w:p w14:paraId="520F0EA2" w14:textId="429EAF2A" w:rsidR="00AB254C" w:rsidRPr="00785543" w:rsidDel="00CC06D4" w:rsidRDefault="00AB254C" w:rsidP="007933F1">
            <w:pPr>
              <w:spacing w:line="240" w:lineRule="auto"/>
              <w:rPr>
                <w:del w:id="666" w:author="Valentin Simion" w:date="2018-12-21T12:45:00Z"/>
                <w:rFonts w:ascii="Times New Roman" w:hAnsi="Times New Roman" w:cs="Times New Roman"/>
                <w:i/>
                <w:color w:val="FF0000"/>
                <w:lang w:val="gsw-FR"/>
              </w:rPr>
            </w:pPr>
          </w:p>
        </w:tc>
        <w:tc>
          <w:tcPr>
            <w:tcW w:w="2178" w:type="dxa"/>
            <w:tcPrChange w:id="667" w:author="Valentin Simion" w:date="2018-12-21T12:45:00Z">
              <w:tcPr>
                <w:tcW w:w="2236" w:type="dxa"/>
              </w:tcPr>
            </w:tcPrChange>
          </w:tcPr>
          <w:p w14:paraId="26B13D23" w14:textId="5CB2A7C3" w:rsidR="00AB254C" w:rsidRPr="00785543" w:rsidDel="00CC06D4" w:rsidRDefault="00AB254C" w:rsidP="007933F1">
            <w:pPr>
              <w:spacing w:line="240" w:lineRule="auto"/>
              <w:rPr>
                <w:del w:id="668" w:author="Valentin Simion" w:date="2018-12-21T12:45:00Z"/>
                <w:rFonts w:ascii="Times New Roman" w:hAnsi="Times New Roman" w:cs="Times New Roman"/>
                <w:i/>
                <w:color w:val="FF0000"/>
                <w:lang w:val="gsw-FR"/>
              </w:rPr>
            </w:pPr>
          </w:p>
        </w:tc>
      </w:tr>
      <w:tr w:rsidR="00AB254C" w:rsidRPr="00785543" w:rsidDel="00CC06D4" w14:paraId="41CB0D04" w14:textId="442E1D5E" w:rsidTr="00CC06D4">
        <w:trPr>
          <w:del w:id="669" w:author="Valentin Simion" w:date="2018-12-21T12:45:00Z"/>
        </w:trPr>
        <w:tc>
          <w:tcPr>
            <w:tcW w:w="4156" w:type="dxa"/>
            <w:shd w:val="clear" w:color="auto" w:fill="auto"/>
            <w:tcPrChange w:id="670" w:author="Valentin Simion" w:date="2018-12-21T12:45:00Z">
              <w:tcPr>
                <w:tcW w:w="4256" w:type="dxa"/>
                <w:shd w:val="clear" w:color="auto" w:fill="auto"/>
              </w:tcPr>
            </w:tcPrChange>
          </w:tcPr>
          <w:p w14:paraId="5B0FBD71" w14:textId="5F1D0FE2" w:rsidR="00AB254C" w:rsidRPr="00785543" w:rsidDel="00CC06D4" w:rsidRDefault="00AB254C" w:rsidP="007933F1">
            <w:pPr>
              <w:spacing w:line="240" w:lineRule="auto"/>
              <w:rPr>
                <w:del w:id="671" w:author="Valentin Simion" w:date="2018-12-21T12:45:00Z"/>
                <w:rFonts w:ascii="Times New Roman" w:hAnsi="Times New Roman" w:cs="Times New Roman"/>
                <w:i/>
                <w:color w:val="FF0000"/>
                <w:lang w:val="gsw-FR"/>
              </w:rPr>
            </w:pPr>
            <w:del w:id="672" w:author="Valentin Simion" w:date="2018-12-21T12:45:00Z">
              <w:r w:rsidRPr="00785543" w:rsidDel="00CC06D4">
                <w:rPr>
                  <w:rFonts w:ascii="Times New Roman" w:hAnsi="Times New Roman" w:cs="Times New Roman"/>
                  <w:i/>
                  <w:color w:val="FF0000"/>
                  <w:lang w:val="gsw-FR"/>
                </w:rPr>
                <w:delText xml:space="preserve">Elaborare studiu de inundabilitate </w:delText>
              </w:r>
            </w:del>
          </w:p>
        </w:tc>
        <w:tc>
          <w:tcPr>
            <w:tcW w:w="1492" w:type="dxa"/>
            <w:shd w:val="clear" w:color="auto" w:fill="auto"/>
            <w:tcPrChange w:id="673" w:author="Valentin Simion" w:date="2018-12-21T12:45:00Z">
              <w:tcPr>
                <w:tcW w:w="1535" w:type="dxa"/>
                <w:shd w:val="clear" w:color="auto" w:fill="auto"/>
              </w:tcPr>
            </w:tcPrChange>
          </w:tcPr>
          <w:p w14:paraId="05E38693" w14:textId="78F743D0" w:rsidR="00AB254C" w:rsidRPr="00785543" w:rsidDel="00CC06D4" w:rsidRDefault="00AB254C" w:rsidP="007933F1">
            <w:pPr>
              <w:spacing w:line="240" w:lineRule="auto"/>
              <w:rPr>
                <w:del w:id="674" w:author="Valentin Simion" w:date="2018-12-21T12:45:00Z"/>
                <w:rFonts w:ascii="Times New Roman" w:hAnsi="Times New Roman" w:cs="Times New Roman"/>
                <w:i/>
                <w:color w:val="FF0000"/>
                <w:lang w:val="gsw-FR"/>
              </w:rPr>
            </w:pPr>
          </w:p>
        </w:tc>
        <w:tc>
          <w:tcPr>
            <w:tcW w:w="1520" w:type="dxa"/>
            <w:shd w:val="clear" w:color="auto" w:fill="auto"/>
            <w:tcPrChange w:id="675" w:author="Valentin Simion" w:date="2018-12-21T12:45:00Z">
              <w:tcPr>
                <w:tcW w:w="1545" w:type="dxa"/>
                <w:shd w:val="clear" w:color="auto" w:fill="auto"/>
              </w:tcPr>
            </w:tcPrChange>
          </w:tcPr>
          <w:p w14:paraId="04AE65CF" w14:textId="40F18649" w:rsidR="00AB254C" w:rsidRPr="00785543" w:rsidDel="00CC06D4" w:rsidRDefault="00AB254C" w:rsidP="007933F1">
            <w:pPr>
              <w:spacing w:line="240" w:lineRule="auto"/>
              <w:rPr>
                <w:del w:id="676" w:author="Valentin Simion" w:date="2018-12-21T12:45:00Z"/>
                <w:rFonts w:ascii="Times New Roman" w:hAnsi="Times New Roman" w:cs="Times New Roman"/>
                <w:i/>
                <w:color w:val="FF0000"/>
                <w:lang w:val="gsw-FR"/>
              </w:rPr>
            </w:pPr>
          </w:p>
        </w:tc>
        <w:tc>
          <w:tcPr>
            <w:tcW w:w="2178" w:type="dxa"/>
            <w:tcPrChange w:id="677" w:author="Valentin Simion" w:date="2018-12-21T12:45:00Z">
              <w:tcPr>
                <w:tcW w:w="2236" w:type="dxa"/>
              </w:tcPr>
            </w:tcPrChange>
          </w:tcPr>
          <w:p w14:paraId="318476B7" w14:textId="0CB984F3" w:rsidR="00AB254C" w:rsidRPr="00785543" w:rsidDel="00CC06D4" w:rsidRDefault="00AB254C" w:rsidP="007933F1">
            <w:pPr>
              <w:spacing w:line="240" w:lineRule="auto"/>
              <w:rPr>
                <w:del w:id="678" w:author="Valentin Simion" w:date="2018-12-21T12:45:00Z"/>
                <w:rFonts w:ascii="Times New Roman" w:hAnsi="Times New Roman" w:cs="Times New Roman"/>
                <w:i/>
                <w:color w:val="FF0000"/>
                <w:lang w:val="gsw-FR"/>
              </w:rPr>
            </w:pPr>
          </w:p>
        </w:tc>
      </w:tr>
      <w:tr w:rsidR="00AB254C" w:rsidRPr="00785543" w14:paraId="02998505" w14:textId="77777777" w:rsidTr="00CC06D4">
        <w:tc>
          <w:tcPr>
            <w:tcW w:w="4156" w:type="dxa"/>
            <w:shd w:val="clear" w:color="auto" w:fill="auto"/>
            <w:tcPrChange w:id="679" w:author="Valentin Simion" w:date="2018-12-21T12:45:00Z">
              <w:tcPr>
                <w:tcW w:w="4256" w:type="dxa"/>
                <w:shd w:val="clear" w:color="auto" w:fill="auto"/>
              </w:tcPr>
            </w:tcPrChange>
          </w:tcPr>
          <w:p w14:paraId="25BF37AF"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Elaborare studiu topografic </w:t>
            </w:r>
          </w:p>
        </w:tc>
        <w:tc>
          <w:tcPr>
            <w:tcW w:w="1492" w:type="dxa"/>
            <w:shd w:val="clear" w:color="auto" w:fill="auto"/>
            <w:tcPrChange w:id="680" w:author="Valentin Simion" w:date="2018-12-21T12:45:00Z">
              <w:tcPr>
                <w:tcW w:w="1535" w:type="dxa"/>
                <w:shd w:val="clear" w:color="auto" w:fill="auto"/>
              </w:tcPr>
            </w:tcPrChange>
          </w:tcPr>
          <w:p w14:paraId="33C7F743"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Change w:id="681" w:author="Valentin Simion" w:date="2018-12-21T12:45:00Z">
              <w:tcPr>
                <w:tcW w:w="1545" w:type="dxa"/>
                <w:shd w:val="clear" w:color="auto" w:fill="auto"/>
              </w:tcPr>
            </w:tcPrChange>
          </w:tcPr>
          <w:p w14:paraId="19659225"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Change w:id="682" w:author="Valentin Simion" w:date="2018-12-21T12:45:00Z">
              <w:tcPr>
                <w:tcW w:w="2236" w:type="dxa"/>
              </w:tcPr>
            </w:tcPrChange>
          </w:tcPr>
          <w:p w14:paraId="68A44FE2"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7A2EE1FD" w14:textId="77777777" w:rsidTr="00CC06D4">
        <w:tc>
          <w:tcPr>
            <w:tcW w:w="4156" w:type="dxa"/>
            <w:shd w:val="clear" w:color="auto" w:fill="auto"/>
            <w:tcPrChange w:id="683" w:author="Valentin Simion" w:date="2018-12-21T12:45:00Z">
              <w:tcPr>
                <w:tcW w:w="4256" w:type="dxa"/>
                <w:shd w:val="clear" w:color="auto" w:fill="auto"/>
              </w:tcPr>
            </w:tcPrChange>
          </w:tcPr>
          <w:p w14:paraId="5690C437"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Elaborare expertize lucrari edilitare </w:t>
            </w:r>
          </w:p>
        </w:tc>
        <w:tc>
          <w:tcPr>
            <w:tcW w:w="1492" w:type="dxa"/>
            <w:shd w:val="clear" w:color="auto" w:fill="auto"/>
            <w:tcPrChange w:id="684" w:author="Valentin Simion" w:date="2018-12-21T12:45:00Z">
              <w:tcPr>
                <w:tcW w:w="1535" w:type="dxa"/>
                <w:shd w:val="clear" w:color="auto" w:fill="auto"/>
              </w:tcPr>
            </w:tcPrChange>
          </w:tcPr>
          <w:p w14:paraId="0AC4630E"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Change w:id="685" w:author="Valentin Simion" w:date="2018-12-21T12:45:00Z">
              <w:tcPr>
                <w:tcW w:w="1545" w:type="dxa"/>
                <w:shd w:val="clear" w:color="auto" w:fill="auto"/>
              </w:tcPr>
            </w:tcPrChange>
          </w:tcPr>
          <w:p w14:paraId="2B18B7E0"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Change w:id="686" w:author="Valentin Simion" w:date="2018-12-21T12:45:00Z">
              <w:tcPr>
                <w:tcW w:w="2236" w:type="dxa"/>
              </w:tcPr>
            </w:tcPrChange>
          </w:tcPr>
          <w:p w14:paraId="6E52D128"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19FAB98D" w14:textId="77777777" w:rsidTr="00CC06D4">
        <w:tc>
          <w:tcPr>
            <w:tcW w:w="4156" w:type="dxa"/>
            <w:shd w:val="clear" w:color="auto" w:fill="auto"/>
            <w:tcPrChange w:id="687" w:author="Valentin Simion" w:date="2018-12-21T12:45:00Z">
              <w:tcPr>
                <w:tcW w:w="4256" w:type="dxa"/>
                <w:shd w:val="clear" w:color="auto" w:fill="auto"/>
              </w:tcPr>
            </w:tcPrChange>
          </w:tcPr>
          <w:p w14:paraId="73A0ADDA"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Elaborare expertize structuri </w:t>
            </w:r>
          </w:p>
        </w:tc>
        <w:tc>
          <w:tcPr>
            <w:tcW w:w="1492" w:type="dxa"/>
            <w:shd w:val="clear" w:color="auto" w:fill="auto"/>
            <w:tcPrChange w:id="688" w:author="Valentin Simion" w:date="2018-12-21T12:45:00Z">
              <w:tcPr>
                <w:tcW w:w="1535" w:type="dxa"/>
                <w:shd w:val="clear" w:color="auto" w:fill="auto"/>
              </w:tcPr>
            </w:tcPrChange>
          </w:tcPr>
          <w:p w14:paraId="763A89A4"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Change w:id="689" w:author="Valentin Simion" w:date="2018-12-21T12:45:00Z">
              <w:tcPr>
                <w:tcW w:w="1545" w:type="dxa"/>
                <w:shd w:val="clear" w:color="auto" w:fill="auto"/>
              </w:tcPr>
            </w:tcPrChange>
          </w:tcPr>
          <w:p w14:paraId="3EBF45C0"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Change w:id="690" w:author="Valentin Simion" w:date="2018-12-21T12:45:00Z">
              <w:tcPr>
                <w:tcW w:w="2236" w:type="dxa"/>
              </w:tcPr>
            </w:tcPrChange>
          </w:tcPr>
          <w:p w14:paraId="4AE3A340"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798F5B7F" w14:textId="77777777" w:rsidTr="00CC06D4">
        <w:tc>
          <w:tcPr>
            <w:tcW w:w="4156" w:type="dxa"/>
            <w:shd w:val="clear" w:color="auto" w:fill="auto"/>
            <w:tcPrChange w:id="691" w:author="Valentin Simion" w:date="2018-12-21T12:45:00Z">
              <w:tcPr>
                <w:tcW w:w="4256" w:type="dxa"/>
                <w:shd w:val="clear" w:color="auto" w:fill="auto"/>
              </w:tcPr>
            </w:tcPrChange>
          </w:tcPr>
          <w:p w14:paraId="42AD0DE5"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Elaborare documentatii de avize, acorduri, aprobari</w:t>
            </w:r>
          </w:p>
        </w:tc>
        <w:tc>
          <w:tcPr>
            <w:tcW w:w="1492" w:type="dxa"/>
            <w:shd w:val="clear" w:color="auto" w:fill="auto"/>
            <w:tcPrChange w:id="692" w:author="Valentin Simion" w:date="2018-12-21T12:45:00Z">
              <w:tcPr>
                <w:tcW w:w="1535" w:type="dxa"/>
                <w:shd w:val="clear" w:color="auto" w:fill="auto"/>
              </w:tcPr>
            </w:tcPrChange>
          </w:tcPr>
          <w:p w14:paraId="03FAE276"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Change w:id="693" w:author="Valentin Simion" w:date="2018-12-21T12:45:00Z">
              <w:tcPr>
                <w:tcW w:w="1545" w:type="dxa"/>
                <w:shd w:val="clear" w:color="auto" w:fill="auto"/>
              </w:tcPr>
            </w:tcPrChange>
          </w:tcPr>
          <w:p w14:paraId="4ACE7B4B"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Change w:id="694" w:author="Valentin Simion" w:date="2018-12-21T12:45:00Z">
              <w:tcPr>
                <w:tcW w:w="2236" w:type="dxa"/>
              </w:tcPr>
            </w:tcPrChange>
          </w:tcPr>
          <w:p w14:paraId="6E5CCF73"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68513B45" w14:textId="77777777" w:rsidTr="00CC06D4">
        <w:tc>
          <w:tcPr>
            <w:tcW w:w="4156" w:type="dxa"/>
            <w:shd w:val="clear" w:color="auto" w:fill="auto"/>
            <w:tcPrChange w:id="695" w:author="Valentin Simion" w:date="2018-12-21T12:45:00Z">
              <w:tcPr>
                <w:tcW w:w="4256" w:type="dxa"/>
                <w:shd w:val="clear" w:color="auto" w:fill="auto"/>
              </w:tcPr>
            </w:tcPrChange>
          </w:tcPr>
          <w:p w14:paraId="0BB6068F"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Elaborare analiza cost-beneficiu</w:t>
            </w:r>
          </w:p>
        </w:tc>
        <w:tc>
          <w:tcPr>
            <w:tcW w:w="1492" w:type="dxa"/>
            <w:shd w:val="clear" w:color="auto" w:fill="auto"/>
            <w:tcPrChange w:id="696" w:author="Valentin Simion" w:date="2018-12-21T12:45:00Z">
              <w:tcPr>
                <w:tcW w:w="1535" w:type="dxa"/>
                <w:shd w:val="clear" w:color="auto" w:fill="auto"/>
              </w:tcPr>
            </w:tcPrChange>
          </w:tcPr>
          <w:p w14:paraId="61265352"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Change w:id="697" w:author="Valentin Simion" w:date="2018-12-21T12:45:00Z">
              <w:tcPr>
                <w:tcW w:w="1545" w:type="dxa"/>
                <w:shd w:val="clear" w:color="auto" w:fill="auto"/>
              </w:tcPr>
            </w:tcPrChange>
          </w:tcPr>
          <w:p w14:paraId="1657538C"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Change w:id="698" w:author="Valentin Simion" w:date="2018-12-21T12:45:00Z">
              <w:tcPr>
                <w:tcW w:w="2236" w:type="dxa"/>
              </w:tcPr>
            </w:tcPrChange>
          </w:tcPr>
          <w:p w14:paraId="2F2CE4C6"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1CEA5D77" w14:textId="77777777" w:rsidTr="00CC06D4">
        <w:tc>
          <w:tcPr>
            <w:tcW w:w="4156" w:type="dxa"/>
            <w:shd w:val="clear" w:color="auto" w:fill="auto"/>
            <w:tcPrChange w:id="699" w:author="Valentin Simion" w:date="2018-12-21T12:45:00Z">
              <w:tcPr>
                <w:tcW w:w="4256" w:type="dxa"/>
                <w:shd w:val="clear" w:color="auto" w:fill="auto"/>
              </w:tcPr>
            </w:tcPrChange>
          </w:tcPr>
          <w:p w14:paraId="0F5BC0E1"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Elaborare analiza institutionala</w:t>
            </w:r>
          </w:p>
        </w:tc>
        <w:tc>
          <w:tcPr>
            <w:tcW w:w="1492" w:type="dxa"/>
            <w:shd w:val="clear" w:color="auto" w:fill="auto"/>
            <w:tcPrChange w:id="700" w:author="Valentin Simion" w:date="2018-12-21T12:45:00Z">
              <w:tcPr>
                <w:tcW w:w="1535" w:type="dxa"/>
                <w:shd w:val="clear" w:color="auto" w:fill="auto"/>
              </w:tcPr>
            </w:tcPrChange>
          </w:tcPr>
          <w:p w14:paraId="4E03200D"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Change w:id="701" w:author="Valentin Simion" w:date="2018-12-21T12:45:00Z">
              <w:tcPr>
                <w:tcW w:w="1545" w:type="dxa"/>
                <w:shd w:val="clear" w:color="auto" w:fill="auto"/>
              </w:tcPr>
            </w:tcPrChange>
          </w:tcPr>
          <w:p w14:paraId="68F161EB"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Change w:id="702" w:author="Valentin Simion" w:date="2018-12-21T12:45:00Z">
              <w:tcPr>
                <w:tcW w:w="2236" w:type="dxa"/>
              </w:tcPr>
            </w:tcPrChange>
          </w:tcPr>
          <w:p w14:paraId="0F46745A"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rsidDel="00CC06D4" w14:paraId="2B8C9A24" w14:textId="4D94EC09" w:rsidTr="00CC06D4">
        <w:trPr>
          <w:del w:id="703" w:author="Valentin Simion" w:date="2018-12-21T12:45:00Z"/>
        </w:trPr>
        <w:tc>
          <w:tcPr>
            <w:tcW w:w="4156" w:type="dxa"/>
            <w:shd w:val="clear" w:color="auto" w:fill="auto"/>
            <w:tcPrChange w:id="704" w:author="Valentin Simion" w:date="2018-12-21T12:45:00Z">
              <w:tcPr>
                <w:tcW w:w="4256" w:type="dxa"/>
                <w:shd w:val="clear" w:color="auto" w:fill="auto"/>
              </w:tcPr>
            </w:tcPrChange>
          </w:tcPr>
          <w:p w14:paraId="66105D9E" w14:textId="29BD1777" w:rsidR="00AB254C" w:rsidRPr="00785543" w:rsidDel="00CC06D4" w:rsidRDefault="00AB254C" w:rsidP="007933F1">
            <w:pPr>
              <w:spacing w:line="240" w:lineRule="auto"/>
              <w:rPr>
                <w:del w:id="705" w:author="Valentin Simion" w:date="2018-12-21T12:45:00Z"/>
                <w:rFonts w:ascii="Times New Roman" w:hAnsi="Times New Roman" w:cs="Times New Roman"/>
                <w:i/>
                <w:color w:val="FF0000"/>
                <w:lang w:val="gsw-FR"/>
              </w:rPr>
            </w:pPr>
            <w:del w:id="706" w:author="Valentin Simion" w:date="2018-12-21T12:45:00Z">
              <w:r w:rsidRPr="00785543" w:rsidDel="00CC06D4">
                <w:rPr>
                  <w:rFonts w:ascii="Times New Roman" w:hAnsi="Times New Roman" w:cs="Times New Roman"/>
                  <w:i/>
                  <w:color w:val="FF0000"/>
                  <w:lang w:val="gsw-FR"/>
                </w:rPr>
                <w:delText>Elaborare strategie gestionare namol</w:delText>
              </w:r>
            </w:del>
          </w:p>
        </w:tc>
        <w:tc>
          <w:tcPr>
            <w:tcW w:w="1492" w:type="dxa"/>
            <w:shd w:val="clear" w:color="auto" w:fill="auto"/>
            <w:tcPrChange w:id="707" w:author="Valentin Simion" w:date="2018-12-21T12:45:00Z">
              <w:tcPr>
                <w:tcW w:w="1535" w:type="dxa"/>
                <w:shd w:val="clear" w:color="auto" w:fill="auto"/>
              </w:tcPr>
            </w:tcPrChange>
          </w:tcPr>
          <w:p w14:paraId="1CE469DE" w14:textId="5639EBCC" w:rsidR="00AB254C" w:rsidRPr="00785543" w:rsidDel="00CC06D4" w:rsidRDefault="00AB254C" w:rsidP="007933F1">
            <w:pPr>
              <w:spacing w:line="240" w:lineRule="auto"/>
              <w:rPr>
                <w:del w:id="708" w:author="Valentin Simion" w:date="2018-12-21T12:45:00Z"/>
                <w:rFonts w:ascii="Times New Roman" w:hAnsi="Times New Roman" w:cs="Times New Roman"/>
                <w:i/>
                <w:color w:val="FF0000"/>
                <w:lang w:val="gsw-FR"/>
              </w:rPr>
            </w:pPr>
          </w:p>
        </w:tc>
        <w:tc>
          <w:tcPr>
            <w:tcW w:w="1520" w:type="dxa"/>
            <w:shd w:val="clear" w:color="auto" w:fill="auto"/>
            <w:tcPrChange w:id="709" w:author="Valentin Simion" w:date="2018-12-21T12:45:00Z">
              <w:tcPr>
                <w:tcW w:w="1545" w:type="dxa"/>
                <w:shd w:val="clear" w:color="auto" w:fill="auto"/>
              </w:tcPr>
            </w:tcPrChange>
          </w:tcPr>
          <w:p w14:paraId="01BE199B" w14:textId="0717DA76" w:rsidR="00AB254C" w:rsidRPr="00785543" w:rsidDel="00CC06D4" w:rsidRDefault="00AB254C" w:rsidP="007933F1">
            <w:pPr>
              <w:spacing w:line="240" w:lineRule="auto"/>
              <w:rPr>
                <w:del w:id="710" w:author="Valentin Simion" w:date="2018-12-21T12:45:00Z"/>
                <w:rFonts w:ascii="Times New Roman" w:hAnsi="Times New Roman" w:cs="Times New Roman"/>
                <w:i/>
                <w:color w:val="FF0000"/>
                <w:lang w:val="gsw-FR"/>
              </w:rPr>
            </w:pPr>
          </w:p>
        </w:tc>
        <w:tc>
          <w:tcPr>
            <w:tcW w:w="2178" w:type="dxa"/>
            <w:tcPrChange w:id="711" w:author="Valentin Simion" w:date="2018-12-21T12:45:00Z">
              <w:tcPr>
                <w:tcW w:w="2236" w:type="dxa"/>
              </w:tcPr>
            </w:tcPrChange>
          </w:tcPr>
          <w:p w14:paraId="74E90C5F" w14:textId="3924A32E" w:rsidR="00AB254C" w:rsidRPr="00785543" w:rsidDel="00CC06D4" w:rsidRDefault="00AB254C" w:rsidP="007933F1">
            <w:pPr>
              <w:spacing w:line="240" w:lineRule="auto"/>
              <w:rPr>
                <w:del w:id="712" w:author="Valentin Simion" w:date="2018-12-21T12:45:00Z"/>
                <w:rFonts w:ascii="Times New Roman" w:hAnsi="Times New Roman" w:cs="Times New Roman"/>
                <w:i/>
                <w:color w:val="FF0000"/>
                <w:lang w:val="gsw-FR"/>
              </w:rPr>
            </w:pPr>
          </w:p>
        </w:tc>
      </w:tr>
      <w:tr w:rsidR="00AB254C" w:rsidRPr="00785543" w14:paraId="0B27CF4D" w14:textId="77777777" w:rsidTr="00CC06D4">
        <w:tc>
          <w:tcPr>
            <w:tcW w:w="4156" w:type="dxa"/>
            <w:shd w:val="clear" w:color="auto" w:fill="auto"/>
            <w:tcPrChange w:id="713" w:author="Valentin Simion" w:date="2018-12-21T12:45:00Z">
              <w:tcPr>
                <w:tcW w:w="4256" w:type="dxa"/>
                <w:shd w:val="clear" w:color="auto" w:fill="auto"/>
              </w:tcPr>
            </w:tcPrChange>
          </w:tcPr>
          <w:p w14:paraId="4C022AC6"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Elaborare evaluare impact asupra mediului</w:t>
            </w:r>
          </w:p>
        </w:tc>
        <w:tc>
          <w:tcPr>
            <w:tcW w:w="1492" w:type="dxa"/>
            <w:shd w:val="clear" w:color="auto" w:fill="auto"/>
            <w:tcPrChange w:id="714" w:author="Valentin Simion" w:date="2018-12-21T12:45:00Z">
              <w:tcPr>
                <w:tcW w:w="1535" w:type="dxa"/>
                <w:shd w:val="clear" w:color="auto" w:fill="auto"/>
              </w:tcPr>
            </w:tcPrChange>
          </w:tcPr>
          <w:p w14:paraId="0A2FC3A7"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Change w:id="715" w:author="Valentin Simion" w:date="2018-12-21T12:45:00Z">
              <w:tcPr>
                <w:tcW w:w="1545" w:type="dxa"/>
                <w:shd w:val="clear" w:color="auto" w:fill="auto"/>
              </w:tcPr>
            </w:tcPrChange>
          </w:tcPr>
          <w:p w14:paraId="65718959"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Change w:id="716" w:author="Valentin Simion" w:date="2018-12-21T12:45:00Z">
              <w:tcPr>
                <w:tcW w:w="2236" w:type="dxa"/>
              </w:tcPr>
            </w:tcPrChange>
          </w:tcPr>
          <w:p w14:paraId="4FAF1790"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rsidDel="00CC06D4" w14:paraId="392D4070" w14:textId="141DA94B" w:rsidTr="00CC06D4">
        <w:trPr>
          <w:del w:id="717" w:author="Valentin Simion" w:date="2018-12-21T12:45:00Z"/>
        </w:trPr>
        <w:tc>
          <w:tcPr>
            <w:tcW w:w="4156" w:type="dxa"/>
            <w:shd w:val="clear" w:color="auto" w:fill="auto"/>
            <w:tcPrChange w:id="718" w:author="Valentin Simion" w:date="2018-12-21T12:45:00Z">
              <w:tcPr>
                <w:tcW w:w="4256" w:type="dxa"/>
                <w:shd w:val="clear" w:color="auto" w:fill="auto"/>
              </w:tcPr>
            </w:tcPrChange>
          </w:tcPr>
          <w:p w14:paraId="1148643D" w14:textId="7956E977" w:rsidR="00AB254C" w:rsidRPr="00785543" w:rsidDel="00CC06D4" w:rsidRDefault="00AB254C" w:rsidP="007933F1">
            <w:pPr>
              <w:spacing w:line="240" w:lineRule="auto"/>
              <w:rPr>
                <w:del w:id="719" w:author="Valentin Simion" w:date="2018-12-21T12:45:00Z"/>
                <w:rFonts w:ascii="Times New Roman" w:hAnsi="Times New Roman" w:cs="Times New Roman"/>
                <w:i/>
                <w:color w:val="FF0000"/>
                <w:lang w:val="gsw-FR"/>
              </w:rPr>
            </w:pPr>
            <w:del w:id="720" w:author="Valentin Simion" w:date="2018-12-21T12:45:00Z">
              <w:r w:rsidRPr="00785543" w:rsidDel="00CC06D4">
                <w:rPr>
                  <w:rFonts w:ascii="Times New Roman" w:hAnsi="Times New Roman" w:cs="Times New Roman"/>
                  <w:i/>
                  <w:color w:val="FF0000"/>
                  <w:lang w:val="gsw-FR"/>
                </w:rPr>
                <w:delText>Elaborare studiu privind descarcarile de ape uzate industriale</w:delText>
              </w:r>
            </w:del>
          </w:p>
        </w:tc>
        <w:tc>
          <w:tcPr>
            <w:tcW w:w="1492" w:type="dxa"/>
            <w:shd w:val="clear" w:color="auto" w:fill="auto"/>
            <w:tcPrChange w:id="721" w:author="Valentin Simion" w:date="2018-12-21T12:45:00Z">
              <w:tcPr>
                <w:tcW w:w="1535" w:type="dxa"/>
                <w:shd w:val="clear" w:color="auto" w:fill="auto"/>
              </w:tcPr>
            </w:tcPrChange>
          </w:tcPr>
          <w:p w14:paraId="213A3288" w14:textId="1647659B" w:rsidR="00AB254C" w:rsidRPr="00785543" w:rsidDel="00CC06D4" w:rsidRDefault="00AB254C" w:rsidP="007933F1">
            <w:pPr>
              <w:spacing w:line="240" w:lineRule="auto"/>
              <w:rPr>
                <w:del w:id="722" w:author="Valentin Simion" w:date="2018-12-21T12:45:00Z"/>
                <w:rFonts w:ascii="Times New Roman" w:hAnsi="Times New Roman" w:cs="Times New Roman"/>
                <w:i/>
                <w:color w:val="FF0000"/>
                <w:lang w:val="gsw-FR"/>
              </w:rPr>
            </w:pPr>
          </w:p>
        </w:tc>
        <w:tc>
          <w:tcPr>
            <w:tcW w:w="1520" w:type="dxa"/>
            <w:shd w:val="clear" w:color="auto" w:fill="auto"/>
            <w:tcPrChange w:id="723" w:author="Valentin Simion" w:date="2018-12-21T12:45:00Z">
              <w:tcPr>
                <w:tcW w:w="1545" w:type="dxa"/>
                <w:shd w:val="clear" w:color="auto" w:fill="auto"/>
              </w:tcPr>
            </w:tcPrChange>
          </w:tcPr>
          <w:p w14:paraId="50B151FD" w14:textId="4C11AA06" w:rsidR="00AB254C" w:rsidRPr="00785543" w:rsidDel="00CC06D4" w:rsidRDefault="00AB254C" w:rsidP="007933F1">
            <w:pPr>
              <w:spacing w:line="240" w:lineRule="auto"/>
              <w:rPr>
                <w:del w:id="724" w:author="Valentin Simion" w:date="2018-12-21T12:45:00Z"/>
                <w:rFonts w:ascii="Times New Roman" w:hAnsi="Times New Roman" w:cs="Times New Roman"/>
                <w:i/>
                <w:color w:val="FF0000"/>
                <w:lang w:val="gsw-FR"/>
              </w:rPr>
            </w:pPr>
          </w:p>
        </w:tc>
        <w:tc>
          <w:tcPr>
            <w:tcW w:w="2178" w:type="dxa"/>
            <w:tcPrChange w:id="725" w:author="Valentin Simion" w:date="2018-12-21T12:45:00Z">
              <w:tcPr>
                <w:tcW w:w="2236" w:type="dxa"/>
              </w:tcPr>
            </w:tcPrChange>
          </w:tcPr>
          <w:p w14:paraId="3DA334CC" w14:textId="5CB4834B" w:rsidR="00AB254C" w:rsidRPr="00785543" w:rsidDel="00CC06D4" w:rsidRDefault="00AB254C" w:rsidP="007933F1">
            <w:pPr>
              <w:spacing w:line="240" w:lineRule="auto"/>
              <w:rPr>
                <w:del w:id="726" w:author="Valentin Simion" w:date="2018-12-21T12:45:00Z"/>
                <w:rFonts w:ascii="Times New Roman" w:hAnsi="Times New Roman" w:cs="Times New Roman"/>
                <w:i/>
                <w:color w:val="FF0000"/>
                <w:lang w:val="gsw-FR"/>
              </w:rPr>
            </w:pPr>
          </w:p>
        </w:tc>
      </w:tr>
      <w:tr w:rsidR="00AB254C" w:rsidRPr="00785543" w14:paraId="127F5357" w14:textId="77777777" w:rsidTr="00CC06D4">
        <w:tc>
          <w:tcPr>
            <w:tcW w:w="4156" w:type="dxa"/>
            <w:shd w:val="clear" w:color="auto" w:fill="auto"/>
            <w:tcPrChange w:id="727" w:author="Valentin Simion" w:date="2018-12-21T12:45:00Z">
              <w:tcPr>
                <w:tcW w:w="4256" w:type="dxa"/>
                <w:shd w:val="clear" w:color="auto" w:fill="auto"/>
              </w:tcPr>
            </w:tcPrChange>
          </w:tcPr>
          <w:p w14:paraId="180DE9B9"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lastRenderedPageBreak/>
              <w:t>Elaborare strategie achizitii</w:t>
            </w:r>
          </w:p>
        </w:tc>
        <w:tc>
          <w:tcPr>
            <w:tcW w:w="1492" w:type="dxa"/>
            <w:shd w:val="clear" w:color="auto" w:fill="auto"/>
            <w:tcPrChange w:id="728" w:author="Valentin Simion" w:date="2018-12-21T12:45:00Z">
              <w:tcPr>
                <w:tcW w:w="1535" w:type="dxa"/>
                <w:shd w:val="clear" w:color="auto" w:fill="auto"/>
              </w:tcPr>
            </w:tcPrChange>
          </w:tcPr>
          <w:p w14:paraId="68CC1A4C"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Change w:id="729" w:author="Valentin Simion" w:date="2018-12-21T12:45:00Z">
              <w:tcPr>
                <w:tcW w:w="1545" w:type="dxa"/>
                <w:shd w:val="clear" w:color="auto" w:fill="auto"/>
              </w:tcPr>
            </w:tcPrChange>
          </w:tcPr>
          <w:p w14:paraId="7919C95F"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Change w:id="730" w:author="Valentin Simion" w:date="2018-12-21T12:45:00Z">
              <w:tcPr>
                <w:tcW w:w="2236" w:type="dxa"/>
              </w:tcPr>
            </w:tcPrChange>
          </w:tcPr>
          <w:p w14:paraId="6D4F33B3"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54809D9A" w14:textId="77777777" w:rsidTr="00CC06D4">
        <w:tc>
          <w:tcPr>
            <w:tcW w:w="4156" w:type="dxa"/>
            <w:shd w:val="clear" w:color="auto" w:fill="auto"/>
            <w:tcPrChange w:id="731" w:author="Valentin Simion" w:date="2018-12-21T12:45:00Z">
              <w:tcPr>
                <w:tcW w:w="4256" w:type="dxa"/>
                <w:shd w:val="clear" w:color="auto" w:fill="auto"/>
              </w:tcPr>
            </w:tcPrChange>
          </w:tcPr>
          <w:p w14:paraId="39ACE714"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Sprijin în procesul de evaluare a aplicatiei de finantare până la aprobarea finală (inclusiv prin finalizarea formularului aplicaţiei de finanţare)</w:t>
            </w:r>
          </w:p>
        </w:tc>
        <w:tc>
          <w:tcPr>
            <w:tcW w:w="1492" w:type="dxa"/>
            <w:shd w:val="clear" w:color="auto" w:fill="auto"/>
            <w:tcPrChange w:id="732" w:author="Valentin Simion" w:date="2018-12-21T12:45:00Z">
              <w:tcPr>
                <w:tcW w:w="1535" w:type="dxa"/>
                <w:shd w:val="clear" w:color="auto" w:fill="auto"/>
              </w:tcPr>
            </w:tcPrChange>
          </w:tcPr>
          <w:p w14:paraId="3929C621"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Change w:id="733" w:author="Valentin Simion" w:date="2018-12-21T12:45:00Z">
              <w:tcPr>
                <w:tcW w:w="1545" w:type="dxa"/>
                <w:shd w:val="clear" w:color="auto" w:fill="auto"/>
              </w:tcPr>
            </w:tcPrChange>
          </w:tcPr>
          <w:p w14:paraId="12A2ADFE"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Change w:id="734" w:author="Valentin Simion" w:date="2018-12-21T12:45:00Z">
              <w:tcPr>
                <w:tcW w:w="2236" w:type="dxa"/>
              </w:tcPr>
            </w:tcPrChange>
          </w:tcPr>
          <w:p w14:paraId="05F9A020"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rsidDel="00CC06D4" w14:paraId="22F51DF3" w14:textId="7468DE82" w:rsidTr="00CC06D4">
        <w:trPr>
          <w:del w:id="735" w:author="Valentin Simion" w:date="2018-12-21T12:45:00Z"/>
        </w:trPr>
        <w:tc>
          <w:tcPr>
            <w:tcW w:w="4156" w:type="dxa"/>
            <w:shd w:val="clear" w:color="auto" w:fill="auto"/>
            <w:tcPrChange w:id="736" w:author="Valentin Simion" w:date="2018-12-21T12:45:00Z">
              <w:tcPr>
                <w:tcW w:w="4256" w:type="dxa"/>
                <w:shd w:val="clear" w:color="auto" w:fill="auto"/>
              </w:tcPr>
            </w:tcPrChange>
          </w:tcPr>
          <w:p w14:paraId="652AFCB4" w14:textId="49780125" w:rsidR="00AB254C" w:rsidRPr="00785543" w:rsidDel="00CC06D4" w:rsidRDefault="00AB254C" w:rsidP="007933F1">
            <w:pPr>
              <w:spacing w:line="240" w:lineRule="auto"/>
              <w:rPr>
                <w:del w:id="737" w:author="Valentin Simion" w:date="2018-12-21T12:45:00Z"/>
                <w:rFonts w:ascii="Times New Roman" w:hAnsi="Times New Roman" w:cs="Times New Roman"/>
                <w:i/>
                <w:color w:val="FF0000"/>
                <w:lang w:val="gsw-FR"/>
              </w:rPr>
            </w:pPr>
            <w:del w:id="738" w:author="Valentin Simion" w:date="2018-12-21T12:45:00Z">
              <w:r w:rsidRPr="00785543" w:rsidDel="00CC06D4">
                <w:rPr>
                  <w:rFonts w:ascii="Times New Roman" w:hAnsi="Times New Roman" w:cs="Times New Roman"/>
                  <w:i/>
                  <w:color w:val="FF0000"/>
                  <w:lang w:val="gsw-FR"/>
                </w:rPr>
                <w:delText>Elaborare plan de coordonare</w:delText>
              </w:r>
            </w:del>
          </w:p>
        </w:tc>
        <w:tc>
          <w:tcPr>
            <w:tcW w:w="1492" w:type="dxa"/>
            <w:shd w:val="clear" w:color="auto" w:fill="auto"/>
            <w:tcPrChange w:id="739" w:author="Valentin Simion" w:date="2018-12-21T12:45:00Z">
              <w:tcPr>
                <w:tcW w:w="1535" w:type="dxa"/>
                <w:shd w:val="clear" w:color="auto" w:fill="auto"/>
              </w:tcPr>
            </w:tcPrChange>
          </w:tcPr>
          <w:p w14:paraId="3D2D647A" w14:textId="1BD0C50E" w:rsidR="00AB254C" w:rsidRPr="00785543" w:rsidDel="00CC06D4" w:rsidRDefault="00AB254C" w:rsidP="007933F1">
            <w:pPr>
              <w:spacing w:line="240" w:lineRule="auto"/>
              <w:rPr>
                <w:del w:id="740" w:author="Valentin Simion" w:date="2018-12-21T12:45:00Z"/>
                <w:rFonts w:ascii="Times New Roman" w:hAnsi="Times New Roman" w:cs="Times New Roman"/>
                <w:i/>
                <w:color w:val="FF0000"/>
                <w:lang w:val="gsw-FR"/>
              </w:rPr>
            </w:pPr>
          </w:p>
        </w:tc>
        <w:tc>
          <w:tcPr>
            <w:tcW w:w="1520" w:type="dxa"/>
            <w:shd w:val="clear" w:color="auto" w:fill="auto"/>
            <w:tcPrChange w:id="741" w:author="Valentin Simion" w:date="2018-12-21T12:45:00Z">
              <w:tcPr>
                <w:tcW w:w="1545" w:type="dxa"/>
                <w:shd w:val="clear" w:color="auto" w:fill="auto"/>
              </w:tcPr>
            </w:tcPrChange>
          </w:tcPr>
          <w:p w14:paraId="1174630E" w14:textId="3324710B" w:rsidR="00AB254C" w:rsidRPr="00785543" w:rsidDel="00CC06D4" w:rsidRDefault="00AB254C" w:rsidP="007933F1">
            <w:pPr>
              <w:spacing w:line="240" w:lineRule="auto"/>
              <w:rPr>
                <w:del w:id="742" w:author="Valentin Simion" w:date="2018-12-21T12:45:00Z"/>
                <w:rFonts w:ascii="Times New Roman" w:hAnsi="Times New Roman" w:cs="Times New Roman"/>
                <w:i/>
                <w:color w:val="FF0000"/>
                <w:lang w:val="gsw-FR"/>
              </w:rPr>
            </w:pPr>
          </w:p>
        </w:tc>
        <w:tc>
          <w:tcPr>
            <w:tcW w:w="2178" w:type="dxa"/>
            <w:tcPrChange w:id="743" w:author="Valentin Simion" w:date="2018-12-21T12:45:00Z">
              <w:tcPr>
                <w:tcW w:w="2236" w:type="dxa"/>
              </w:tcPr>
            </w:tcPrChange>
          </w:tcPr>
          <w:p w14:paraId="3908D58C" w14:textId="18118D5D" w:rsidR="00AB254C" w:rsidRPr="00785543" w:rsidDel="00CC06D4" w:rsidRDefault="00AB254C" w:rsidP="007933F1">
            <w:pPr>
              <w:spacing w:line="240" w:lineRule="auto"/>
              <w:rPr>
                <w:del w:id="744" w:author="Valentin Simion" w:date="2018-12-21T12:45:00Z"/>
                <w:rFonts w:ascii="Times New Roman" w:hAnsi="Times New Roman" w:cs="Times New Roman"/>
                <w:i/>
                <w:color w:val="FF0000"/>
                <w:lang w:val="gsw-FR"/>
              </w:rPr>
            </w:pPr>
          </w:p>
        </w:tc>
      </w:tr>
      <w:tr w:rsidR="00AB254C" w:rsidRPr="00785543" w14:paraId="19D74661" w14:textId="77777777" w:rsidTr="00CC06D4">
        <w:tc>
          <w:tcPr>
            <w:tcW w:w="4156" w:type="dxa"/>
            <w:shd w:val="clear" w:color="auto" w:fill="auto"/>
            <w:tcPrChange w:id="745" w:author="Valentin Simion" w:date="2018-12-21T12:45:00Z">
              <w:tcPr>
                <w:tcW w:w="4256" w:type="dxa"/>
                <w:shd w:val="clear" w:color="auto" w:fill="auto"/>
              </w:tcPr>
            </w:tcPrChange>
          </w:tcPr>
          <w:p w14:paraId="308AAEB2"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Elaborare documentaţii de atribuire, inclusiv sprijin pe parcursul procesului de atribuire.</w:t>
            </w:r>
          </w:p>
        </w:tc>
        <w:tc>
          <w:tcPr>
            <w:tcW w:w="1492" w:type="dxa"/>
            <w:shd w:val="clear" w:color="auto" w:fill="auto"/>
            <w:tcPrChange w:id="746" w:author="Valentin Simion" w:date="2018-12-21T12:45:00Z">
              <w:tcPr>
                <w:tcW w:w="1535" w:type="dxa"/>
                <w:shd w:val="clear" w:color="auto" w:fill="auto"/>
              </w:tcPr>
            </w:tcPrChange>
          </w:tcPr>
          <w:p w14:paraId="535CBE13"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Change w:id="747" w:author="Valentin Simion" w:date="2018-12-21T12:45:00Z">
              <w:tcPr>
                <w:tcW w:w="1545" w:type="dxa"/>
                <w:shd w:val="clear" w:color="auto" w:fill="auto"/>
              </w:tcPr>
            </w:tcPrChange>
          </w:tcPr>
          <w:p w14:paraId="27F4CFD2"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Change w:id="748" w:author="Valentin Simion" w:date="2018-12-21T12:45:00Z">
              <w:tcPr>
                <w:tcW w:w="2236" w:type="dxa"/>
              </w:tcPr>
            </w:tcPrChange>
          </w:tcPr>
          <w:p w14:paraId="75D57ADC"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4885BA9F" w14:textId="77777777" w:rsidTr="00CC06D4">
        <w:tc>
          <w:tcPr>
            <w:tcW w:w="4156" w:type="dxa"/>
            <w:shd w:val="clear" w:color="auto" w:fill="auto"/>
            <w:tcPrChange w:id="749" w:author="Valentin Simion" w:date="2018-12-21T12:45:00Z">
              <w:tcPr>
                <w:tcW w:w="4256" w:type="dxa"/>
                <w:shd w:val="clear" w:color="auto" w:fill="auto"/>
              </w:tcPr>
            </w:tcPrChange>
          </w:tcPr>
          <w:p w14:paraId="72B3C5D6"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Elaborare alte documentatii necesare, specificati</w:t>
            </w:r>
          </w:p>
        </w:tc>
        <w:tc>
          <w:tcPr>
            <w:tcW w:w="1492" w:type="dxa"/>
            <w:shd w:val="clear" w:color="auto" w:fill="auto"/>
            <w:tcPrChange w:id="750" w:author="Valentin Simion" w:date="2018-12-21T12:45:00Z">
              <w:tcPr>
                <w:tcW w:w="1535" w:type="dxa"/>
                <w:shd w:val="clear" w:color="auto" w:fill="auto"/>
              </w:tcPr>
            </w:tcPrChange>
          </w:tcPr>
          <w:p w14:paraId="75B99155"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Change w:id="751" w:author="Valentin Simion" w:date="2018-12-21T12:45:00Z">
              <w:tcPr>
                <w:tcW w:w="1545" w:type="dxa"/>
                <w:shd w:val="clear" w:color="auto" w:fill="auto"/>
              </w:tcPr>
            </w:tcPrChange>
          </w:tcPr>
          <w:p w14:paraId="6B096DFA"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Change w:id="752" w:author="Valentin Simion" w:date="2018-12-21T12:45:00Z">
              <w:tcPr>
                <w:tcW w:w="2236" w:type="dxa"/>
              </w:tcPr>
            </w:tcPrChange>
          </w:tcPr>
          <w:p w14:paraId="63CCF2A6"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739C7F30" w14:textId="77777777" w:rsidTr="00CC06D4">
        <w:tc>
          <w:tcPr>
            <w:tcW w:w="4156" w:type="dxa"/>
            <w:shd w:val="clear" w:color="auto" w:fill="auto"/>
            <w:tcPrChange w:id="753" w:author="Valentin Simion" w:date="2018-12-21T12:45:00Z">
              <w:tcPr>
                <w:tcW w:w="4256" w:type="dxa"/>
                <w:shd w:val="clear" w:color="auto" w:fill="auto"/>
              </w:tcPr>
            </w:tcPrChange>
          </w:tcPr>
          <w:p w14:paraId="4D554A51"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Sprijin in aprobarea Aplicatiei de Finantare</w:t>
            </w:r>
          </w:p>
        </w:tc>
        <w:tc>
          <w:tcPr>
            <w:tcW w:w="1492" w:type="dxa"/>
            <w:shd w:val="clear" w:color="auto" w:fill="auto"/>
            <w:tcPrChange w:id="754" w:author="Valentin Simion" w:date="2018-12-21T12:45:00Z">
              <w:tcPr>
                <w:tcW w:w="1535" w:type="dxa"/>
                <w:shd w:val="clear" w:color="auto" w:fill="auto"/>
              </w:tcPr>
            </w:tcPrChange>
          </w:tcPr>
          <w:p w14:paraId="5C10D61F"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Change w:id="755" w:author="Valentin Simion" w:date="2018-12-21T12:45:00Z">
              <w:tcPr>
                <w:tcW w:w="1545" w:type="dxa"/>
                <w:shd w:val="clear" w:color="auto" w:fill="auto"/>
              </w:tcPr>
            </w:tcPrChange>
          </w:tcPr>
          <w:p w14:paraId="0CF35528"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Change w:id="756" w:author="Valentin Simion" w:date="2018-12-21T12:45:00Z">
              <w:tcPr>
                <w:tcW w:w="2236" w:type="dxa"/>
              </w:tcPr>
            </w:tcPrChange>
          </w:tcPr>
          <w:p w14:paraId="6E16969A"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5FF51542" w14:textId="77777777" w:rsidTr="00CC06D4">
        <w:tc>
          <w:tcPr>
            <w:tcW w:w="4156" w:type="dxa"/>
            <w:shd w:val="clear" w:color="auto" w:fill="auto"/>
            <w:tcPrChange w:id="757" w:author="Valentin Simion" w:date="2018-12-21T12:45:00Z">
              <w:tcPr>
                <w:tcW w:w="4256" w:type="dxa"/>
                <w:shd w:val="clear" w:color="auto" w:fill="auto"/>
              </w:tcPr>
            </w:tcPrChange>
          </w:tcPr>
          <w:p w14:paraId="55C84E58"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Organizare seminarii</w:t>
            </w:r>
          </w:p>
        </w:tc>
        <w:tc>
          <w:tcPr>
            <w:tcW w:w="1492" w:type="dxa"/>
            <w:shd w:val="clear" w:color="auto" w:fill="auto"/>
            <w:tcPrChange w:id="758" w:author="Valentin Simion" w:date="2018-12-21T12:45:00Z">
              <w:tcPr>
                <w:tcW w:w="1535" w:type="dxa"/>
                <w:shd w:val="clear" w:color="auto" w:fill="auto"/>
              </w:tcPr>
            </w:tcPrChange>
          </w:tcPr>
          <w:p w14:paraId="00727431"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Change w:id="759" w:author="Valentin Simion" w:date="2018-12-21T12:45:00Z">
              <w:tcPr>
                <w:tcW w:w="1545" w:type="dxa"/>
                <w:shd w:val="clear" w:color="auto" w:fill="auto"/>
              </w:tcPr>
            </w:tcPrChange>
          </w:tcPr>
          <w:p w14:paraId="41E036B2"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Change w:id="760" w:author="Valentin Simion" w:date="2018-12-21T12:45:00Z">
              <w:tcPr>
                <w:tcW w:w="2236" w:type="dxa"/>
              </w:tcPr>
            </w:tcPrChange>
          </w:tcPr>
          <w:p w14:paraId="519F1BA9" w14:textId="77777777" w:rsidR="00AB254C" w:rsidRPr="00785543" w:rsidRDefault="00AB254C" w:rsidP="007933F1">
            <w:pPr>
              <w:spacing w:line="240" w:lineRule="auto"/>
              <w:rPr>
                <w:rFonts w:ascii="Times New Roman" w:hAnsi="Times New Roman" w:cs="Times New Roman"/>
                <w:i/>
                <w:color w:val="FF0000"/>
                <w:lang w:val="gsw-FR"/>
              </w:rPr>
            </w:pPr>
          </w:p>
        </w:tc>
      </w:tr>
    </w:tbl>
    <w:p w14:paraId="583D7046" w14:textId="77777777" w:rsidR="008A113F" w:rsidRPr="00785543" w:rsidRDefault="008A113F" w:rsidP="007933F1">
      <w:pPr>
        <w:spacing w:before="120" w:line="240" w:lineRule="auto"/>
        <w:rPr>
          <w:rFonts w:ascii="Times New Roman" w:hAnsi="Times New Roman" w:cs="Times New Roman"/>
          <w:i/>
          <w:lang w:val="en-US"/>
        </w:rPr>
      </w:pPr>
      <w:r w:rsidRPr="00785543">
        <w:rPr>
          <w:rFonts w:ascii="Times New Roman" w:hAnsi="Times New Roman" w:cs="Times New Roman"/>
          <w:i/>
          <w:lang w:val="en-US"/>
        </w:rPr>
        <w:t xml:space="preserve">Notă: </w:t>
      </w:r>
    </w:p>
    <w:p w14:paraId="48090B77" w14:textId="77777777" w:rsidR="008A113F" w:rsidRPr="00785543" w:rsidRDefault="008A113F" w:rsidP="008A113F">
      <w:pPr>
        <w:spacing w:after="0" w:line="240" w:lineRule="auto"/>
        <w:jc w:val="both"/>
        <w:rPr>
          <w:rFonts w:ascii="Times New Roman" w:hAnsi="Times New Roman" w:cs="Times New Roman"/>
          <w:sz w:val="24"/>
          <w:szCs w:val="24"/>
        </w:rPr>
      </w:pPr>
      <w:r w:rsidRPr="00785543">
        <w:rPr>
          <w:rFonts w:ascii="Times New Roman" w:hAnsi="Times New Roman" w:cs="Times New Roman"/>
          <w:iCs/>
          <w:sz w:val="24"/>
          <w:szCs w:val="24"/>
        </w:rPr>
        <w:t>Activitatea de asistență din partea proiectantului pe perioada executării lucrărilor, conform Legii 10/1995 va fi cuprinsă și ulterior rambursată în cadrul proiectului de investiții, dar va fi contractată împreună cu activitățile prezentei asistențe (activitatea va fi menționată în Caietul de sarcini).</w:t>
      </w:r>
    </w:p>
    <w:p w14:paraId="1E09AC80" w14:textId="77777777" w:rsidR="00AB254C" w:rsidRPr="00785543" w:rsidRDefault="00AB254C" w:rsidP="007933F1">
      <w:pPr>
        <w:spacing w:before="120" w:line="240" w:lineRule="auto"/>
        <w:rPr>
          <w:rFonts w:ascii="Times New Roman" w:hAnsi="Times New Roman" w:cs="Times New Roman"/>
          <w:i/>
          <w:color w:val="FF0000"/>
          <w:lang w:val="gsw-FR"/>
        </w:rPr>
      </w:pPr>
      <w:r w:rsidRPr="00785543">
        <w:rPr>
          <w:rFonts w:ascii="Times New Roman" w:hAnsi="Times New Roman" w:cs="Times New Roman"/>
          <w:i/>
          <w:lang w:val="en-US"/>
        </w:rPr>
        <w:t xml:space="preserve"> </w:t>
      </w:r>
      <w:r w:rsidRPr="00785543">
        <w:rPr>
          <w:rFonts w:ascii="Times New Roman" w:hAnsi="Times New Roman" w:cs="Times New Roman"/>
          <w:i/>
          <w:color w:val="FF0000"/>
          <w:lang w:val="gsw-FR"/>
        </w:rPr>
        <w:t>Se vor prezenta succint și măsurile de informare și publicitate pe care le va realiza beneficiarul prezentei cereri de finantare, pe parcursul derulării activitatii de pregătire a Aplicatiei de Finantare, ca de exemplu:</w:t>
      </w:r>
    </w:p>
    <w:p w14:paraId="742B5CED" w14:textId="77777777" w:rsidR="00AB254C" w:rsidRPr="00785543"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785543">
        <w:rPr>
          <w:rFonts w:ascii="Times New Roman" w:hAnsi="Times New Roman" w:cs="Times New Roman"/>
          <w:i/>
          <w:color w:val="FF0000"/>
          <w:lang w:val="gsw-FR"/>
        </w:rPr>
        <w:t>Conferinte de presa – minim doua;</w:t>
      </w:r>
    </w:p>
    <w:p w14:paraId="3E98D34E" w14:textId="77777777" w:rsidR="00AB254C" w:rsidRPr="00785543"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785543">
        <w:rPr>
          <w:rFonts w:ascii="Times New Roman" w:hAnsi="Times New Roman" w:cs="Times New Roman"/>
          <w:i/>
          <w:color w:val="FF0000"/>
          <w:lang w:val="gsw-FR"/>
        </w:rPr>
        <w:t>Informari pe site-ul beneficiarului – minim cinci;</w:t>
      </w:r>
    </w:p>
    <w:p w14:paraId="07EF1DB3" w14:textId="77777777" w:rsidR="00AB254C" w:rsidRPr="00785543"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785543">
        <w:rPr>
          <w:rFonts w:ascii="Times New Roman" w:hAnsi="Times New Roman" w:cs="Times New Roman"/>
          <w:i/>
          <w:color w:val="FF0000"/>
          <w:lang w:val="gsw-FR"/>
        </w:rPr>
        <w:t>Comunicate de presa – minim doua;</w:t>
      </w:r>
    </w:p>
    <w:p w14:paraId="7B52FEA4" w14:textId="77777777" w:rsidR="00AB254C" w:rsidRPr="00785543"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785543">
        <w:rPr>
          <w:rFonts w:ascii="Times New Roman" w:hAnsi="Times New Roman" w:cs="Times New Roman"/>
          <w:i/>
          <w:color w:val="FF0000"/>
          <w:lang w:val="gsw-FR"/>
        </w:rPr>
        <w:t>Etc</w:t>
      </w:r>
    </w:p>
    <w:p w14:paraId="39FFD6A2" w14:textId="77777777" w:rsidR="001602D7" w:rsidRPr="00785543" w:rsidRDefault="00AB254C" w:rsidP="007933F1">
      <w:pPr>
        <w:tabs>
          <w:tab w:val="left" w:pos="400"/>
        </w:tabs>
        <w:spacing w:after="0"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Aceste activități nu se vor bugeta</w:t>
      </w:r>
    </w:p>
    <w:p w14:paraId="26D9E4D6" w14:textId="77777777" w:rsidR="00AB254C" w:rsidRPr="00785543" w:rsidRDefault="00AB254C" w:rsidP="007933F1">
      <w:pPr>
        <w:tabs>
          <w:tab w:val="left" w:pos="400"/>
        </w:tabs>
        <w:spacing w:after="0" w:line="240" w:lineRule="auto"/>
        <w:rPr>
          <w:rFonts w:ascii="Times New Roman" w:hAnsi="Times New Roman" w:cs="Times New Roman"/>
          <w:i/>
          <w:color w:val="FF0000"/>
          <w:lang w:val="gsw-FR"/>
        </w:rPr>
      </w:pPr>
    </w:p>
    <w:p w14:paraId="102CB35F" w14:textId="77777777" w:rsidR="00B36484"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61" w:name="_Toc446079481"/>
      <w:r w:rsidRPr="00785543">
        <w:rPr>
          <w:rFonts w:ascii="Times New Roman" w:hAnsi="Times New Roman" w:cs="Times New Roman"/>
          <w:color w:val="auto"/>
          <w:sz w:val="22"/>
          <w:szCs w:val="22"/>
        </w:rPr>
        <w:t>23</w:t>
      </w:r>
      <w:r w:rsidR="008D6AFD" w:rsidRPr="00785543">
        <w:rPr>
          <w:rFonts w:ascii="Times New Roman" w:hAnsi="Times New Roman" w:cs="Times New Roman"/>
          <w:color w:val="auto"/>
          <w:sz w:val="22"/>
          <w:szCs w:val="22"/>
        </w:rPr>
        <w:t>.</w:t>
      </w:r>
      <w:r w:rsidR="00B36484" w:rsidRPr="00785543">
        <w:rPr>
          <w:rFonts w:ascii="Times New Roman" w:hAnsi="Times New Roman" w:cs="Times New Roman"/>
          <w:color w:val="auto"/>
          <w:sz w:val="22"/>
          <w:szCs w:val="22"/>
        </w:rPr>
        <w:t xml:space="preserve"> </w:t>
      </w:r>
      <w:r w:rsidR="00A52C6D" w:rsidRPr="00785543">
        <w:rPr>
          <w:rFonts w:ascii="Times New Roman" w:hAnsi="Times New Roman" w:cs="Times New Roman"/>
          <w:color w:val="auto"/>
          <w:sz w:val="22"/>
          <w:szCs w:val="22"/>
        </w:rPr>
        <w:t xml:space="preserve">Buget - </w:t>
      </w:r>
      <w:r w:rsidR="00B36484" w:rsidRPr="00785543">
        <w:rPr>
          <w:rFonts w:ascii="Times New Roman" w:hAnsi="Times New Roman" w:cs="Times New Roman"/>
          <w:color w:val="auto"/>
          <w:sz w:val="22"/>
          <w:szCs w:val="22"/>
        </w:rPr>
        <w:t xml:space="preserve">Activități și cheltuieli </w:t>
      </w:r>
      <w:bookmarkEnd w:id="761"/>
    </w:p>
    <w:p w14:paraId="1DE9FDE2" w14:textId="77777777" w:rsidR="00B36484" w:rsidRPr="00785543" w:rsidRDefault="00B36484" w:rsidP="007933F1">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761"/>
        <w:gridCol w:w="1049"/>
        <w:gridCol w:w="907"/>
        <w:gridCol w:w="612"/>
        <w:gridCol w:w="948"/>
        <w:gridCol w:w="704"/>
        <w:gridCol w:w="836"/>
        <w:gridCol w:w="836"/>
        <w:gridCol w:w="867"/>
        <w:gridCol w:w="826"/>
      </w:tblGrid>
      <w:tr w:rsidR="00A44AA2" w:rsidRPr="00785543" w14:paraId="4ACBB823" w14:textId="77777777" w:rsidTr="0000347B">
        <w:tc>
          <w:tcPr>
            <w:tcW w:w="1809" w:type="dxa"/>
            <w:vAlign w:val="center"/>
          </w:tcPr>
          <w:p w14:paraId="34BD8DAF"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Activităţi/Cheltuieli</w:t>
            </w:r>
          </w:p>
        </w:tc>
        <w:tc>
          <w:tcPr>
            <w:tcW w:w="1075" w:type="dxa"/>
            <w:vAlign w:val="center"/>
          </w:tcPr>
          <w:p w14:paraId="66F15075"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Descrierea</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cheltuielii</w:t>
            </w:r>
          </w:p>
        </w:tc>
        <w:tc>
          <w:tcPr>
            <w:tcW w:w="929" w:type="dxa"/>
            <w:vAlign w:val="center"/>
          </w:tcPr>
          <w:p w14:paraId="52A88932"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Achiziţie</w:t>
            </w:r>
          </w:p>
        </w:tc>
        <w:tc>
          <w:tcPr>
            <w:tcW w:w="625" w:type="dxa"/>
            <w:vAlign w:val="center"/>
          </w:tcPr>
          <w:p w14:paraId="26A42433"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U.M.</w:t>
            </w:r>
          </w:p>
        </w:tc>
        <w:tc>
          <w:tcPr>
            <w:tcW w:w="971" w:type="dxa"/>
            <w:vAlign w:val="center"/>
          </w:tcPr>
          <w:p w14:paraId="020D74A0"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Cantitate</w:t>
            </w:r>
          </w:p>
        </w:tc>
        <w:tc>
          <w:tcPr>
            <w:tcW w:w="719" w:type="dxa"/>
            <w:vAlign w:val="center"/>
          </w:tcPr>
          <w:p w14:paraId="593FC529"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Preţ unitar</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(fără TVA)</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856" w:type="dxa"/>
            <w:vAlign w:val="center"/>
          </w:tcPr>
          <w:p w14:paraId="7E7BA816"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Valoare totală</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(fără TVA)</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856" w:type="dxa"/>
            <w:vAlign w:val="center"/>
          </w:tcPr>
          <w:p w14:paraId="68EC3DF0"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Valoare TVA</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887" w:type="dxa"/>
            <w:vAlign w:val="center"/>
          </w:tcPr>
          <w:p w14:paraId="4A111A65"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Eligibile</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845" w:type="dxa"/>
            <w:vAlign w:val="center"/>
          </w:tcPr>
          <w:p w14:paraId="0D2E7859"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TVA eligibile</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r>
    </w:tbl>
    <w:p w14:paraId="0463ED56" w14:textId="77777777" w:rsidR="00A44AA2" w:rsidRPr="00785543"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999"/>
        <w:gridCol w:w="971"/>
        <w:gridCol w:w="796"/>
        <w:gridCol w:w="840"/>
        <w:gridCol w:w="840"/>
        <w:gridCol w:w="691"/>
        <w:gridCol w:w="735"/>
        <w:gridCol w:w="735"/>
        <w:gridCol w:w="1348"/>
        <w:gridCol w:w="1391"/>
      </w:tblGrid>
      <w:tr w:rsidR="00A44AA2" w:rsidRPr="00785543" w14:paraId="41EF8607" w14:textId="77777777" w:rsidTr="00010F76">
        <w:tc>
          <w:tcPr>
            <w:tcW w:w="957" w:type="dxa"/>
            <w:vAlign w:val="center"/>
          </w:tcPr>
          <w:p w14:paraId="0894AED3"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Neeligibile</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957" w:type="dxa"/>
            <w:vAlign w:val="center"/>
          </w:tcPr>
          <w:p w14:paraId="4B037911"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TVA neeligibile</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957" w:type="dxa"/>
            <w:vAlign w:val="center"/>
          </w:tcPr>
          <w:p w14:paraId="5F4865A7"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Total eligibile</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957" w:type="dxa"/>
            <w:vAlign w:val="center"/>
          </w:tcPr>
          <w:p w14:paraId="7770A7C2"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Total eligibile</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Less [LEI]</w:t>
            </w:r>
          </w:p>
        </w:tc>
        <w:tc>
          <w:tcPr>
            <w:tcW w:w="957" w:type="dxa"/>
            <w:vAlign w:val="center"/>
          </w:tcPr>
          <w:p w14:paraId="37E0B37D"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Total eligibile</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More [LEI]</w:t>
            </w:r>
          </w:p>
        </w:tc>
        <w:tc>
          <w:tcPr>
            <w:tcW w:w="957" w:type="dxa"/>
            <w:vAlign w:val="center"/>
          </w:tcPr>
          <w:p w14:paraId="42529F8C"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Public</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957" w:type="dxa"/>
            <w:vAlign w:val="center"/>
          </w:tcPr>
          <w:p w14:paraId="76BF8F3A"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Public</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Less [LEI]</w:t>
            </w:r>
          </w:p>
        </w:tc>
        <w:tc>
          <w:tcPr>
            <w:tcW w:w="957" w:type="dxa"/>
            <w:vAlign w:val="center"/>
          </w:tcPr>
          <w:p w14:paraId="2DE6AE50"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Public</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More [LEI]</w:t>
            </w:r>
          </w:p>
        </w:tc>
        <w:tc>
          <w:tcPr>
            <w:tcW w:w="958" w:type="dxa"/>
            <w:vAlign w:val="center"/>
          </w:tcPr>
          <w:p w14:paraId="05BA11DA"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Nerambursabil</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958" w:type="dxa"/>
            <w:vAlign w:val="center"/>
          </w:tcPr>
          <w:p w14:paraId="4E4B830E"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Nerambursabil</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Less [LEI]</w:t>
            </w:r>
          </w:p>
        </w:tc>
      </w:tr>
    </w:tbl>
    <w:p w14:paraId="1CF5A17F" w14:textId="77777777" w:rsidR="00A44AA2" w:rsidRPr="00785543"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431"/>
        <w:gridCol w:w="754"/>
        <w:gridCol w:w="755"/>
        <w:gridCol w:w="755"/>
        <w:gridCol w:w="1116"/>
        <w:gridCol w:w="1116"/>
        <w:gridCol w:w="1116"/>
        <w:gridCol w:w="767"/>
        <w:gridCol w:w="768"/>
        <w:gridCol w:w="768"/>
      </w:tblGrid>
      <w:tr w:rsidR="00A44AA2" w:rsidRPr="00785543" w14:paraId="7A772635" w14:textId="77777777" w:rsidTr="00010F76">
        <w:tc>
          <w:tcPr>
            <w:tcW w:w="957" w:type="dxa"/>
            <w:vAlign w:val="center"/>
          </w:tcPr>
          <w:p w14:paraId="16414EA5"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Nerambursabil</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More [LEI]</w:t>
            </w:r>
          </w:p>
        </w:tc>
        <w:tc>
          <w:tcPr>
            <w:tcW w:w="957" w:type="dxa"/>
            <w:vAlign w:val="center"/>
          </w:tcPr>
          <w:p w14:paraId="6272CAAF"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UE</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957" w:type="dxa"/>
            <w:vAlign w:val="center"/>
          </w:tcPr>
          <w:p w14:paraId="68D684FF"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UE</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Less [LEI]</w:t>
            </w:r>
          </w:p>
        </w:tc>
        <w:tc>
          <w:tcPr>
            <w:tcW w:w="957" w:type="dxa"/>
            <w:vAlign w:val="center"/>
          </w:tcPr>
          <w:p w14:paraId="08B91A49"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UE</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More [LEI]</w:t>
            </w:r>
          </w:p>
        </w:tc>
        <w:tc>
          <w:tcPr>
            <w:tcW w:w="957" w:type="dxa"/>
            <w:vAlign w:val="center"/>
          </w:tcPr>
          <w:p w14:paraId="4032085C"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Contribuţie proprie</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957" w:type="dxa"/>
            <w:vAlign w:val="center"/>
          </w:tcPr>
          <w:p w14:paraId="5A7780D8"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Contribuţie proprie</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Less [LEI]</w:t>
            </w:r>
          </w:p>
        </w:tc>
        <w:tc>
          <w:tcPr>
            <w:tcW w:w="957" w:type="dxa"/>
            <w:vAlign w:val="center"/>
          </w:tcPr>
          <w:p w14:paraId="3596CCFD"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Contribuţie proprie</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More [LEI]</w:t>
            </w:r>
          </w:p>
        </w:tc>
        <w:tc>
          <w:tcPr>
            <w:tcW w:w="957" w:type="dxa"/>
            <w:vAlign w:val="center"/>
          </w:tcPr>
          <w:p w14:paraId="7542DCAD"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Buget de stat</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958" w:type="dxa"/>
            <w:vAlign w:val="center"/>
          </w:tcPr>
          <w:p w14:paraId="2118BFBA"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Buget de stat</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Less [LEI]</w:t>
            </w:r>
          </w:p>
        </w:tc>
        <w:tc>
          <w:tcPr>
            <w:tcW w:w="958" w:type="dxa"/>
          </w:tcPr>
          <w:p w14:paraId="4D80052E" w14:textId="77777777" w:rsidR="00A44AA2" w:rsidRPr="00785543" w:rsidRDefault="00A44AA2" w:rsidP="007933F1">
            <w:pPr>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Buget de stat</w:t>
            </w:r>
          </w:p>
          <w:p w14:paraId="4353A1E8"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More [LEI]</w:t>
            </w:r>
          </w:p>
        </w:tc>
      </w:tr>
    </w:tbl>
    <w:p w14:paraId="4801B2CB" w14:textId="77777777" w:rsidR="00A44AA2" w:rsidRPr="00785543"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A44AA2" w:rsidRPr="00785543" w14:paraId="2FC6A583" w14:textId="77777777" w:rsidTr="00010F76">
        <w:tc>
          <w:tcPr>
            <w:tcW w:w="911" w:type="dxa"/>
            <w:vAlign w:val="center"/>
          </w:tcPr>
          <w:p w14:paraId="0434F330" w14:textId="77777777" w:rsidR="00A44AA2" w:rsidRPr="00785543" w:rsidRDefault="00A44AA2" w:rsidP="007933F1">
            <w:pPr>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Ajutor de stat</w:t>
            </w:r>
          </w:p>
        </w:tc>
        <w:tc>
          <w:tcPr>
            <w:tcW w:w="1142" w:type="dxa"/>
            <w:vAlign w:val="center"/>
          </w:tcPr>
          <w:p w14:paraId="7E6218F4" w14:textId="77777777" w:rsidR="00A44AA2" w:rsidRPr="00785543" w:rsidRDefault="00A44AA2" w:rsidP="007933F1">
            <w:pPr>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Tip</w:t>
            </w:r>
            <w:r w:rsidRPr="00785543">
              <w:rPr>
                <w:rStyle w:val="ui-column-title"/>
                <w:rFonts w:ascii="Times New Roman" w:hAnsi="Times New Roman" w:cs="Times New Roman"/>
                <w:sz w:val="18"/>
                <w:szCs w:val="18"/>
              </w:rPr>
              <w:br/>
            </w:r>
            <w:r w:rsidRPr="00785543">
              <w:rPr>
                <w:rStyle w:val="ui-column-title"/>
                <w:rFonts w:ascii="Times New Roman" w:hAnsi="Times New Roman" w:cs="Times New Roman"/>
                <w:b/>
                <w:bCs/>
                <w:sz w:val="18"/>
                <w:szCs w:val="18"/>
              </w:rPr>
              <w:t>Ajutor de stat</w:t>
            </w:r>
          </w:p>
        </w:tc>
        <w:tc>
          <w:tcPr>
            <w:tcW w:w="942" w:type="dxa"/>
            <w:vAlign w:val="center"/>
          </w:tcPr>
          <w:p w14:paraId="14644267" w14:textId="77777777" w:rsidR="00A44AA2" w:rsidRPr="00785543" w:rsidRDefault="00A44AA2" w:rsidP="007933F1">
            <w:pPr>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Furnizat</w:t>
            </w:r>
          </w:p>
        </w:tc>
        <w:tc>
          <w:tcPr>
            <w:tcW w:w="1171" w:type="dxa"/>
            <w:vAlign w:val="center"/>
          </w:tcPr>
          <w:p w14:paraId="65542356" w14:textId="77777777" w:rsidR="00A44AA2" w:rsidRPr="00785543" w:rsidRDefault="00A44AA2" w:rsidP="007933F1">
            <w:pPr>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Intensitatea</w:t>
            </w:r>
            <w:r w:rsidRPr="00785543">
              <w:rPr>
                <w:rStyle w:val="ui-column-title"/>
                <w:rFonts w:ascii="Times New Roman" w:hAnsi="Times New Roman" w:cs="Times New Roman"/>
                <w:sz w:val="18"/>
                <w:szCs w:val="18"/>
              </w:rPr>
              <w:br/>
            </w:r>
            <w:r w:rsidRPr="00785543">
              <w:rPr>
                <w:rStyle w:val="ui-column-title"/>
                <w:rFonts w:ascii="Times New Roman" w:hAnsi="Times New Roman" w:cs="Times New Roman"/>
                <w:b/>
                <w:bCs/>
                <w:sz w:val="18"/>
                <w:szCs w:val="18"/>
              </w:rPr>
              <w:t>intervenției</w:t>
            </w:r>
            <w:r w:rsidRPr="00785543">
              <w:rPr>
                <w:rStyle w:val="ui-column-title"/>
                <w:rFonts w:ascii="Times New Roman" w:hAnsi="Times New Roman" w:cs="Times New Roman"/>
                <w:sz w:val="18"/>
                <w:szCs w:val="18"/>
              </w:rPr>
              <w:t> </w:t>
            </w:r>
            <w:r w:rsidRPr="00785543">
              <w:rPr>
                <w:rStyle w:val="ui-column-title"/>
                <w:rFonts w:ascii="Times New Roman" w:hAnsi="Times New Roman" w:cs="Times New Roman"/>
                <w:sz w:val="18"/>
                <w:szCs w:val="18"/>
              </w:rPr>
              <w:br/>
            </w:r>
            <w:r w:rsidRPr="00785543">
              <w:rPr>
                <w:rStyle w:val="ui-column-title"/>
                <w:rFonts w:ascii="Times New Roman" w:hAnsi="Times New Roman" w:cs="Times New Roman"/>
                <w:b/>
                <w:bCs/>
                <w:sz w:val="18"/>
                <w:szCs w:val="18"/>
              </w:rPr>
              <w:t>(%)</w:t>
            </w:r>
          </w:p>
        </w:tc>
        <w:tc>
          <w:tcPr>
            <w:tcW w:w="1057" w:type="dxa"/>
            <w:vAlign w:val="center"/>
          </w:tcPr>
          <w:p w14:paraId="67DC83BD" w14:textId="77777777" w:rsidR="00A44AA2" w:rsidRPr="00785543" w:rsidRDefault="00A44AA2" w:rsidP="007933F1">
            <w:pPr>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Referinţă</w:t>
            </w:r>
            <w:r w:rsidRPr="00785543">
              <w:rPr>
                <w:rStyle w:val="ui-column-title"/>
                <w:rFonts w:ascii="Times New Roman" w:hAnsi="Times New Roman" w:cs="Times New Roman"/>
                <w:sz w:val="18"/>
                <w:szCs w:val="18"/>
              </w:rPr>
              <w:t> </w:t>
            </w:r>
            <w:r w:rsidRPr="00785543">
              <w:rPr>
                <w:rStyle w:val="ui-column-title"/>
                <w:rFonts w:ascii="Times New Roman" w:hAnsi="Times New Roman" w:cs="Times New Roman"/>
                <w:sz w:val="18"/>
                <w:szCs w:val="18"/>
              </w:rPr>
              <w:br/>
            </w:r>
            <w:r w:rsidRPr="00785543">
              <w:rPr>
                <w:rStyle w:val="ui-column-title"/>
                <w:rFonts w:ascii="Times New Roman" w:hAnsi="Times New Roman" w:cs="Times New Roman"/>
                <w:b/>
                <w:bCs/>
                <w:sz w:val="18"/>
                <w:szCs w:val="18"/>
              </w:rPr>
              <w:t>document justificativ</w:t>
            </w:r>
          </w:p>
        </w:tc>
        <w:tc>
          <w:tcPr>
            <w:tcW w:w="2682" w:type="dxa"/>
            <w:vAlign w:val="center"/>
          </w:tcPr>
          <w:p w14:paraId="11B6E046" w14:textId="77777777" w:rsidR="00A44AA2" w:rsidRPr="00785543" w:rsidRDefault="00A44AA2" w:rsidP="007933F1">
            <w:pPr>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Justificare calcul buget eligibil</w:t>
            </w:r>
            <w:r w:rsidRPr="00785543">
              <w:rPr>
                <w:rStyle w:val="ui-column-title"/>
                <w:rFonts w:ascii="Times New Roman" w:hAnsi="Times New Roman" w:cs="Times New Roman"/>
                <w:sz w:val="18"/>
                <w:szCs w:val="18"/>
              </w:rPr>
              <w:t> </w:t>
            </w:r>
            <w:r w:rsidRPr="00785543">
              <w:rPr>
                <w:rStyle w:val="ui-column-title"/>
                <w:rFonts w:ascii="Times New Roman" w:hAnsi="Times New Roman" w:cs="Times New Roman"/>
                <w:sz w:val="18"/>
                <w:szCs w:val="18"/>
              </w:rPr>
              <w:br/>
            </w:r>
            <w:r w:rsidRPr="00785543">
              <w:rPr>
                <w:rStyle w:val="ui-column-title"/>
                <w:rFonts w:ascii="Times New Roman" w:hAnsi="Times New Roman" w:cs="Times New Roman"/>
                <w:b/>
                <w:bCs/>
                <w:sz w:val="18"/>
                <w:szCs w:val="18"/>
              </w:rPr>
              <w:t>atunci când este diferit de bugetul total</w:t>
            </w:r>
          </w:p>
        </w:tc>
      </w:tr>
    </w:tbl>
    <w:p w14:paraId="72C86263" w14:textId="77777777" w:rsidR="00A44AA2" w:rsidRPr="00785543" w:rsidRDefault="00A44AA2" w:rsidP="007933F1">
      <w:pPr>
        <w:spacing w:after="0" w:line="240" w:lineRule="auto"/>
        <w:rPr>
          <w:rFonts w:ascii="Times New Roman" w:hAnsi="Times New Roman" w:cs="Times New Roman"/>
          <w:i/>
          <w:color w:val="FF0000"/>
        </w:rPr>
      </w:pPr>
    </w:p>
    <w:p w14:paraId="0C735AF7" w14:textId="77777777" w:rsidR="00A44AA2" w:rsidRPr="00785543" w:rsidRDefault="00A44AA2" w:rsidP="007933F1">
      <w:pPr>
        <w:spacing w:after="0" w:line="240" w:lineRule="auto"/>
        <w:rPr>
          <w:rFonts w:ascii="Times New Roman" w:hAnsi="Times New Roman" w:cs="Times New Roman"/>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A44AA2" w:rsidRPr="00785543" w14:paraId="074E846F" w14:textId="77777777" w:rsidTr="0000347B">
        <w:tc>
          <w:tcPr>
            <w:tcW w:w="1264" w:type="dxa"/>
            <w:tcMar>
              <w:top w:w="0" w:type="dxa"/>
              <w:left w:w="108" w:type="dxa"/>
              <w:bottom w:w="0" w:type="dxa"/>
              <w:right w:w="108" w:type="dxa"/>
            </w:tcMar>
          </w:tcPr>
          <w:p w14:paraId="407577E4"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795" w:type="dxa"/>
            <w:gridSpan w:val="2"/>
            <w:tcMar>
              <w:top w:w="0" w:type="dxa"/>
              <w:left w:w="108" w:type="dxa"/>
              <w:bottom w:w="0" w:type="dxa"/>
              <w:right w:w="108" w:type="dxa"/>
            </w:tcMar>
            <w:hideMark/>
          </w:tcPr>
          <w:p w14:paraId="75854E93"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Total proiect</w:t>
            </w:r>
          </w:p>
        </w:tc>
        <w:tc>
          <w:tcPr>
            <w:tcW w:w="1168" w:type="dxa"/>
            <w:tcMar>
              <w:top w:w="0" w:type="dxa"/>
              <w:left w:w="108" w:type="dxa"/>
              <w:bottom w:w="0" w:type="dxa"/>
              <w:right w:w="108" w:type="dxa"/>
            </w:tcMar>
            <w:hideMark/>
          </w:tcPr>
          <w:p w14:paraId="16245B0F"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Total eligibil actualizat proiect</w:t>
            </w:r>
          </w:p>
        </w:tc>
        <w:tc>
          <w:tcPr>
            <w:tcW w:w="1134" w:type="dxa"/>
            <w:tcMar>
              <w:top w:w="0" w:type="dxa"/>
              <w:left w:w="108" w:type="dxa"/>
              <w:bottom w:w="0" w:type="dxa"/>
              <w:right w:w="108" w:type="dxa"/>
            </w:tcMar>
            <w:hideMark/>
          </w:tcPr>
          <w:p w14:paraId="0BC61975"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Total eligibil neactualizat proiect</w:t>
            </w:r>
          </w:p>
        </w:tc>
        <w:tc>
          <w:tcPr>
            <w:tcW w:w="992" w:type="dxa"/>
            <w:tcMar>
              <w:top w:w="0" w:type="dxa"/>
              <w:left w:w="108" w:type="dxa"/>
              <w:bottom w:w="0" w:type="dxa"/>
              <w:right w:w="108" w:type="dxa"/>
            </w:tcMar>
            <w:hideMark/>
          </w:tcPr>
          <w:p w14:paraId="49CB4A29"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Total neeligibil proiect</w:t>
            </w:r>
          </w:p>
        </w:tc>
        <w:tc>
          <w:tcPr>
            <w:tcW w:w="1276" w:type="dxa"/>
            <w:tcMar>
              <w:top w:w="0" w:type="dxa"/>
              <w:left w:w="108" w:type="dxa"/>
              <w:bottom w:w="0" w:type="dxa"/>
              <w:right w:w="108" w:type="dxa"/>
            </w:tcMar>
            <w:hideMark/>
          </w:tcPr>
          <w:p w14:paraId="16E8EAA0"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Total nerambursabil</w:t>
            </w:r>
          </w:p>
        </w:tc>
        <w:tc>
          <w:tcPr>
            <w:tcW w:w="850" w:type="dxa"/>
            <w:tcMar>
              <w:top w:w="0" w:type="dxa"/>
              <w:left w:w="108" w:type="dxa"/>
              <w:bottom w:w="0" w:type="dxa"/>
              <w:right w:w="108" w:type="dxa"/>
            </w:tcMar>
            <w:hideMark/>
          </w:tcPr>
          <w:p w14:paraId="007DCCE7"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Total ajutor de stat</w:t>
            </w:r>
          </w:p>
        </w:tc>
        <w:tc>
          <w:tcPr>
            <w:tcW w:w="993" w:type="dxa"/>
            <w:tcMar>
              <w:top w:w="0" w:type="dxa"/>
              <w:left w:w="108" w:type="dxa"/>
              <w:bottom w:w="0" w:type="dxa"/>
              <w:right w:w="108" w:type="dxa"/>
            </w:tcMar>
            <w:hideMark/>
          </w:tcPr>
          <w:p w14:paraId="752A660C"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Total contributie proprie</w:t>
            </w:r>
          </w:p>
        </w:tc>
        <w:tc>
          <w:tcPr>
            <w:tcW w:w="1275" w:type="dxa"/>
            <w:tcMar>
              <w:top w:w="0" w:type="dxa"/>
              <w:left w:w="108" w:type="dxa"/>
              <w:bottom w:w="0" w:type="dxa"/>
              <w:right w:w="108" w:type="dxa"/>
            </w:tcMar>
            <w:hideMark/>
          </w:tcPr>
          <w:p w14:paraId="7699DA09"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Intensitatea interventiei</w:t>
            </w:r>
          </w:p>
        </w:tc>
      </w:tr>
      <w:tr w:rsidR="00A44AA2" w:rsidRPr="00785543" w14:paraId="7DE76206" w14:textId="77777777" w:rsidTr="0000347B">
        <w:tc>
          <w:tcPr>
            <w:tcW w:w="9747" w:type="dxa"/>
            <w:gridSpan w:val="10"/>
            <w:tcMar>
              <w:top w:w="0" w:type="dxa"/>
              <w:left w:w="108" w:type="dxa"/>
              <w:bottom w:w="0" w:type="dxa"/>
              <w:right w:w="108" w:type="dxa"/>
            </w:tcMar>
            <w:hideMark/>
          </w:tcPr>
          <w:p w14:paraId="6A3B3EDC"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 xml:space="preserve">Componente </w:t>
            </w:r>
          </w:p>
        </w:tc>
      </w:tr>
      <w:tr w:rsidR="00A44AA2" w:rsidRPr="00785543" w14:paraId="2C73EA75" w14:textId="77777777" w:rsidTr="0000347B">
        <w:tc>
          <w:tcPr>
            <w:tcW w:w="1384" w:type="dxa"/>
            <w:gridSpan w:val="2"/>
            <w:tcMar>
              <w:top w:w="0" w:type="dxa"/>
              <w:left w:w="108" w:type="dxa"/>
              <w:bottom w:w="0" w:type="dxa"/>
              <w:right w:w="108" w:type="dxa"/>
            </w:tcMar>
            <w:hideMark/>
          </w:tcPr>
          <w:p w14:paraId="30A873CC" w14:textId="77777777" w:rsidR="00A44AA2" w:rsidRPr="00785543" w:rsidRDefault="00A44AA2" w:rsidP="007933F1">
            <w:pPr>
              <w:spacing w:after="0" w:line="240" w:lineRule="auto"/>
              <w:jc w:val="center"/>
              <w:rPr>
                <w:rStyle w:val="ui-column-title"/>
                <w:rFonts w:ascii="Times New Roman" w:hAnsi="Times New Roman" w:cs="Times New Roman"/>
                <w:sz w:val="18"/>
                <w:szCs w:val="18"/>
              </w:rPr>
            </w:pPr>
            <w:r w:rsidRPr="00785543">
              <w:rPr>
                <w:rStyle w:val="ui-column-title"/>
                <w:rFonts w:ascii="Times New Roman" w:hAnsi="Times New Roman" w:cs="Times New Roman"/>
                <w:sz w:val="18"/>
                <w:szCs w:val="18"/>
              </w:rPr>
              <w:t>Total proiect</w:t>
            </w:r>
          </w:p>
        </w:tc>
        <w:tc>
          <w:tcPr>
            <w:tcW w:w="675" w:type="dxa"/>
            <w:tcMar>
              <w:top w:w="0" w:type="dxa"/>
              <w:left w:w="108" w:type="dxa"/>
              <w:bottom w:w="0" w:type="dxa"/>
              <w:right w:w="108" w:type="dxa"/>
            </w:tcMar>
          </w:tcPr>
          <w:p w14:paraId="496F1713"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14:paraId="45D5160F"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14:paraId="1ABC1558"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14:paraId="3C8B86EB"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14:paraId="4FC3B6D1"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14:paraId="22495AC7"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14:paraId="732C3884"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14:paraId="028110F3"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785543" w14:paraId="3F100967" w14:textId="77777777" w:rsidTr="0000347B">
        <w:tc>
          <w:tcPr>
            <w:tcW w:w="1384" w:type="dxa"/>
            <w:gridSpan w:val="2"/>
            <w:tcMar>
              <w:top w:w="0" w:type="dxa"/>
              <w:left w:w="108" w:type="dxa"/>
              <w:bottom w:w="0" w:type="dxa"/>
              <w:right w:w="108" w:type="dxa"/>
            </w:tcMar>
            <w:hideMark/>
          </w:tcPr>
          <w:p w14:paraId="75F65C7A" w14:textId="77777777" w:rsidR="00A44AA2" w:rsidRPr="00785543" w:rsidRDefault="00A44AA2" w:rsidP="007933F1">
            <w:pPr>
              <w:spacing w:after="0" w:line="240" w:lineRule="auto"/>
              <w:jc w:val="center"/>
              <w:rPr>
                <w:rStyle w:val="ui-column-title"/>
                <w:rFonts w:ascii="Times New Roman" w:hAnsi="Times New Roman" w:cs="Times New Roman"/>
                <w:sz w:val="18"/>
                <w:szCs w:val="18"/>
              </w:rPr>
            </w:pPr>
            <w:r w:rsidRPr="00785543">
              <w:rPr>
                <w:rStyle w:val="ui-column-title"/>
                <w:rFonts w:ascii="Times New Roman" w:hAnsi="Times New Roman" w:cs="Times New Roman"/>
                <w:sz w:val="18"/>
                <w:szCs w:val="18"/>
              </w:rPr>
              <w:lastRenderedPageBreak/>
              <w:t xml:space="preserve">Parteneri </w:t>
            </w:r>
          </w:p>
        </w:tc>
        <w:tc>
          <w:tcPr>
            <w:tcW w:w="675" w:type="dxa"/>
            <w:tcMar>
              <w:top w:w="0" w:type="dxa"/>
              <w:left w:w="108" w:type="dxa"/>
              <w:bottom w:w="0" w:type="dxa"/>
              <w:right w:w="108" w:type="dxa"/>
            </w:tcMar>
          </w:tcPr>
          <w:p w14:paraId="07469A3A"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14:paraId="3A9757BF"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14:paraId="5B0E0876"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14:paraId="44677B0C"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14:paraId="50E84F94"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14:paraId="7B41C0E5"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14:paraId="2492131E"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14:paraId="12F43E8B"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785543" w14:paraId="533054BB" w14:textId="77777777" w:rsidTr="0000347B">
        <w:tc>
          <w:tcPr>
            <w:tcW w:w="1384" w:type="dxa"/>
            <w:gridSpan w:val="2"/>
            <w:tcMar>
              <w:top w:w="0" w:type="dxa"/>
              <w:left w:w="108" w:type="dxa"/>
              <w:bottom w:w="0" w:type="dxa"/>
              <w:right w:w="108" w:type="dxa"/>
            </w:tcMar>
            <w:hideMark/>
          </w:tcPr>
          <w:p w14:paraId="65458304"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Lider</w:t>
            </w:r>
          </w:p>
        </w:tc>
        <w:tc>
          <w:tcPr>
            <w:tcW w:w="675" w:type="dxa"/>
            <w:tcMar>
              <w:top w:w="0" w:type="dxa"/>
              <w:left w:w="108" w:type="dxa"/>
              <w:bottom w:w="0" w:type="dxa"/>
              <w:right w:w="108" w:type="dxa"/>
            </w:tcMar>
          </w:tcPr>
          <w:p w14:paraId="36C01F0C"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14:paraId="0373ED19"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14:paraId="115B947A"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14:paraId="015BCF3C"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14:paraId="3A29EC24"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14:paraId="7554F585"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14:paraId="575BEFD1"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14:paraId="7D0C128B"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785543" w14:paraId="4E40840B" w14:textId="77777777" w:rsidTr="0000347B">
        <w:tc>
          <w:tcPr>
            <w:tcW w:w="1384" w:type="dxa"/>
            <w:gridSpan w:val="2"/>
            <w:tcMar>
              <w:top w:w="0" w:type="dxa"/>
              <w:left w:w="108" w:type="dxa"/>
              <w:bottom w:w="0" w:type="dxa"/>
              <w:right w:w="108" w:type="dxa"/>
            </w:tcMar>
            <w:hideMark/>
          </w:tcPr>
          <w:p w14:paraId="002F7C0E"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Membru 1</w:t>
            </w:r>
          </w:p>
        </w:tc>
        <w:tc>
          <w:tcPr>
            <w:tcW w:w="675" w:type="dxa"/>
            <w:tcMar>
              <w:top w:w="0" w:type="dxa"/>
              <w:left w:w="108" w:type="dxa"/>
              <w:bottom w:w="0" w:type="dxa"/>
              <w:right w:w="108" w:type="dxa"/>
            </w:tcMar>
          </w:tcPr>
          <w:p w14:paraId="38B6CAB3"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14:paraId="578B15E9"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14:paraId="0DD46E8E"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14:paraId="29A1E812"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14:paraId="4350D401"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14:paraId="0EE1FF8F"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14:paraId="0F15D895"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14:paraId="5422987B"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r>
    </w:tbl>
    <w:p w14:paraId="1C168047" w14:textId="77777777" w:rsidR="00A44AA2" w:rsidRPr="00785543" w:rsidRDefault="00A44AA2" w:rsidP="007933F1">
      <w:pPr>
        <w:spacing w:after="0" w:line="240" w:lineRule="auto"/>
        <w:rPr>
          <w:rFonts w:ascii="Times New Roman" w:hAnsi="Times New Roman" w:cs="Times New Roman"/>
          <w:b/>
          <w:bCs/>
        </w:rPr>
      </w:pPr>
    </w:p>
    <w:p w14:paraId="2643D4F3" w14:textId="77777777" w:rsidR="00EB5460" w:rsidRPr="00785543" w:rsidRDefault="00EB5460" w:rsidP="007933F1">
      <w:pPr>
        <w:spacing w:after="0" w:line="240" w:lineRule="auto"/>
        <w:rPr>
          <w:rFonts w:ascii="Times New Roman" w:hAnsi="Times New Roman" w:cs="Times New Roman"/>
          <w:b/>
          <w:bCs/>
        </w:rPr>
      </w:pPr>
    </w:p>
    <w:p w14:paraId="134D27C0" w14:textId="77777777" w:rsidR="00EB5460" w:rsidRPr="00785543" w:rsidRDefault="00EB5460" w:rsidP="007933F1">
      <w:pPr>
        <w:spacing w:after="0" w:line="240" w:lineRule="auto"/>
        <w:rPr>
          <w:rFonts w:ascii="Times New Roman" w:hAnsi="Times New Roman" w:cs="Times New Roman"/>
          <w:b/>
          <w:bCs/>
        </w:rPr>
      </w:pPr>
      <w:r w:rsidRPr="00785543">
        <w:rPr>
          <w:rFonts w:ascii="Times New Roman" w:hAnsi="Times New Roman" w:cs="Times New Roman"/>
          <w:b/>
          <w:bCs/>
        </w:rPr>
        <w:t>Notă: bugetul proiectului de asistență tehnică</w:t>
      </w:r>
      <w:r w:rsidR="0013684A" w:rsidRPr="00785543">
        <w:rPr>
          <w:rFonts w:ascii="Times New Roman" w:hAnsi="Times New Roman" w:cs="Times New Roman"/>
          <w:b/>
          <w:bCs/>
        </w:rPr>
        <w:t xml:space="preserve"> </w:t>
      </w:r>
      <w:r w:rsidR="0013684A" w:rsidRPr="00785543">
        <w:rPr>
          <w:rFonts w:ascii="Times New Roman" w:hAnsi="Times New Roman" w:cs="Times New Roman"/>
          <w:b/>
          <w:iCs/>
          <w:sz w:val="24"/>
          <w:szCs w:val="24"/>
        </w:rPr>
        <w:t xml:space="preserve">din partea proiectantului pe perioada executării lucrărilor, conform Legii 10/1995 </w:t>
      </w:r>
      <w:r w:rsidRPr="00785543">
        <w:rPr>
          <w:rFonts w:ascii="Times New Roman" w:hAnsi="Times New Roman" w:cs="Times New Roman"/>
          <w:b/>
          <w:bCs/>
        </w:rPr>
        <w:t xml:space="preserve"> nu va cuprinde valoarea aferentă activității de asistență din partea proiectantului conform Legii 10/199</w:t>
      </w:r>
      <w:r w:rsidR="006D0AA5" w:rsidRPr="00785543">
        <w:rPr>
          <w:rFonts w:ascii="Times New Roman" w:hAnsi="Times New Roman" w:cs="Times New Roman"/>
          <w:b/>
          <w:bCs/>
        </w:rPr>
        <w:t>5</w:t>
      </w:r>
      <w:r w:rsidRPr="00785543">
        <w:rPr>
          <w:rFonts w:ascii="Times New Roman" w:hAnsi="Times New Roman" w:cs="Times New Roman"/>
          <w:b/>
          <w:bCs/>
        </w:rPr>
        <w:t>.</w:t>
      </w:r>
    </w:p>
    <w:p w14:paraId="11FAB071" w14:textId="77777777" w:rsidR="00EB5460" w:rsidRPr="00785543" w:rsidRDefault="00EB5460" w:rsidP="007933F1">
      <w:pPr>
        <w:spacing w:after="0" w:line="240" w:lineRule="auto"/>
        <w:rPr>
          <w:rFonts w:ascii="Times New Roman" w:hAnsi="Times New Roman" w:cs="Times New Roman"/>
          <w:b/>
          <w:bCs/>
        </w:rPr>
      </w:pPr>
    </w:p>
    <w:p w14:paraId="594FA1A9" w14:textId="77777777" w:rsidR="00B36484"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62" w:name="_Toc446079482"/>
      <w:r w:rsidRPr="00785543">
        <w:rPr>
          <w:rFonts w:ascii="Times New Roman" w:hAnsi="Times New Roman" w:cs="Times New Roman"/>
          <w:color w:val="auto"/>
          <w:sz w:val="22"/>
          <w:szCs w:val="22"/>
        </w:rPr>
        <w:t>24</w:t>
      </w:r>
      <w:r w:rsidR="008D6AFD" w:rsidRPr="00785543">
        <w:rPr>
          <w:rFonts w:ascii="Times New Roman" w:hAnsi="Times New Roman" w:cs="Times New Roman"/>
          <w:color w:val="auto"/>
          <w:sz w:val="22"/>
          <w:szCs w:val="22"/>
        </w:rPr>
        <w:t>.</w:t>
      </w:r>
      <w:r w:rsidR="00B36484" w:rsidRPr="00785543">
        <w:rPr>
          <w:rFonts w:ascii="Times New Roman" w:hAnsi="Times New Roman" w:cs="Times New Roman"/>
          <w:color w:val="auto"/>
          <w:sz w:val="22"/>
          <w:szCs w:val="22"/>
        </w:rPr>
        <w:t xml:space="preserve"> Buget – Plan anual de cheltuieli</w:t>
      </w:r>
      <w:bookmarkEnd w:id="762"/>
      <w:r w:rsidR="00B36484" w:rsidRPr="00785543">
        <w:rPr>
          <w:rFonts w:ascii="Times New Roman" w:hAnsi="Times New Roman" w:cs="Times New Roman"/>
          <w:color w:val="auto"/>
          <w:sz w:val="22"/>
          <w:szCs w:val="22"/>
        </w:rPr>
        <w:t xml:space="preserve"> </w:t>
      </w:r>
    </w:p>
    <w:p w14:paraId="5EF9BC97" w14:textId="77777777" w:rsidR="00B36484" w:rsidRPr="00785543"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785543" w14:paraId="46D3B7D6" w14:textId="77777777" w:rsidTr="00B36484">
        <w:tc>
          <w:tcPr>
            <w:tcW w:w="1857" w:type="dxa"/>
          </w:tcPr>
          <w:p w14:paraId="2DC4D1C9"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2014</w:t>
            </w:r>
          </w:p>
        </w:tc>
        <w:tc>
          <w:tcPr>
            <w:tcW w:w="1857" w:type="dxa"/>
          </w:tcPr>
          <w:p w14:paraId="72B0D931"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2015</w:t>
            </w:r>
          </w:p>
        </w:tc>
        <w:tc>
          <w:tcPr>
            <w:tcW w:w="1858" w:type="dxa"/>
          </w:tcPr>
          <w:p w14:paraId="05893074"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2016</w:t>
            </w:r>
          </w:p>
        </w:tc>
        <w:tc>
          <w:tcPr>
            <w:tcW w:w="1858" w:type="dxa"/>
          </w:tcPr>
          <w:p w14:paraId="7B148B28"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2017</w:t>
            </w:r>
          </w:p>
        </w:tc>
        <w:tc>
          <w:tcPr>
            <w:tcW w:w="1858" w:type="dxa"/>
          </w:tcPr>
          <w:p w14:paraId="5E2B8680"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2018</w:t>
            </w:r>
          </w:p>
        </w:tc>
      </w:tr>
      <w:tr w:rsidR="00B36484" w:rsidRPr="00785543" w14:paraId="477889D5" w14:textId="77777777" w:rsidTr="00B36484">
        <w:tc>
          <w:tcPr>
            <w:tcW w:w="1857" w:type="dxa"/>
          </w:tcPr>
          <w:p w14:paraId="434076B1" w14:textId="77777777" w:rsidR="00B36484" w:rsidRPr="00785543" w:rsidRDefault="00B36484" w:rsidP="007933F1">
            <w:pPr>
              <w:tabs>
                <w:tab w:val="left" w:pos="400"/>
              </w:tabs>
              <w:rPr>
                <w:rFonts w:ascii="Times New Roman" w:hAnsi="Times New Roman" w:cs="Times New Roman"/>
                <w:sz w:val="18"/>
                <w:szCs w:val="18"/>
              </w:rPr>
            </w:pPr>
          </w:p>
        </w:tc>
        <w:tc>
          <w:tcPr>
            <w:tcW w:w="1857" w:type="dxa"/>
          </w:tcPr>
          <w:p w14:paraId="1B163800" w14:textId="77777777" w:rsidR="00B36484" w:rsidRPr="00785543" w:rsidRDefault="00B36484" w:rsidP="007933F1">
            <w:pPr>
              <w:tabs>
                <w:tab w:val="left" w:pos="400"/>
              </w:tabs>
              <w:rPr>
                <w:rFonts w:ascii="Times New Roman" w:hAnsi="Times New Roman" w:cs="Times New Roman"/>
                <w:sz w:val="18"/>
                <w:szCs w:val="18"/>
              </w:rPr>
            </w:pPr>
          </w:p>
        </w:tc>
        <w:tc>
          <w:tcPr>
            <w:tcW w:w="1858" w:type="dxa"/>
          </w:tcPr>
          <w:p w14:paraId="3E6F075B" w14:textId="77777777" w:rsidR="00B36484" w:rsidRPr="00785543" w:rsidRDefault="00B36484" w:rsidP="007933F1">
            <w:pPr>
              <w:tabs>
                <w:tab w:val="left" w:pos="400"/>
              </w:tabs>
              <w:rPr>
                <w:rFonts w:ascii="Times New Roman" w:hAnsi="Times New Roman" w:cs="Times New Roman"/>
                <w:sz w:val="18"/>
                <w:szCs w:val="18"/>
              </w:rPr>
            </w:pPr>
          </w:p>
        </w:tc>
        <w:tc>
          <w:tcPr>
            <w:tcW w:w="1858" w:type="dxa"/>
          </w:tcPr>
          <w:p w14:paraId="447A001B" w14:textId="77777777" w:rsidR="00B36484" w:rsidRPr="00785543" w:rsidRDefault="00B36484" w:rsidP="007933F1">
            <w:pPr>
              <w:tabs>
                <w:tab w:val="left" w:pos="400"/>
              </w:tabs>
              <w:rPr>
                <w:rFonts w:ascii="Times New Roman" w:hAnsi="Times New Roman" w:cs="Times New Roman"/>
                <w:sz w:val="18"/>
                <w:szCs w:val="18"/>
              </w:rPr>
            </w:pPr>
          </w:p>
        </w:tc>
        <w:tc>
          <w:tcPr>
            <w:tcW w:w="1858" w:type="dxa"/>
          </w:tcPr>
          <w:p w14:paraId="1762E1AE" w14:textId="77777777" w:rsidR="00B36484" w:rsidRPr="00785543" w:rsidRDefault="00B36484" w:rsidP="007933F1">
            <w:pPr>
              <w:tabs>
                <w:tab w:val="left" w:pos="400"/>
              </w:tabs>
              <w:rPr>
                <w:rFonts w:ascii="Times New Roman" w:hAnsi="Times New Roman" w:cs="Times New Roman"/>
                <w:sz w:val="18"/>
                <w:szCs w:val="18"/>
              </w:rPr>
            </w:pPr>
          </w:p>
        </w:tc>
      </w:tr>
      <w:tr w:rsidR="00B36484" w:rsidRPr="00785543" w14:paraId="1A3F2B32" w14:textId="77777777" w:rsidTr="00B36484">
        <w:tc>
          <w:tcPr>
            <w:tcW w:w="1857" w:type="dxa"/>
          </w:tcPr>
          <w:p w14:paraId="764C7E00"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2019</w:t>
            </w:r>
          </w:p>
        </w:tc>
        <w:tc>
          <w:tcPr>
            <w:tcW w:w="1857" w:type="dxa"/>
          </w:tcPr>
          <w:p w14:paraId="6F8ACD18"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2020</w:t>
            </w:r>
          </w:p>
        </w:tc>
        <w:tc>
          <w:tcPr>
            <w:tcW w:w="1858" w:type="dxa"/>
          </w:tcPr>
          <w:p w14:paraId="3AEAFEBD"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2021</w:t>
            </w:r>
          </w:p>
        </w:tc>
        <w:tc>
          <w:tcPr>
            <w:tcW w:w="1858" w:type="dxa"/>
          </w:tcPr>
          <w:p w14:paraId="643B7D96"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2022</w:t>
            </w:r>
          </w:p>
        </w:tc>
        <w:tc>
          <w:tcPr>
            <w:tcW w:w="1858" w:type="dxa"/>
          </w:tcPr>
          <w:p w14:paraId="594DD708"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2023</w:t>
            </w:r>
          </w:p>
        </w:tc>
      </w:tr>
      <w:tr w:rsidR="00B36484" w:rsidRPr="00785543" w14:paraId="044180E1" w14:textId="77777777" w:rsidTr="00B36484">
        <w:tc>
          <w:tcPr>
            <w:tcW w:w="1857" w:type="dxa"/>
          </w:tcPr>
          <w:p w14:paraId="0468D61D" w14:textId="77777777" w:rsidR="00B36484" w:rsidRPr="00785543" w:rsidRDefault="00B36484" w:rsidP="007933F1">
            <w:pPr>
              <w:tabs>
                <w:tab w:val="left" w:pos="400"/>
              </w:tabs>
              <w:rPr>
                <w:rFonts w:ascii="Times New Roman" w:hAnsi="Times New Roman" w:cs="Times New Roman"/>
                <w:sz w:val="18"/>
                <w:szCs w:val="18"/>
              </w:rPr>
            </w:pPr>
          </w:p>
        </w:tc>
        <w:tc>
          <w:tcPr>
            <w:tcW w:w="1857" w:type="dxa"/>
          </w:tcPr>
          <w:p w14:paraId="44EACBCF" w14:textId="77777777" w:rsidR="00B36484" w:rsidRPr="00785543" w:rsidRDefault="00B36484" w:rsidP="007933F1">
            <w:pPr>
              <w:tabs>
                <w:tab w:val="left" w:pos="400"/>
              </w:tabs>
              <w:rPr>
                <w:rFonts w:ascii="Times New Roman" w:hAnsi="Times New Roman" w:cs="Times New Roman"/>
                <w:sz w:val="18"/>
                <w:szCs w:val="18"/>
              </w:rPr>
            </w:pPr>
          </w:p>
        </w:tc>
        <w:tc>
          <w:tcPr>
            <w:tcW w:w="1858" w:type="dxa"/>
          </w:tcPr>
          <w:p w14:paraId="7E99A3A8" w14:textId="77777777" w:rsidR="00B36484" w:rsidRPr="00785543" w:rsidRDefault="00B36484" w:rsidP="007933F1">
            <w:pPr>
              <w:tabs>
                <w:tab w:val="left" w:pos="400"/>
              </w:tabs>
              <w:rPr>
                <w:rFonts w:ascii="Times New Roman" w:hAnsi="Times New Roman" w:cs="Times New Roman"/>
                <w:sz w:val="18"/>
                <w:szCs w:val="18"/>
              </w:rPr>
            </w:pPr>
          </w:p>
        </w:tc>
        <w:tc>
          <w:tcPr>
            <w:tcW w:w="1858" w:type="dxa"/>
          </w:tcPr>
          <w:p w14:paraId="67284D9A" w14:textId="77777777" w:rsidR="00B36484" w:rsidRPr="00785543" w:rsidRDefault="00B36484" w:rsidP="007933F1">
            <w:pPr>
              <w:tabs>
                <w:tab w:val="left" w:pos="400"/>
              </w:tabs>
              <w:rPr>
                <w:rFonts w:ascii="Times New Roman" w:hAnsi="Times New Roman" w:cs="Times New Roman"/>
                <w:sz w:val="18"/>
                <w:szCs w:val="18"/>
              </w:rPr>
            </w:pPr>
          </w:p>
        </w:tc>
        <w:tc>
          <w:tcPr>
            <w:tcW w:w="1858" w:type="dxa"/>
          </w:tcPr>
          <w:p w14:paraId="10360A9A" w14:textId="77777777" w:rsidR="00B36484" w:rsidRPr="00785543" w:rsidRDefault="00B36484" w:rsidP="007933F1">
            <w:pPr>
              <w:tabs>
                <w:tab w:val="left" w:pos="400"/>
              </w:tabs>
              <w:rPr>
                <w:rFonts w:ascii="Times New Roman" w:hAnsi="Times New Roman" w:cs="Times New Roman"/>
                <w:sz w:val="18"/>
                <w:szCs w:val="18"/>
              </w:rPr>
            </w:pPr>
          </w:p>
        </w:tc>
      </w:tr>
    </w:tbl>
    <w:p w14:paraId="5FF9DD6D" w14:textId="77777777" w:rsidR="00B36484" w:rsidRPr="00785543"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785543" w14:paraId="1CD37239" w14:textId="77777777" w:rsidTr="00F05639">
        <w:tc>
          <w:tcPr>
            <w:tcW w:w="1387" w:type="dxa"/>
          </w:tcPr>
          <w:p w14:paraId="0FB08674" w14:textId="77777777" w:rsidR="000F5D8C" w:rsidRPr="00785543" w:rsidRDefault="000F5D8C" w:rsidP="007933F1">
            <w:pPr>
              <w:tabs>
                <w:tab w:val="left" w:pos="400"/>
              </w:tabs>
              <w:rPr>
                <w:rFonts w:ascii="Times New Roman" w:hAnsi="Times New Roman" w:cs="Times New Roman"/>
                <w:sz w:val="18"/>
                <w:szCs w:val="18"/>
              </w:rPr>
            </w:pPr>
          </w:p>
        </w:tc>
        <w:tc>
          <w:tcPr>
            <w:tcW w:w="964" w:type="dxa"/>
          </w:tcPr>
          <w:p w14:paraId="0222BA2E"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2015</w:t>
            </w:r>
          </w:p>
        </w:tc>
        <w:tc>
          <w:tcPr>
            <w:tcW w:w="581" w:type="dxa"/>
          </w:tcPr>
          <w:p w14:paraId="094D265E"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2016</w:t>
            </w:r>
          </w:p>
        </w:tc>
        <w:tc>
          <w:tcPr>
            <w:tcW w:w="773" w:type="dxa"/>
          </w:tcPr>
          <w:p w14:paraId="6FC5ABB4"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2017</w:t>
            </w:r>
          </w:p>
        </w:tc>
        <w:tc>
          <w:tcPr>
            <w:tcW w:w="773" w:type="dxa"/>
          </w:tcPr>
          <w:p w14:paraId="0D591B22"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2018</w:t>
            </w:r>
          </w:p>
        </w:tc>
        <w:tc>
          <w:tcPr>
            <w:tcW w:w="775" w:type="dxa"/>
          </w:tcPr>
          <w:p w14:paraId="2E72B08F"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2019</w:t>
            </w:r>
          </w:p>
        </w:tc>
        <w:tc>
          <w:tcPr>
            <w:tcW w:w="1092" w:type="dxa"/>
          </w:tcPr>
          <w:p w14:paraId="00EC2330"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2020</w:t>
            </w:r>
          </w:p>
        </w:tc>
        <w:tc>
          <w:tcPr>
            <w:tcW w:w="837" w:type="dxa"/>
          </w:tcPr>
          <w:p w14:paraId="7E0E959E"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2021</w:t>
            </w:r>
          </w:p>
        </w:tc>
        <w:tc>
          <w:tcPr>
            <w:tcW w:w="1006" w:type="dxa"/>
          </w:tcPr>
          <w:p w14:paraId="108EBC8C"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2022</w:t>
            </w:r>
          </w:p>
        </w:tc>
        <w:tc>
          <w:tcPr>
            <w:tcW w:w="992" w:type="dxa"/>
          </w:tcPr>
          <w:p w14:paraId="4EE40653"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2023</w:t>
            </w:r>
          </w:p>
        </w:tc>
      </w:tr>
      <w:tr w:rsidR="000F5D8C" w:rsidRPr="00785543" w14:paraId="4E93EFF1" w14:textId="77777777" w:rsidTr="00F05639">
        <w:tc>
          <w:tcPr>
            <w:tcW w:w="1387" w:type="dxa"/>
          </w:tcPr>
          <w:p w14:paraId="76D1C6E6" w14:textId="77777777" w:rsidR="000F5D8C" w:rsidRPr="00785543" w:rsidRDefault="000F5D8C" w:rsidP="007933F1">
            <w:pPr>
              <w:tabs>
                <w:tab w:val="left" w:pos="400"/>
              </w:tabs>
              <w:rPr>
                <w:rFonts w:ascii="Times New Roman" w:hAnsi="Times New Roman" w:cs="Times New Roman"/>
                <w:sz w:val="18"/>
                <w:szCs w:val="18"/>
              </w:rPr>
            </w:pPr>
          </w:p>
        </w:tc>
        <w:tc>
          <w:tcPr>
            <w:tcW w:w="964" w:type="dxa"/>
          </w:tcPr>
          <w:p w14:paraId="68C86FB8" w14:textId="77777777" w:rsidR="000F5D8C" w:rsidRPr="00785543" w:rsidRDefault="000F5D8C" w:rsidP="007933F1">
            <w:pPr>
              <w:tabs>
                <w:tab w:val="left" w:pos="400"/>
              </w:tabs>
              <w:rPr>
                <w:rFonts w:ascii="Times New Roman" w:hAnsi="Times New Roman" w:cs="Times New Roman"/>
                <w:sz w:val="18"/>
                <w:szCs w:val="18"/>
              </w:rPr>
            </w:pPr>
          </w:p>
        </w:tc>
        <w:tc>
          <w:tcPr>
            <w:tcW w:w="581" w:type="dxa"/>
          </w:tcPr>
          <w:p w14:paraId="6C72E3F2" w14:textId="77777777" w:rsidR="000F5D8C" w:rsidRPr="00785543" w:rsidRDefault="000F5D8C" w:rsidP="007933F1">
            <w:pPr>
              <w:tabs>
                <w:tab w:val="left" w:pos="400"/>
              </w:tabs>
              <w:rPr>
                <w:rFonts w:ascii="Times New Roman" w:hAnsi="Times New Roman" w:cs="Times New Roman"/>
                <w:sz w:val="18"/>
                <w:szCs w:val="18"/>
              </w:rPr>
            </w:pPr>
          </w:p>
        </w:tc>
        <w:tc>
          <w:tcPr>
            <w:tcW w:w="773" w:type="dxa"/>
          </w:tcPr>
          <w:p w14:paraId="0E9FAFA8" w14:textId="77777777" w:rsidR="000F5D8C" w:rsidRPr="00785543" w:rsidRDefault="000F5D8C" w:rsidP="007933F1">
            <w:pPr>
              <w:tabs>
                <w:tab w:val="left" w:pos="400"/>
              </w:tabs>
              <w:rPr>
                <w:rFonts w:ascii="Times New Roman" w:hAnsi="Times New Roman" w:cs="Times New Roman"/>
                <w:sz w:val="18"/>
                <w:szCs w:val="18"/>
              </w:rPr>
            </w:pPr>
          </w:p>
        </w:tc>
        <w:tc>
          <w:tcPr>
            <w:tcW w:w="773" w:type="dxa"/>
          </w:tcPr>
          <w:p w14:paraId="1F227382" w14:textId="77777777" w:rsidR="000F5D8C" w:rsidRPr="00785543" w:rsidRDefault="000F5D8C" w:rsidP="007933F1">
            <w:pPr>
              <w:tabs>
                <w:tab w:val="left" w:pos="400"/>
              </w:tabs>
              <w:rPr>
                <w:rFonts w:ascii="Times New Roman" w:hAnsi="Times New Roman" w:cs="Times New Roman"/>
                <w:sz w:val="18"/>
                <w:szCs w:val="18"/>
              </w:rPr>
            </w:pPr>
          </w:p>
        </w:tc>
        <w:tc>
          <w:tcPr>
            <w:tcW w:w="775" w:type="dxa"/>
          </w:tcPr>
          <w:p w14:paraId="07B613E7" w14:textId="77777777" w:rsidR="000F5D8C" w:rsidRPr="00785543" w:rsidRDefault="000F5D8C" w:rsidP="007933F1">
            <w:pPr>
              <w:tabs>
                <w:tab w:val="left" w:pos="400"/>
              </w:tabs>
              <w:rPr>
                <w:rFonts w:ascii="Times New Roman" w:hAnsi="Times New Roman" w:cs="Times New Roman"/>
                <w:sz w:val="18"/>
                <w:szCs w:val="18"/>
              </w:rPr>
            </w:pPr>
          </w:p>
        </w:tc>
        <w:tc>
          <w:tcPr>
            <w:tcW w:w="1092" w:type="dxa"/>
          </w:tcPr>
          <w:p w14:paraId="6F2637F1" w14:textId="77777777" w:rsidR="000F5D8C" w:rsidRPr="00785543" w:rsidRDefault="000F5D8C" w:rsidP="007933F1">
            <w:pPr>
              <w:tabs>
                <w:tab w:val="left" w:pos="400"/>
              </w:tabs>
              <w:rPr>
                <w:rFonts w:ascii="Times New Roman" w:hAnsi="Times New Roman" w:cs="Times New Roman"/>
                <w:sz w:val="18"/>
                <w:szCs w:val="18"/>
              </w:rPr>
            </w:pPr>
          </w:p>
        </w:tc>
        <w:tc>
          <w:tcPr>
            <w:tcW w:w="837" w:type="dxa"/>
          </w:tcPr>
          <w:p w14:paraId="283D0D24" w14:textId="77777777" w:rsidR="000F5D8C" w:rsidRPr="00785543" w:rsidRDefault="000F5D8C" w:rsidP="007933F1">
            <w:pPr>
              <w:tabs>
                <w:tab w:val="left" w:pos="400"/>
              </w:tabs>
              <w:rPr>
                <w:rFonts w:ascii="Times New Roman" w:hAnsi="Times New Roman" w:cs="Times New Roman"/>
                <w:sz w:val="18"/>
                <w:szCs w:val="18"/>
              </w:rPr>
            </w:pPr>
          </w:p>
        </w:tc>
        <w:tc>
          <w:tcPr>
            <w:tcW w:w="1006" w:type="dxa"/>
          </w:tcPr>
          <w:p w14:paraId="492DE9D5" w14:textId="77777777" w:rsidR="000F5D8C" w:rsidRPr="00785543" w:rsidRDefault="000F5D8C" w:rsidP="007933F1">
            <w:pPr>
              <w:tabs>
                <w:tab w:val="left" w:pos="400"/>
              </w:tabs>
              <w:rPr>
                <w:rFonts w:ascii="Times New Roman" w:hAnsi="Times New Roman" w:cs="Times New Roman"/>
                <w:sz w:val="18"/>
                <w:szCs w:val="18"/>
              </w:rPr>
            </w:pPr>
          </w:p>
        </w:tc>
        <w:tc>
          <w:tcPr>
            <w:tcW w:w="992" w:type="dxa"/>
          </w:tcPr>
          <w:p w14:paraId="01705C5C" w14:textId="77777777" w:rsidR="000F5D8C" w:rsidRPr="00785543" w:rsidRDefault="000F5D8C" w:rsidP="007933F1">
            <w:pPr>
              <w:tabs>
                <w:tab w:val="left" w:pos="400"/>
              </w:tabs>
              <w:rPr>
                <w:rFonts w:ascii="Times New Roman" w:hAnsi="Times New Roman" w:cs="Times New Roman"/>
                <w:sz w:val="18"/>
                <w:szCs w:val="18"/>
              </w:rPr>
            </w:pPr>
          </w:p>
        </w:tc>
      </w:tr>
    </w:tbl>
    <w:p w14:paraId="1C68C513" w14:textId="77777777" w:rsidR="00B36484" w:rsidRPr="00785543" w:rsidRDefault="00B36484" w:rsidP="007933F1">
      <w:pPr>
        <w:tabs>
          <w:tab w:val="left" w:pos="400"/>
        </w:tabs>
        <w:spacing w:after="0" w:line="240" w:lineRule="auto"/>
        <w:rPr>
          <w:rFonts w:ascii="Times New Roman" w:hAnsi="Times New Roman" w:cs="Times New Roman"/>
        </w:rPr>
      </w:pPr>
    </w:p>
    <w:p w14:paraId="7A5D24A5" w14:textId="77777777" w:rsidR="009D460F"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63" w:name="_Toc446079483"/>
      <w:r w:rsidRPr="00785543">
        <w:rPr>
          <w:rFonts w:ascii="Times New Roman" w:hAnsi="Times New Roman" w:cs="Times New Roman"/>
          <w:color w:val="auto"/>
          <w:sz w:val="22"/>
          <w:szCs w:val="22"/>
        </w:rPr>
        <w:t>25</w:t>
      </w:r>
      <w:r w:rsidR="008D6AFD" w:rsidRPr="00785543">
        <w:rPr>
          <w:rFonts w:ascii="Times New Roman" w:hAnsi="Times New Roman" w:cs="Times New Roman"/>
          <w:color w:val="auto"/>
          <w:sz w:val="22"/>
          <w:szCs w:val="22"/>
        </w:rPr>
        <w:t>.</w:t>
      </w:r>
      <w:r w:rsidR="009D460F" w:rsidRPr="00785543">
        <w:rPr>
          <w:rFonts w:ascii="Times New Roman" w:hAnsi="Times New Roman" w:cs="Times New Roman"/>
          <w:color w:val="auto"/>
          <w:sz w:val="22"/>
          <w:szCs w:val="22"/>
        </w:rPr>
        <w:t xml:space="preserve"> Buget – Rezultate</w:t>
      </w:r>
      <w:bookmarkEnd w:id="763"/>
      <w:r w:rsidR="009D460F" w:rsidRPr="00785543">
        <w:rPr>
          <w:rFonts w:ascii="Times New Roman" w:hAnsi="Times New Roman" w:cs="Times New Roman"/>
          <w:color w:val="auto"/>
          <w:sz w:val="22"/>
          <w:szCs w:val="22"/>
        </w:rPr>
        <w:t xml:space="preserve"> </w:t>
      </w:r>
    </w:p>
    <w:p w14:paraId="6253B75D" w14:textId="77777777" w:rsidR="009D460F" w:rsidRPr="00785543" w:rsidRDefault="009D460F" w:rsidP="007933F1">
      <w:pPr>
        <w:tabs>
          <w:tab w:val="left" w:pos="400"/>
        </w:tabs>
        <w:spacing w:after="0" w:line="240" w:lineRule="auto"/>
        <w:rPr>
          <w:rFonts w:ascii="Times New Roman" w:hAnsi="Times New Roman" w:cs="Times New Roman"/>
        </w:rPr>
      </w:pPr>
    </w:p>
    <w:p w14:paraId="40AE5A81" w14:textId="77777777" w:rsidR="001C63A8" w:rsidRPr="00785543" w:rsidRDefault="001C63A8" w:rsidP="007933F1">
      <w:pPr>
        <w:tabs>
          <w:tab w:val="left" w:pos="400"/>
        </w:tabs>
        <w:spacing w:after="0" w:line="240" w:lineRule="auto"/>
        <w:rPr>
          <w:rFonts w:ascii="Times New Roman" w:hAnsi="Times New Roman" w:cs="Times New Roman"/>
          <w:i/>
          <w:color w:val="FF0000"/>
        </w:rPr>
      </w:pPr>
      <w:r w:rsidRPr="00785543">
        <w:rPr>
          <w:rFonts w:ascii="Times New Roman" w:hAnsi="Times New Roman" w:cs="Times New Roman"/>
          <w:i/>
          <w:color w:val="FF0000"/>
        </w:rPr>
        <w:t>Justificare bugetului pe rezultatele definite anterior.</w:t>
      </w:r>
    </w:p>
    <w:p w14:paraId="7BD2DA08" w14:textId="77777777" w:rsidR="001C63A8" w:rsidRPr="00785543" w:rsidRDefault="001C63A8" w:rsidP="007933F1">
      <w:pPr>
        <w:tabs>
          <w:tab w:val="left" w:pos="400"/>
        </w:tabs>
        <w:spacing w:after="0" w:line="240" w:lineRule="auto"/>
        <w:rPr>
          <w:rFonts w:ascii="Times New Roman" w:hAnsi="Times New Roman" w:cs="Times New Roman"/>
          <w:i/>
          <w:color w:val="FF0000"/>
        </w:rPr>
      </w:pPr>
      <w:r w:rsidRPr="00785543">
        <w:rPr>
          <w:rFonts w:ascii="Times New Roman" w:hAnsi="Times New Roman" w:cs="Times New Roman"/>
          <w:i/>
          <w:color w:val="FF0000"/>
        </w:rPr>
        <w:t>Bugetul alocat fiecărui rezultat se compune din însumarea valorică a tuturor activităților ce conduc la obținerea acestuia.</w:t>
      </w:r>
    </w:p>
    <w:p w14:paraId="63035692" w14:textId="77777777" w:rsidR="001C63A8" w:rsidRPr="00785543" w:rsidRDefault="001C63A8" w:rsidP="007933F1">
      <w:pPr>
        <w:tabs>
          <w:tab w:val="left" w:pos="400"/>
        </w:tabs>
        <w:spacing w:after="0" w:line="240" w:lineRule="auto"/>
        <w:rPr>
          <w:rFonts w:ascii="Times New Roman" w:hAnsi="Times New Roman" w:cs="Times New Roman"/>
          <w:i/>
          <w:color w:val="FF0000"/>
        </w:rPr>
      </w:pPr>
    </w:p>
    <w:tbl>
      <w:tblPr>
        <w:tblStyle w:val="TableGrid"/>
        <w:tblW w:w="0" w:type="auto"/>
        <w:tblLook w:val="04A0" w:firstRow="1" w:lastRow="0" w:firstColumn="1" w:lastColumn="0" w:noHBand="0" w:noVBand="1"/>
      </w:tblPr>
      <w:tblGrid>
        <w:gridCol w:w="777"/>
        <w:gridCol w:w="3968"/>
        <w:gridCol w:w="2361"/>
        <w:gridCol w:w="2240"/>
      </w:tblGrid>
      <w:tr w:rsidR="001C63A8" w:rsidRPr="00785543" w14:paraId="03EE2352" w14:textId="77777777" w:rsidTr="00010F76">
        <w:tc>
          <w:tcPr>
            <w:tcW w:w="780" w:type="dxa"/>
            <w:shd w:val="clear" w:color="auto" w:fill="EEECE1" w:themeFill="background2"/>
          </w:tcPr>
          <w:p w14:paraId="121D0E03" w14:textId="77777777" w:rsidR="001C63A8" w:rsidRPr="00785543" w:rsidRDefault="001C63A8"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 xml:space="preserve">Nr.crt. </w:t>
            </w:r>
          </w:p>
        </w:tc>
        <w:tc>
          <w:tcPr>
            <w:tcW w:w="4084" w:type="dxa"/>
            <w:shd w:val="clear" w:color="auto" w:fill="EEECE1" w:themeFill="background2"/>
          </w:tcPr>
          <w:p w14:paraId="7FAF3CF0" w14:textId="77777777" w:rsidR="001C63A8" w:rsidRPr="00785543" w:rsidRDefault="001C63A8"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Detalii rezultat</w:t>
            </w:r>
          </w:p>
        </w:tc>
        <w:tc>
          <w:tcPr>
            <w:tcW w:w="2420" w:type="dxa"/>
            <w:shd w:val="clear" w:color="auto" w:fill="EEECE1" w:themeFill="background2"/>
          </w:tcPr>
          <w:p w14:paraId="00C1B7B5" w14:textId="77777777" w:rsidR="001C63A8" w:rsidRPr="00785543" w:rsidRDefault="001C63A8"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Buget eligibil</w:t>
            </w:r>
          </w:p>
        </w:tc>
        <w:tc>
          <w:tcPr>
            <w:tcW w:w="2288" w:type="dxa"/>
            <w:shd w:val="clear" w:color="auto" w:fill="EEECE1" w:themeFill="background2"/>
          </w:tcPr>
          <w:p w14:paraId="22B13940" w14:textId="77777777" w:rsidR="001C63A8" w:rsidRPr="00785543" w:rsidRDefault="001C63A8"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 din totalul bugetului eligibil</w:t>
            </w:r>
          </w:p>
        </w:tc>
      </w:tr>
      <w:tr w:rsidR="001C63A8" w:rsidRPr="00785543" w14:paraId="6AF65EF4" w14:textId="77777777" w:rsidTr="00010F76">
        <w:tc>
          <w:tcPr>
            <w:tcW w:w="780" w:type="dxa"/>
          </w:tcPr>
          <w:p w14:paraId="61CDC250" w14:textId="77777777" w:rsidR="001C63A8" w:rsidRPr="00785543" w:rsidRDefault="001C63A8" w:rsidP="007933F1">
            <w:pPr>
              <w:tabs>
                <w:tab w:val="left" w:pos="400"/>
              </w:tabs>
              <w:rPr>
                <w:rFonts w:ascii="Times New Roman" w:hAnsi="Times New Roman" w:cs="Times New Roman"/>
                <w:sz w:val="18"/>
                <w:szCs w:val="18"/>
              </w:rPr>
            </w:pPr>
          </w:p>
        </w:tc>
        <w:tc>
          <w:tcPr>
            <w:tcW w:w="4084" w:type="dxa"/>
          </w:tcPr>
          <w:p w14:paraId="2DA45E21" w14:textId="77777777" w:rsidR="001C63A8" w:rsidRPr="00785543" w:rsidRDefault="001C63A8" w:rsidP="007933F1">
            <w:pPr>
              <w:tabs>
                <w:tab w:val="left" w:pos="400"/>
              </w:tabs>
              <w:rPr>
                <w:rFonts w:ascii="Times New Roman" w:hAnsi="Times New Roman" w:cs="Times New Roman"/>
                <w:sz w:val="18"/>
                <w:szCs w:val="18"/>
              </w:rPr>
            </w:pPr>
          </w:p>
        </w:tc>
        <w:tc>
          <w:tcPr>
            <w:tcW w:w="2420" w:type="dxa"/>
          </w:tcPr>
          <w:p w14:paraId="15BBD8BB" w14:textId="77777777" w:rsidR="001C63A8" w:rsidRPr="00785543" w:rsidRDefault="001C63A8" w:rsidP="007933F1">
            <w:pPr>
              <w:tabs>
                <w:tab w:val="left" w:pos="400"/>
              </w:tabs>
              <w:rPr>
                <w:rFonts w:ascii="Times New Roman" w:hAnsi="Times New Roman" w:cs="Times New Roman"/>
                <w:sz w:val="18"/>
                <w:szCs w:val="18"/>
              </w:rPr>
            </w:pPr>
          </w:p>
        </w:tc>
        <w:tc>
          <w:tcPr>
            <w:tcW w:w="2288" w:type="dxa"/>
          </w:tcPr>
          <w:p w14:paraId="62762F03" w14:textId="77777777" w:rsidR="001C63A8" w:rsidRPr="00785543" w:rsidRDefault="001C63A8" w:rsidP="007933F1">
            <w:pPr>
              <w:tabs>
                <w:tab w:val="left" w:pos="400"/>
              </w:tabs>
              <w:rPr>
                <w:rFonts w:ascii="Times New Roman" w:hAnsi="Times New Roman" w:cs="Times New Roman"/>
                <w:sz w:val="18"/>
                <w:szCs w:val="18"/>
              </w:rPr>
            </w:pPr>
          </w:p>
        </w:tc>
      </w:tr>
    </w:tbl>
    <w:p w14:paraId="08A5A0D1" w14:textId="77777777" w:rsidR="009D460F" w:rsidRPr="00785543" w:rsidRDefault="009D460F" w:rsidP="007933F1">
      <w:pPr>
        <w:spacing w:after="0" w:line="240" w:lineRule="auto"/>
        <w:jc w:val="center"/>
        <w:rPr>
          <w:rFonts w:ascii="Times New Roman" w:hAnsi="Times New Roman" w:cs="Times New Roman"/>
        </w:rPr>
      </w:pPr>
    </w:p>
    <w:p w14:paraId="5517343D" w14:textId="77777777" w:rsidR="009D460F"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64" w:name="_Toc446079484"/>
      <w:r w:rsidRPr="00785543">
        <w:rPr>
          <w:rFonts w:ascii="Times New Roman" w:hAnsi="Times New Roman" w:cs="Times New Roman"/>
          <w:color w:val="auto"/>
          <w:sz w:val="22"/>
          <w:szCs w:val="22"/>
        </w:rPr>
        <w:t>26</w:t>
      </w:r>
      <w:r w:rsidR="008D6AFD" w:rsidRPr="00785543">
        <w:rPr>
          <w:rFonts w:ascii="Times New Roman" w:hAnsi="Times New Roman" w:cs="Times New Roman"/>
          <w:color w:val="auto"/>
          <w:sz w:val="22"/>
          <w:szCs w:val="22"/>
        </w:rPr>
        <w:t>.</w:t>
      </w:r>
      <w:r w:rsidR="009D460F" w:rsidRPr="00785543">
        <w:rPr>
          <w:rFonts w:ascii="Times New Roman" w:hAnsi="Times New Roman" w:cs="Times New Roman"/>
          <w:color w:val="auto"/>
          <w:sz w:val="22"/>
          <w:szCs w:val="22"/>
        </w:rPr>
        <w:t xml:space="preserve"> Buget – </w:t>
      </w:r>
      <w:r w:rsidR="00042B81" w:rsidRPr="00785543">
        <w:rPr>
          <w:rFonts w:ascii="Times New Roman" w:hAnsi="Times New Roman" w:cs="Times New Roman"/>
          <w:color w:val="auto"/>
          <w:sz w:val="22"/>
          <w:szCs w:val="22"/>
        </w:rPr>
        <w:t>Amplasament</w:t>
      </w:r>
      <w:bookmarkEnd w:id="764"/>
    </w:p>
    <w:p w14:paraId="763BD87B" w14:textId="77777777" w:rsidR="00ED31C2" w:rsidRPr="00785543" w:rsidRDefault="00ED31C2" w:rsidP="007933F1">
      <w:pPr>
        <w:tabs>
          <w:tab w:val="left" w:pos="400"/>
        </w:tabs>
        <w:spacing w:after="0" w:line="240" w:lineRule="auto"/>
        <w:rPr>
          <w:rFonts w:ascii="Times New Roman" w:hAnsi="Times New Roman" w:cs="Times New Roman"/>
          <w:i/>
          <w:color w:val="FF0000"/>
        </w:rPr>
      </w:pPr>
    </w:p>
    <w:p w14:paraId="70ECDC18" w14:textId="77777777" w:rsidR="00042B81" w:rsidRPr="00785543" w:rsidRDefault="00042B81" w:rsidP="007933F1">
      <w:pPr>
        <w:tabs>
          <w:tab w:val="left" w:pos="400"/>
        </w:tabs>
        <w:spacing w:after="0" w:line="240" w:lineRule="auto"/>
        <w:rPr>
          <w:rFonts w:ascii="Times New Roman" w:hAnsi="Times New Roman" w:cs="Times New Roman"/>
          <w:i/>
          <w:color w:val="FF0000"/>
        </w:rPr>
      </w:pPr>
      <w:r w:rsidRPr="00785543">
        <w:rPr>
          <w:rFonts w:ascii="Times New Roman" w:hAnsi="Times New Roman" w:cs="Times New Roman"/>
          <w:i/>
          <w:color w:val="FF0000"/>
        </w:rPr>
        <w:t>Justificarea bugetului în funcție de tipul de regiune selectat anterior</w:t>
      </w:r>
    </w:p>
    <w:tbl>
      <w:tblPr>
        <w:tblStyle w:val="TableGrid"/>
        <w:tblW w:w="0" w:type="auto"/>
        <w:tblLook w:val="04A0" w:firstRow="1" w:lastRow="0" w:firstColumn="1" w:lastColumn="0" w:noHBand="0" w:noVBand="1"/>
      </w:tblPr>
      <w:tblGrid>
        <w:gridCol w:w="1167"/>
        <w:gridCol w:w="1172"/>
        <w:gridCol w:w="1156"/>
        <w:gridCol w:w="1158"/>
        <w:gridCol w:w="1165"/>
        <w:gridCol w:w="1180"/>
        <w:gridCol w:w="1165"/>
        <w:gridCol w:w="1183"/>
      </w:tblGrid>
      <w:tr w:rsidR="00042B81" w:rsidRPr="00785543" w14:paraId="53AC67C7" w14:textId="77777777" w:rsidTr="00010F76">
        <w:tc>
          <w:tcPr>
            <w:tcW w:w="1196" w:type="dxa"/>
            <w:vAlign w:val="bottom"/>
          </w:tcPr>
          <w:p w14:paraId="49C476D6" w14:textId="77777777" w:rsidR="00042B81" w:rsidRPr="00785543" w:rsidRDefault="00042B81" w:rsidP="007933F1">
            <w:pPr>
              <w:tabs>
                <w:tab w:val="left" w:pos="400"/>
              </w:tabs>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Cod regiune</w:t>
            </w:r>
          </w:p>
        </w:tc>
        <w:tc>
          <w:tcPr>
            <w:tcW w:w="1196" w:type="dxa"/>
            <w:vAlign w:val="bottom"/>
          </w:tcPr>
          <w:p w14:paraId="110FBBCC" w14:textId="77777777" w:rsidR="00042B81" w:rsidRPr="00785543" w:rsidRDefault="00042B81" w:rsidP="007933F1">
            <w:pPr>
              <w:tabs>
                <w:tab w:val="left" w:pos="400"/>
              </w:tabs>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Regiune</w:t>
            </w:r>
          </w:p>
        </w:tc>
        <w:tc>
          <w:tcPr>
            <w:tcW w:w="1196" w:type="dxa"/>
            <w:vAlign w:val="bottom"/>
          </w:tcPr>
          <w:p w14:paraId="23A44299" w14:textId="77777777" w:rsidR="00042B81" w:rsidRPr="00785543" w:rsidRDefault="00042B81" w:rsidP="007933F1">
            <w:pPr>
              <w:tabs>
                <w:tab w:val="left" w:pos="400"/>
              </w:tabs>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Cod judeţ</w:t>
            </w:r>
          </w:p>
        </w:tc>
        <w:tc>
          <w:tcPr>
            <w:tcW w:w="1196" w:type="dxa"/>
            <w:vAlign w:val="bottom"/>
          </w:tcPr>
          <w:p w14:paraId="6F9BB7FA" w14:textId="77777777" w:rsidR="00042B81" w:rsidRPr="00785543" w:rsidRDefault="00042B81" w:rsidP="007933F1">
            <w:pPr>
              <w:tabs>
                <w:tab w:val="left" w:pos="400"/>
              </w:tabs>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Judeţ</w:t>
            </w:r>
          </w:p>
        </w:tc>
        <w:tc>
          <w:tcPr>
            <w:tcW w:w="1197" w:type="dxa"/>
            <w:vAlign w:val="bottom"/>
          </w:tcPr>
          <w:p w14:paraId="43EDEE34" w14:textId="77777777" w:rsidR="00042B81" w:rsidRPr="00785543" w:rsidRDefault="00042B81" w:rsidP="007933F1">
            <w:pPr>
              <w:tabs>
                <w:tab w:val="left" w:pos="400"/>
              </w:tabs>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Buget eligibil</w:t>
            </w:r>
          </w:p>
        </w:tc>
        <w:tc>
          <w:tcPr>
            <w:tcW w:w="1197" w:type="dxa"/>
            <w:vAlign w:val="bottom"/>
          </w:tcPr>
          <w:p w14:paraId="19D80873" w14:textId="77777777" w:rsidR="00042B81" w:rsidRPr="00785543" w:rsidRDefault="00042B81" w:rsidP="007933F1">
            <w:pPr>
              <w:tabs>
                <w:tab w:val="left" w:pos="400"/>
              </w:tabs>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 din totalul bugetului eligibil</w:t>
            </w:r>
          </w:p>
        </w:tc>
        <w:tc>
          <w:tcPr>
            <w:tcW w:w="1197" w:type="dxa"/>
            <w:vAlign w:val="bottom"/>
          </w:tcPr>
          <w:p w14:paraId="0FC8E92A" w14:textId="77777777" w:rsidR="00042B81" w:rsidRPr="00785543" w:rsidRDefault="00042B81" w:rsidP="007933F1">
            <w:pPr>
              <w:tabs>
                <w:tab w:val="left" w:pos="400"/>
              </w:tabs>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Ajutor de stat</w:t>
            </w:r>
          </w:p>
        </w:tc>
        <w:tc>
          <w:tcPr>
            <w:tcW w:w="1197" w:type="dxa"/>
            <w:vAlign w:val="bottom"/>
          </w:tcPr>
          <w:p w14:paraId="29A5AB61" w14:textId="77777777" w:rsidR="00042B81" w:rsidRPr="00785543" w:rsidRDefault="00042B81" w:rsidP="007933F1">
            <w:pPr>
              <w:tabs>
                <w:tab w:val="left" w:pos="400"/>
              </w:tabs>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 din totalul ajutorului de stat</w:t>
            </w:r>
          </w:p>
        </w:tc>
      </w:tr>
      <w:tr w:rsidR="00042B81" w:rsidRPr="00785543" w14:paraId="6960ADC6" w14:textId="77777777" w:rsidTr="00010F76">
        <w:tc>
          <w:tcPr>
            <w:tcW w:w="1196" w:type="dxa"/>
            <w:vAlign w:val="bottom"/>
          </w:tcPr>
          <w:p w14:paraId="18161855" w14:textId="77777777" w:rsidR="00042B81" w:rsidRPr="00785543"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14:paraId="22B042F5" w14:textId="77777777" w:rsidR="00042B81" w:rsidRPr="00785543"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14:paraId="5F056ED1" w14:textId="77777777" w:rsidR="00042B81" w:rsidRPr="00785543"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14:paraId="6E794282" w14:textId="77777777" w:rsidR="00042B81" w:rsidRPr="00785543"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14:paraId="3CF9555C" w14:textId="77777777" w:rsidR="00042B81" w:rsidRPr="00785543"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14:paraId="444C860F" w14:textId="77777777" w:rsidR="00042B81" w:rsidRPr="00785543"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14:paraId="46BFCCE8" w14:textId="77777777" w:rsidR="00042B81" w:rsidRPr="00785543"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14:paraId="4724C9DB" w14:textId="77777777" w:rsidR="00042B81" w:rsidRPr="00785543" w:rsidRDefault="00042B81" w:rsidP="007933F1">
            <w:pPr>
              <w:tabs>
                <w:tab w:val="left" w:pos="400"/>
              </w:tabs>
              <w:spacing w:after="200"/>
              <w:jc w:val="center"/>
              <w:rPr>
                <w:rStyle w:val="ui-column-title"/>
                <w:rFonts w:ascii="Times New Roman" w:hAnsi="Times New Roman" w:cs="Times New Roman"/>
                <w:b/>
                <w:bCs/>
                <w:sz w:val="18"/>
                <w:szCs w:val="18"/>
              </w:rPr>
            </w:pPr>
          </w:p>
        </w:tc>
      </w:tr>
    </w:tbl>
    <w:p w14:paraId="3CF76F41" w14:textId="77777777" w:rsidR="009D460F" w:rsidRPr="00785543" w:rsidRDefault="009D460F" w:rsidP="007933F1">
      <w:pPr>
        <w:tabs>
          <w:tab w:val="left" w:pos="400"/>
        </w:tabs>
        <w:spacing w:after="0" w:line="240" w:lineRule="auto"/>
        <w:rPr>
          <w:rFonts w:ascii="Times New Roman" w:hAnsi="Times New Roman" w:cs="Times New Roman"/>
        </w:rPr>
      </w:pPr>
    </w:p>
    <w:p w14:paraId="7B73E0C9" w14:textId="77777777" w:rsidR="009D460F"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65" w:name="_Toc446079485"/>
      <w:r w:rsidRPr="00785543">
        <w:rPr>
          <w:rFonts w:ascii="Times New Roman" w:hAnsi="Times New Roman" w:cs="Times New Roman"/>
          <w:color w:val="auto"/>
          <w:sz w:val="22"/>
          <w:szCs w:val="22"/>
        </w:rPr>
        <w:t>27</w:t>
      </w:r>
      <w:r w:rsidR="008D6AFD" w:rsidRPr="00785543">
        <w:rPr>
          <w:rFonts w:ascii="Times New Roman" w:hAnsi="Times New Roman" w:cs="Times New Roman"/>
          <w:color w:val="auto"/>
          <w:sz w:val="22"/>
          <w:szCs w:val="22"/>
        </w:rPr>
        <w:t>.</w:t>
      </w:r>
      <w:r w:rsidR="009D460F" w:rsidRPr="00785543">
        <w:rPr>
          <w:rFonts w:ascii="Times New Roman" w:hAnsi="Times New Roman" w:cs="Times New Roman"/>
          <w:color w:val="auto"/>
          <w:sz w:val="22"/>
          <w:szCs w:val="22"/>
        </w:rPr>
        <w:t xml:space="preserve"> Buget – </w:t>
      </w:r>
      <w:r w:rsidR="00ED31C2" w:rsidRPr="00785543">
        <w:rPr>
          <w:rFonts w:ascii="Times New Roman" w:hAnsi="Times New Roman" w:cs="Times New Roman"/>
          <w:color w:val="auto"/>
          <w:sz w:val="22"/>
          <w:szCs w:val="22"/>
        </w:rPr>
        <w:t>Câmp</w:t>
      </w:r>
      <w:r w:rsidR="009D460F" w:rsidRPr="00785543">
        <w:rPr>
          <w:rFonts w:ascii="Times New Roman" w:hAnsi="Times New Roman" w:cs="Times New Roman"/>
          <w:color w:val="auto"/>
          <w:sz w:val="22"/>
          <w:szCs w:val="22"/>
        </w:rPr>
        <w:t xml:space="preserve"> de interventie</w:t>
      </w:r>
      <w:bookmarkEnd w:id="765"/>
    </w:p>
    <w:p w14:paraId="2783667F" w14:textId="77777777" w:rsidR="009D460F" w:rsidRPr="00785543" w:rsidRDefault="009D460F"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3291"/>
        <w:gridCol w:w="3098"/>
        <w:gridCol w:w="2957"/>
      </w:tblGrid>
      <w:tr w:rsidR="00042B81" w:rsidRPr="00785543" w14:paraId="1E75CBAB" w14:textId="77777777" w:rsidTr="00010F76">
        <w:tc>
          <w:tcPr>
            <w:tcW w:w="3364" w:type="dxa"/>
            <w:shd w:val="clear" w:color="auto" w:fill="EEECE1" w:themeFill="background2"/>
          </w:tcPr>
          <w:p w14:paraId="76FFEA21" w14:textId="77777777" w:rsidR="00042B81" w:rsidRPr="00785543" w:rsidRDefault="00042B81"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Categorie câmp de interventie</w:t>
            </w:r>
          </w:p>
        </w:tc>
        <w:tc>
          <w:tcPr>
            <w:tcW w:w="3181" w:type="dxa"/>
            <w:shd w:val="clear" w:color="auto" w:fill="EEECE1" w:themeFill="background2"/>
          </w:tcPr>
          <w:p w14:paraId="52C5E594" w14:textId="77777777" w:rsidR="00042B81" w:rsidRPr="00785543" w:rsidRDefault="00042B81"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Buget</w:t>
            </w:r>
          </w:p>
        </w:tc>
        <w:tc>
          <w:tcPr>
            <w:tcW w:w="3027" w:type="dxa"/>
            <w:shd w:val="clear" w:color="auto" w:fill="EEECE1" w:themeFill="background2"/>
          </w:tcPr>
          <w:p w14:paraId="0D0546B2" w14:textId="77777777" w:rsidR="00042B81" w:rsidRPr="00785543" w:rsidRDefault="00042B81"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 din totalul bugetului</w:t>
            </w:r>
          </w:p>
        </w:tc>
      </w:tr>
      <w:tr w:rsidR="00042B81" w:rsidRPr="00785543" w14:paraId="7F17B36B" w14:textId="77777777" w:rsidTr="00010F76">
        <w:tc>
          <w:tcPr>
            <w:tcW w:w="3364" w:type="dxa"/>
          </w:tcPr>
          <w:p w14:paraId="28133105" w14:textId="77777777" w:rsidR="00042B81" w:rsidRPr="00785543" w:rsidRDefault="00042B81" w:rsidP="007933F1">
            <w:pPr>
              <w:rPr>
                <w:rFonts w:ascii="Times New Roman" w:hAnsi="Times New Roman" w:cs="Times New Roman"/>
                <w:i/>
                <w:color w:val="FF0000"/>
                <w:sz w:val="18"/>
                <w:szCs w:val="18"/>
                <w:lang w:val="gsw-FR"/>
              </w:rPr>
            </w:pPr>
            <w:r w:rsidRPr="00785543">
              <w:rPr>
                <w:rFonts w:ascii="Times New Roman" w:hAnsi="Times New Roman" w:cs="Times New Roman"/>
                <w:i/>
                <w:color w:val="FF0000"/>
                <w:sz w:val="18"/>
                <w:szCs w:val="18"/>
              </w:rPr>
              <w:t xml:space="preserve">Se selectează din nomenclator </w:t>
            </w:r>
            <w:r w:rsidRPr="00785543">
              <w:rPr>
                <w:rFonts w:ascii="Times New Roman" w:hAnsi="Times New Roman" w:cs="Times New Roman"/>
                <w:i/>
                <w:color w:val="FF0000"/>
                <w:sz w:val="18"/>
                <w:szCs w:val="18"/>
                <w:lang w:val="gsw-FR"/>
              </w:rPr>
              <w:t>021 Gestionarea apei și conservarea apei potabile (inclusiv gestionarea bazinelor hidrografice, alimentarea cu apă, măsuri specifice de adaptare la schimbările climatice, contorizare pentru consumatori și pentru cartier, sisteme de tarifare și reducerea scurgerilor)</w:t>
            </w:r>
          </w:p>
          <w:p w14:paraId="034C54C0" w14:textId="77777777" w:rsidR="00042B81" w:rsidRPr="00785543" w:rsidRDefault="00042B81" w:rsidP="007933F1">
            <w:pPr>
              <w:tabs>
                <w:tab w:val="left" w:pos="400"/>
              </w:tabs>
              <w:rPr>
                <w:rFonts w:ascii="Times New Roman" w:hAnsi="Times New Roman" w:cs="Times New Roman"/>
                <w:i/>
                <w:color w:val="FF0000"/>
                <w:sz w:val="18"/>
                <w:szCs w:val="18"/>
              </w:rPr>
            </w:pPr>
            <w:r w:rsidRPr="00785543">
              <w:rPr>
                <w:rFonts w:ascii="Times New Roman" w:hAnsi="Times New Roman" w:cs="Times New Roman"/>
                <w:i/>
                <w:color w:val="FF0000"/>
                <w:sz w:val="18"/>
                <w:szCs w:val="18"/>
                <w:lang w:val="gsw-FR"/>
              </w:rPr>
              <w:t>022 Tratarea apelor reziduale</w:t>
            </w:r>
          </w:p>
        </w:tc>
        <w:tc>
          <w:tcPr>
            <w:tcW w:w="3181" w:type="dxa"/>
          </w:tcPr>
          <w:p w14:paraId="225C0B9D" w14:textId="77777777" w:rsidR="00042B81" w:rsidRPr="00785543" w:rsidRDefault="00042B81" w:rsidP="007933F1">
            <w:pPr>
              <w:tabs>
                <w:tab w:val="left" w:pos="400"/>
              </w:tabs>
              <w:rPr>
                <w:rFonts w:ascii="Times New Roman" w:hAnsi="Times New Roman" w:cs="Times New Roman"/>
                <w:sz w:val="18"/>
                <w:szCs w:val="18"/>
              </w:rPr>
            </w:pPr>
          </w:p>
        </w:tc>
        <w:tc>
          <w:tcPr>
            <w:tcW w:w="3027" w:type="dxa"/>
          </w:tcPr>
          <w:p w14:paraId="403652EA" w14:textId="77777777" w:rsidR="00042B81" w:rsidRPr="00785543" w:rsidRDefault="00042B81" w:rsidP="007933F1">
            <w:pPr>
              <w:tabs>
                <w:tab w:val="left" w:pos="400"/>
              </w:tabs>
              <w:rPr>
                <w:rFonts w:ascii="Times New Roman" w:hAnsi="Times New Roman" w:cs="Times New Roman"/>
                <w:sz w:val="18"/>
                <w:szCs w:val="18"/>
              </w:rPr>
            </w:pPr>
          </w:p>
        </w:tc>
      </w:tr>
    </w:tbl>
    <w:p w14:paraId="4B4B1CF6" w14:textId="77777777" w:rsidR="009D460F" w:rsidRPr="00785543" w:rsidRDefault="009D460F" w:rsidP="007933F1">
      <w:pPr>
        <w:tabs>
          <w:tab w:val="left" w:pos="400"/>
        </w:tabs>
        <w:spacing w:after="0" w:line="240" w:lineRule="auto"/>
        <w:rPr>
          <w:rFonts w:ascii="Times New Roman" w:hAnsi="Times New Roman" w:cs="Times New Roman"/>
        </w:rPr>
      </w:pPr>
    </w:p>
    <w:p w14:paraId="1BA2E468" w14:textId="77777777" w:rsidR="009D460F"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66" w:name="_Toc446079486"/>
      <w:r w:rsidRPr="00785543">
        <w:rPr>
          <w:rFonts w:ascii="Times New Roman" w:hAnsi="Times New Roman" w:cs="Times New Roman"/>
          <w:color w:val="auto"/>
          <w:sz w:val="22"/>
          <w:szCs w:val="22"/>
        </w:rPr>
        <w:t>28</w:t>
      </w:r>
      <w:r w:rsidR="008D6AFD" w:rsidRPr="00785543">
        <w:rPr>
          <w:rFonts w:ascii="Times New Roman" w:hAnsi="Times New Roman" w:cs="Times New Roman"/>
          <w:color w:val="auto"/>
          <w:sz w:val="22"/>
          <w:szCs w:val="22"/>
        </w:rPr>
        <w:t>.</w:t>
      </w:r>
      <w:r w:rsidR="009D460F" w:rsidRPr="00785543">
        <w:rPr>
          <w:rFonts w:ascii="Times New Roman" w:hAnsi="Times New Roman" w:cs="Times New Roman"/>
          <w:color w:val="auto"/>
          <w:sz w:val="22"/>
          <w:szCs w:val="22"/>
        </w:rPr>
        <w:t xml:space="preserve"> Buget – Tip de finantare</w:t>
      </w:r>
      <w:bookmarkEnd w:id="766"/>
    </w:p>
    <w:p w14:paraId="532137DB" w14:textId="77777777" w:rsidR="009D460F" w:rsidRPr="00785543" w:rsidRDefault="009D460F" w:rsidP="007933F1">
      <w:pPr>
        <w:tabs>
          <w:tab w:val="left" w:pos="400"/>
        </w:tabs>
        <w:spacing w:after="0" w:line="240" w:lineRule="auto"/>
        <w:rPr>
          <w:rFonts w:ascii="Times New Roman" w:hAnsi="Times New Roman" w:cs="Times New Roman"/>
        </w:rPr>
      </w:pPr>
    </w:p>
    <w:tbl>
      <w:tblPr>
        <w:tblStyle w:val="TableGrid"/>
        <w:tblW w:w="9606" w:type="dxa"/>
        <w:tblLook w:val="04A0" w:firstRow="1" w:lastRow="0" w:firstColumn="1" w:lastColumn="0" w:noHBand="0" w:noVBand="1"/>
      </w:tblPr>
      <w:tblGrid>
        <w:gridCol w:w="3369"/>
        <w:gridCol w:w="3118"/>
        <w:gridCol w:w="3119"/>
      </w:tblGrid>
      <w:tr w:rsidR="007A0436" w:rsidRPr="00785543" w14:paraId="7B6D6792" w14:textId="77777777" w:rsidTr="00010F76">
        <w:tc>
          <w:tcPr>
            <w:tcW w:w="3369" w:type="dxa"/>
            <w:shd w:val="clear" w:color="auto" w:fill="EEECE1" w:themeFill="background2"/>
          </w:tcPr>
          <w:p w14:paraId="3C68B0BD"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Tip finantare</w:t>
            </w:r>
          </w:p>
        </w:tc>
        <w:tc>
          <w:tcPr>
            <w:tcW w:w="3118" w:type="dxa"/>
            <w:shd w:val="clear" w:color="auto" w:fill="EEECE1" w:themeFill="background2"/>
          </w:tcPr>
          <w:p w14:paraId="175116E2"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Buget</w:t>
            </w:r>
          </w:p>
        </w:tc>
        <w:tc>
          <w:tcPr>
            <w:tcW w:w="3119" w:type="dxa"/>
            <w:shd w:val="clear" w:color="auto" w:fill="EEECE1" w:themeFill="background2"/>
          </w:tcPr>
          <w:p w14:paraId="1CE795E0"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 din totalul bugetului</w:t>
            </w:r>
          </w:p>
        </w:tc>
      </w:tr>
      <w:tr w:rsidR="007A0436" w:rsidRPr="00785543" w14:paraId="0798EF0E" w14:textId="77777777" w:rsidTr="00010F76">
        <w:tc>
          <w:tcPr>
            <w:tcW w:w="3369" w:type="dxa"/>
          </w:tcPr>
          <w:p w14:paraId="2F2B4AE5" w14:textId="77777777" w:rsidR="007A0436" w:rsidRPr="00785543" w:rsidRDefault="007A0436" w:rsidP="007933F1">
            <w:pPr>
              <w:tabs>
                <w:tab w:val="left" w:pos="400"/>
              </w:tabs>
              <w:rPr>
                <w:rFonts w:ascii="Times New Roman" w:hAnsi="Times New Roman" w:cs="Times New Roman"/>
                <w:sz w:val="18"/>
                <w:szCs w:val="18"/>
              </w:rPr>
            </w:pPr>
            <w:r w:rsidRPr="00785543">
              <w:rPr>
                <w:rFonts w:ascii="Times New Roman" w:hAnsi="Times New Roman" w:cs="Times New Roman"/>
                <w:i/>
                <w:color w:val="FF0000"/>
                <w:sz w:val="18"/>
                <w:szCs w:val="18"/>
              </w:rPr>
              <w:t xml:space="preserve">Se selectează din nomenclator </w:t>
            </w:r>
            <w:r w:rsidRPr="00785543">
              <w:rPr>
                <w:rFonts w:ascii="Times New Roman" w:hAnsi="Times New Roman" w:cs="Times New Roman"/>
                <w:i/>
                <w:color w:val="FF0000"/>
                <w:sz w:val="18"/>
                <w:szCs w:val="18"/>
                <w:lang w:val="gsw-FR"/>
              </w:rPr>
              <w:t>01 Grant nerambursabil</w:t>
            </w:r>
          </w:p>
        </w:tc>
        <w:tc>
          <w:tcPr>
            <w:tcW w:w="3118" w:type="dxa"/>
          </w:tcPr>
          <w:p w14:paraId="2AE4FA9A" w14:textId="77777777" w:rsidR="007A0436" w:rsidRPr="00785543" w:rsidRDefault="007A0436" w:rsidP="007933F1">
            <w:pPr>
              <w:tabs>
                <w:tab w:val="left" w:pos="400"/>
              </w:tabs>
              <w:rPr>
                <w:rFonts w:ascii="Times New Roman" w:hAnsi="Times New Roman" w:cs="Times New Roman"/>
                <w:sz w:val="18"/>
                <w:szCs w:val="18"/>
              </w:rPr>
            </w:pPr>
          </w:p>
        </w:tc>
        <w:tc>
          <w:tcPr>
            <w:tcW w:w="3119" w:type="dxa"/>
          </w:tcPr>
          <w:p w14:paraId="2D6E9D65" w14:textId="77777777" w:rsidR="007A0436" w:rsidRPr="00785543" w:rsidRDefault="007A0436" w:rsidP="007933F1">
            <w:pPr>
              <w:tabs>
                <w:tab w:val="left" w:pos="400"/>
              </w:tabs>
              <w:rPr>
                <w:rFonts w:ascii="Times New Roman" w:hAnsi="Times New Roman" w:cs="Times New Roman"/>
                <w:sz w:val="18"/>
                <w:szCs w:val="18"/>
              </w:rPr>
            </w:pPr>
          </w:p>
        </w:tc>
      </w:tr>
    </w:tbl>
    <w:p w14:paraId="1117AAE1" w14:textId="77777777" w:rsidR="009D460F" w:rsidRPr="00785543" w:rsidRDefault="009D460F" w:rsidP="007933F1">
      <w:pPr>
        <w:tabs>
          <w:tab w:val="left" w:pos="400"/>
        </w:tabs>
        <w:spacing w:after="0" w:line="240" w:lineRule="auto"/>
        <w:rPr>
          <w:rFonts w:ascii="Times New Roman" w:hAnsi="Times New Roman" w:cs="Times New Roman"/>
        </w:rPr>
      </w:pPr>
    </w:p>
    <w:p w14:paraId="54033575" w14:textId="77777777" w:rsidR="00284765"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67" w:name="_Toc446079487"/>
      <w:r w:rsidRPr="00785543">
        <w:rPr>
          <w:rFonts w:ascii="Times New Roman" w:hAnsi="Times New Roman" w:cs="Times New Roman"/>
          <w:color w:val="auto"/>
          <w:sz w:val="22"/>
          <w:szCs w:val="22"/>
        </w:rPr>
        <w:t>29</w:t>
      </w:r>
      <w:r w:rsidR="008D6AFD" w:rsidRPr="00785543">
        <w:rPr>
          <w:rFonts w:ascii="Times New Roman" w:hAnsi="Times New Roman" w:cs="Times New Roman"/>
          <w:color w:val="auto"/>
          <w:sz w:val="22"/>
          <w:szCs w:val="22"/>
        </w:rPr>
        <w:t>.</w:t>
      </w:r>
      <w:r w:rsidR="00284765" w:rsidRPr="00785543">
        <w:rPr>
          <w:rFonts w:ascii="Times New Roman" w:hAnsi="Times New Roman" w:cs="Times New Roman"/>
          <w:color w:val="auto"/>
          <w:sz w:val="22"/>
          <w:szCs w:val="22"/>
        </w:rPr>
        <w:t xml:space="preserve"> Buget – Tip teritoriu</w:t>
      </w:r>
      <w:bookmarkEnd w:id="767"/>
    </w:p>
    <w:p w14:paraId="1A269A6E" w14:textId="77777777" w:rsidR="00284765" w:rsidRPr="00785543" w:rsidRDefault="00284765"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785543" w14:paraId="295CB39C" w14:textId="77777777" w:rsidTr="00010F76">
        <w:tc>
          <w:tcPr>
            <w:tcW w:w="534" w:type="dxa"/>
            <w:shd w:val="clear" w:color="auto" w:fill="EEECE1" w:themeFill="background2"/>
          </w:tcPr>
          <w:p w14:paraId="55FF2808"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Cod</w:t>
            </w:r>
          </w:p>
        </w:tc>
        <w:tc>
          <w:tcPr>
            <w:tcW w:w="2835" w:type="dxa"/>
            <w:shd w:val="clear" w:color="auto" w:fill="EEECE1" w:themeFill="background2"/>
          </w:tcPr>
          <w:p w14:paraId="38AF8BFB"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Tip teritoriu</w:t>
            </w:r>
          </w:p>
        </w:tc>
        <w:tc>
          <w:tcPr>
            <w:tcW w:w="3118" w:type="dxa"/>
            <w:shd w:val="clear" w:color="auto" w:fill="EEECE1" w:themeFill="background2"/>
          </w:tcPr>
          <w:p w14:paraId="4199E431"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Buget eligibil</w:t>
            </w:r>
          </w:p>
        </w:tc>
        <w:tc>
          <w:tcPr>
            <w:tcW w:w="2977" w:type="dxa"/>
            <w:shd w:val="clear" w:color="auto" w:fill="EEECE1" w:themeFill="background2"/>
          </w:tcPr>
          <w:p w14:paraId="47D3F4A2"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 din totalul bugetului eligibil</w:t>
            </w:r>
          </w:p>
        </w:tc>
      </w:tr>
      <w:tr w:rsidR="007A0436" w:rsidRPr="00785543" w14:paraId="6EEA7232" w14:textId="77777777" w:rsidTr="00010F76">
        <w:tc>
          <w:tcPr>
            <w:tcW w:w="534" w:type="dxa"/>
          </w:tcPr>
          <w:p w14:paraId="64632975" w14:textId="77777777" w:rsidR="007A0436" w:rsidRPr="00785543" w:rsidRDefault="007A0436" w:rsidP="007933F1">
            <w:pPr>
              <w:tabs>
                <w:tab w:val="left" w:pos="400"/>
              </w:tabs>
              <w:rPr>
                <w:rFonts w:ascii="Times New Roman" w:hAnsi="Times New Roman" w:cs="Times New Roman"/>
                <w:i/>
                <w:color w:val="FF0000"/>
                <w:sz w:val="18"/>
                <w:szCs w:val="18"/>
              </w:rPr>
            </w:pPr>
          </w:p>
        </w:tc>
        <w:tc>
          <w:tcPr>
            <w:tcW w:w="2835" w:type="dxa"/>
          </w:tcPr>
          <w:p w14:paraId="4B3A59C6" w14:textId="77777777" w:rsidR="007A0436" w:rsidRPr="00785543" w:rsidRDefault="007A0436" w:rsidP="007933F1">
            <w:pPr>
              <w:tabs>
                <w:tab w:val="left" w:pos="400"/>
              </w:tabs>
              <w:rPr>
                <w:rFonts w:ascii="Times New Roman" w:hAnsi="Times New Roman" w:cs="Times New Roman"/>
                <w:sz w:val="18"/>
                <w:szCs w:val="18"/>
              </w:rPr>
            </w:pPr>
            <w:r w:rsidRPr="00785543">
              <w:rPr>
                <w:rFonts w:ascii="Times New Roman" w:hAnsi="Times New Roman" w:cs="Times New Roman"/>
                <w:i/>
                <w:color w:val="FF0000"/>
                <w:sz w:val="18"/>
                <w:szCs w:val="18"/>
              </w:rPr>
              <w:t>Se selectează din nomenclator 07 Nu se aplică</w:t>
            </w:r>
          </w:p>
        </w:tc>
        <w:tc>
          <w:tcPr>
            <w:tcW w:w="3118" w:type="dxa"/>
          </w:tcPr>
          <w:p w14:paraId="1892ECD4" w14:textId="77777777" w:rsidR="007A0436" w:rsidRPr="00785543" w:rsidRDefault="007A0436" w:rsidP="007933F1">
            <w:pPr>
              <w:tabs>
                <w:tab w:val="left" w:pos="400"/>
              </w:tabs>
              <w:rPr>
                <w:rFonts w:ascii="Times New Roman" w:hAnsi="Times New Roman" w:cs="Times New Roman"/>
                <w:sz w:val="18"/>
                <w:szCs w:val="18"/>
              </w:rPr>
            </w:pPr>
          </w:p>
        </w:tc>
        <w:tc>
          <w:tcPr>
            <w:tcW w:w="2977" w:type="dxa"/>
          </w:tcPr>
          <w:p w14:paraId="57944A12" w14:textId="77777777" w:rsidR="007A0436" w:rsidRPr="00785543" w:rsidRDefault="007A0436" w:rsidP="007933F1">
            <w:pPr>
              <w:tabs>
                <w:tab w:val="left" w:pos="400"/>
              </w:tabs>
              <w:rPr>
                <w:rFonts w:ascii="Times New Roman" w:hAnsi="Times New Roman" w:cs="Times New Roman"/>
                <w:sz w:val="18"/>
                <w:szCs w:val="18"/>
              </w:rPr>
            </w:pPr>
          </w:p>
        </w:tc>
      </w:tr>
    </w:tbl>
    <w:p w14:paraId="332BEA51" w14:textId="77777777" w:rsidR="009D460F" w:rsidRPr="00785543" w:rsidRDefault="009D460F" w:rsidP="007933F1">
      <w:pPr>
        <w:tabs>
          <w:tab w:val="left" w:pos="400"/>
        </w:tabs>
        <w:spacing w:after="0" w:line="240" w:lineRule="auto"/>
        <w:rPr>
          <w:rFonts w:ascii="Times New Roman" w:hAnsi="Times New Roman" w:cs="Times New Roman"/>
        </w:rPr>
      </w:pPr>
    </w:p>
    <w:p w14:paraId="36C8EC89" w14:textId="77777777" w:rsidR="00093405"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68" w:name="_Toc446079488"/>
      <w:r w:rsidRPr="00785543">
        <w:rPr>
          <w:rFonts w:ascii="Times New Roman" w:hAnsi="Times New Roman" w:cs="Times New Roman"/>
          <w:color w:val="auto"/>
          <w:sz w:val="22"/>
          <w:szCs w:val="22"/>
        </w:rPr>
        <w:lastRenderedPageBreak/>
        <w:t>30</w:t>
      </w:r>
      <w:r w:rsidR="008D6AFD" w:rsidRPr="00785543">
        <w:rPr>
          <w:rFonts w:ascii="Times New Roman" w:hAnsi="Times New Roman" w:cs="Times New Roman"/>
          <w:color w:val="auto"/>
          <w:sz w:val="22"/>
          <w:szCs w:val="22"/>
        </w:rPr>
        <w:t>.</w:t>
      </w:r>
      <w:r w:rsidR="00093405" w:rsidRPr="00785543">
        <w:rPr>
          <w:rFonts w:ascii="Times New Roman" w:hAnsi="Times New Roman" w:cs="Times New Roman"/>
          <w:color w:val="auto"/>
          <w:sz w:val="22"/>
          <w:szCs w:val="22"/>
        </w:rPr>
        <w:t xml:space="preserve"> Buget – Activitate economica</w:t>
      </w:r>
      <w:bookmarkEnd w:id="768"/>
    </w:p>
    <w:p w14:paraId="552705B5" w14:textId="77777777" w:rsidR="00093405" w:rsidRPr="00785543" w:rsidRDefault="00093405" w:rsidP="007933F1">
      <w:pPr>
        <w:tabs>
          <w:tab w:val="left" w:pos="400"/>
        </w:tabs>
        <w:spacing w:after="0" w:line="240" w:lineRule="auto"/>
        <w:rPr>
          <w:rFonts w:ascii="Times New Roman" w:hAnsi="Times New Roman" w:cs="Times New Roman"/>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7A0436" w:rsidRPr="00785543" w14:paraId="70EB8F45" w14:textId="77777777" w:rsidTr="00010F76">
        <w:tc>
          <w:tcPr>
            <w:tcW w:w="568" w:type="dxa"/>
            <w:shd w:val="clear" w:color="auto" w:fill="EEECE1" w:themeFill="background2"/>
          </w:tcPr>
          <w:p w14:paraId="5512C499"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Cod</w:t>
            </w:r>
          </w:p>
        </w:tc>
        <w:tc>
          <w:tcPr>
            <w:tcW w:w="2835" w:type="dxa"/>
            <w:shd w:val="clear" w:color="auto" w:fill="EEECE1" w:themeFill="background2"/>
          </w:tcPr>
          <w:p w14:paraId="4C0D053C"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Activitate economica</w:t>
            </w:r>
          </w:p>
        </w:tc>
        <w:tc>
          <w:tcPr>
            <w:tcW w:w="3118" w:type="dxa"/>
            <w:shd w:val="clear" w:color="auto" w:fill="EEECE1" w:themeFill="background2"/>
          </w:tcPr>
          <w:p w14:paraId="2A8EBEF7"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Buget eligibil</w:t>
            </w:r>
          </w:p>
        </w:tc>
        <w:tc>
          <w:tcPr>
            <w:tcW w:w="2977" w:type="dxa"/>
            <w:shd w:val="clear" w:color="auto" w:fill="EEECE1" w:themeFill="background2"/>
          </w:tcPr>
          <w:p w14:paraId="4140E059"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 din totalul bugetului eligibil</w:t>
            </w:r>
          </w:p>
        </w:tc>
      </w:tr>
      <w:tr w:rsidR="007A0436" w:rsidRPr="00785543" w14:paraId="31063B45" w14:textId="77777777" w:rsidTr="00010F76">
        <w:tc>
          <w:tcPr>
            <w:tcW w:w="568" w:type="dxa"/>
          </w:tcPr>
          <w:p w14:paraId="17E43B36" w14:textId="77777777" w:rsidR="007A0436" w:rsidRPr="00785543" w:rsidRDefault="007A0436" w:rsidP="007933F1">
            <w:pPr>
              <w:tabs>
                <w:tab w:val="left" w:pos="400"/>
              </w:tabs>
              <w:rPr>
                <w:rFonts w:ascii="Times New Roman" w:hAnsi="Times New Roman" w:cs="Times New Roman"/>
                <w:i/>
                <w:color w:val="FF0000"/>
                <w:sz w:val="18"/>
                <w:szCs w:val="18"/>
              </w:rPr>
            </w:pPr>
          </w:p>
        </w:tc>
        <w:tc>
          <w:tcPr>
            <w:tcW w:w="2835" w:type="dxa"/>
          </w:tcPr>
          <w:p w14:paraId="29C044E2" w14:textId="77777777" w:rsidR="007A0436" w:rsidRPr="00785543" w:rsidRDefault="007A0436" w:rsidP="007933F1">
            <w:pPr>
              <w:tabs>
                <w:tab w:val="left" w:pos="400"/>
              </w:tabs>
              <w:rPr>
                <w:rFonts w:ascii="Times New Roman" w:hAnsi="Times New Roman" w:cs="Times New Roman"/>
                <w:sz w:val="18"/>
                <w:szCs w:val="18"/>
              </w:rPr>
            </w:pPr>
            <w:r w:rsidRPr="00785543">
              <w:rPr>
                <w:rFonts w:ascii="Times New Roman" w:hAnsi="Times New Roman" w:cs="Times New Roman"/>
                <w:i/>
                <w:color w:val="FF0000"/>
                <w:sz w:val="18"/>
                <w:szCs w:val="18"/>
              </w:rPr>
              <w:t xml:space="preserve">Se selectează din nomenclator </w:t>
            </w:r>
            <w:r w:rsidRPr="00785543">
              <w:rPr>
                <w:rFonts w:ascii="Times New Roman" w:hAnsi="Times New Roman" w:cs="Times New Roman"/>
                <w:i/>
                <w:color w:val="FF0000"/>
                <w:sz w:val="18"/>
                <w:szCs w:val="18"/>
                <w:lang w:val="gsw-FR"/>
              </w:rPr>
              <w:t>Distribuția apei, canalizare, activități de gestionare a deșeurilor și de depoluare</w:t>
            </w:r>
          </w:p>
        </w:tc>
        <w:tc>
          <w:tcPr>
            <w:tcW w:w="3118" w:type="dxa"/>
          </w:tcPr>
          <w:p w14:paraId="501F69C4" w14:textId="77777777" w:rsidR="007A0436" w:rsidRPr="00785543" w:rsidRDefault="007A0436" w:rsidP="007933F1">
            <w:pPr>
              <w:tabs>
                <w:tab w:val="left" w:pos="400"/>
              </w:tabs>
              <w:rPr>
                <w:rFonts w:ascii="Times New Roman" w:hAnsi="Times New Roman" w:cs="Times New Roman"/>
                <w:sz w:val="18"/>
                <w:szCs w:val="18"/>
              </w:rPr>
            </w:pPr>
          </w:p>
        </w:tc>
        <w:tc>
          <w:tcPr>
            <w:tcW w:w="2977" w:type="dxa"/>
          </w:tcPr>
          <w:p w14:paraId="602971F9" w14:textId="77777777" w:rsidR="007A0436" w:rsidRPr="00785543" w:rsidRDefault="007A0436" w:rsidP="007933F1">
            <w:pPr>
              <w:tabs>
                <w:tab w:val="left" w:pos="400"/>
              </w:tabs>
              <w:rPr>
                <w:rFonts w:ascii="Times New Roman" w:hAnsi="Times New Roman" w:cs="Times New Roman"/>
                <w:sz w:val="18"/>
                <w:szCs w:val="18"/>
              </w:rPr>
            </w:pPr>
          </w:p>
        </w:tc>
      </w:tr>
    </w:tbl>
    <w:p w14:paraId="571C896D" w14:textId="77777777" w:rsidR="00093405" w:rsidRPr="00785543" w:rsidRDefault="00093405" w:rsidP="007933F1">
      <w:pPr>
        <w:tabs>
          <w:tab w:val="left" w:pos="400"/>
        </w:tabs>
        <w:spacing w:after="0" w:line="240" w:lineRule="auto"/>
        <w:rPr>
          <w:rFonts w:ascii="Times New Roman" w:hAnsi="Times New Roman" w:cs="Times New Roman"/>
        </w:rPr>
      </w:pPr>
    </w:p>
    <w:p w14:paraId="7CD0FFBF" w14:textId="77777777" w:rsidR="007028EE"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69" w:name="_Toc446079489"/>
      <w:r w:rsidRPr="00785543">
        <w:rPr>
          <w:rFonts w:ascii="Times New Roman" w:hAnsi="Times New Roman" w:cs="Times New Roman"/>
          <w:color w:val="auto"/>
          <w:sz w:val="22"/>
          <w:szCs w:val="22"/>
        </w:rPr>
        <w:t>31</w:t>
      </w:r>
      <w:r w:rsidR="008D6AFD" w:rsidRPr="00785543">
        <w:rPr>
          <w:rFonts w:ascii="Times New Roman" w:hAnsi="Times New Roman" w:cs="Times New Roman"/>
          <w:color w:val="auto"/>
          <w:sz w:val="22"/>
          <w:szCs w:val="22"/>
        </w:rPr>
        <w:t>.</w:t>
      </w:r>
      <w:r w:rsidR="007028EE" w:rsidRPr="00785543">
        <w:rPr>
          <w:rFonts w:ascii="Times New Roman" w:hAnsi="Times New Roman" w:cs="Times New Roman"/>
          <w:color w:val="auto"/>
          <w:sz w:val="22"/>
          <w:szCs w:val="22"/>
        </w:rPr>
        <w:t xml:space="preserve"> Buget – Obiectiv tematic</w:t>
      </w:r>
      <w:bookmarkEnd w:id="769"/>
    </w:p>
    <w:p w14:paraId="78F04AD4" w14:textId="77777777" w:rsidR="007028EE" w:rsidRPr="00785543" w:rsidRDefault="007028EE"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785543" w14:paraId="04306615" w14:textId="77777777" w:rsidTr="00010F76">
        <w:tc>
          <w:tcPr>
            <w:tcW w:w="534" w:type="dxa"/>
            <w:shd w:val="clear" w:color="auto" w:fill="EEECE1" w:themeFill="background2"/>
          </w:tcPr>
          <w:p w14:paraId="35739E61"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Cod</w:t>
            </w:r>
          </w:p>
        </w:tc>
        <w:tc>
          <w:tcPr>
            <w:tcW w:w="2835" w:type="dxa"/>
            <w:shd w:val="clear" w:color="auto" w:fill="EEECE1" w:themeFill="background2"/>
          </w:tcPr>
          <w:p w14:paraId="2F8FB05A"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Tip obiectiv tematic</w:t>
            </w:r>
          </w:p>
        </w:tc>
        <w:tc>
          <w:tcPr>
            <w:tcW w:w="3118" w:type="dxa"/>
            <w:shd w:val="clear" w:color="auto" w:fill="EEECE1" w:themeFill="background2"/>
          </w:tcPr>
          <w:p w14:paraId="366D409E"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Buget eligibil</w:t>
            </w:r>
          </w:p>
        </w:tc>
        <w:tc>
          <w:tcPr>
            <w:tcW w:w="2977" w:type="dxa"/>
            <w:shd w:val="clear" w:color="auto" w:fill="EEECE1" w:themeFill="background2"/>
          </w:tcPr>
          <w:p w14:paraId="1854B1A9"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 din totalul bugetului  eligibil</w:t>
            </w:r>
          </w:p>
        </w:tc>
      </w:tr>
      <w:tr w:rsidR="007A0436" w:rsidRPr="00785543" w14:paraId="1554E0B9" w14:textId="77777777" w:rsidTr="00010F76">
        <w:tc>
          <w:tcPr>
            <w:tcW w:w="534" w:type="dxa"/>
          </w:tcPr>
          <w:p w14:paraId="4FC8E442" w14:textId="77777777" w:rsidR="007A0436" w:rsidRPr="00785543" w:rsidRDefault="007A0436" w:rsidP="007933F1">
            <w:pPr>
              <w:tabs>
                <w:tab w:val="left" w:pos="400"/>
              </w:tabs>
              <w:rPr>
                <w:rFonts w:ascii="Times New Roman" w:hAnsi="Times New Roman" w:cs="Times New Roman"/>
                <w:i/>
                <w:color w:val="FF0000"/>
                <w:sz w:val="18"/>
                <w:szCs w:val="18"/>
              </w:rPr>
            </w:pPr>
          </w:p>
        </w:tc>
        <w:tc>
          <w:tcPr>
            <w:tcW w:w="2835" w:type="dxa"/>
          </w:tcPr>
          <w:p w14:paraId="68E98D65" w14:textId="77777777" w:rsidR="007A0436" w:rsidRPr="00785543" w:rsidRDefault="007A0436" w:rsidP="007933F1">
            <w:pPr>
              <w:tabs>
                <w:tab w:val="left" w:pos="400"/>
              </w:tabs>
              <w:rPr>
                <w:rFonts w:ascii="Times New Roman" w:hAnsi="Times New Roman" w:cs="Times New Roman"/>
                <w:sz w:val="18"/>
                <w:szCs w:val="18"/>
              </w:rPr>
            </w:pPr>
            <w:r w:rsidRPr="00785543">
              <w:rPr>
                <w:rFonts w:ascii="Times New Roman" w:hAnsi="Times New Roman" w:cs="Times New Roman"/>
                <w:i/>
                <w:color w:val="FF0000"/>
                <w:sz w:val="18"/>
                <w:szCs w:val="18"/>
              </w:rPr>
              <w:t xml:space="preserve">Se selectează din nomenclator </w:t>
            </w:r>
            <w:r w:rsidRPr="00785543">
              <w:rPr>
                <w:rFonts w:ascii="Times New Roman" w:hAnsi="Times New Roman" w:cs="Times New Roman"/>
                <w:i/>
                <w:color w:val="FF0000"/>
                <w:sz w:val="18"/>
                <w:szCs w:val="18"/>
                <w:lang w:val="gsw-FR"/>
              </w:rPr>
              <w:t>Conservarea  și  protecția  mediului  și  promovarea  utilizării  eficiente  a  resurselor</w:t>
            </w:r>
          </w:p>
        </w:tc>
        <w:tc>
          <w:tcPr>
            <w:tcW w:w="3118" w:type="dxa"/>
          </w:tcPr>
          <w:p w14:paraId="62E2383A" w14:textId="77777777" w:rsidR="007A0436" w:rsidRPr="00785543" w:rsidRDefault="007A0436" w:rsidP="007933F1">
            <w:pPr>
              <w:tabs>
                <w:tab w:val="left" w:pos="400"/>
              </w:tabs>
              <w:rPr>
                <w:rFonts w:ascii="Times New Roman" w:hAnsi="Times New Roman" w:cs="Times New Roman"/>
                <w:sz w:val="18"/>
                <w:szCs w:val="18"/>
              </w:rPr>
            </w:pPr>
          </w:p>
        </w:tc>
        <w:tc>
          <w:tcPr>
            <w:tcW w:w="2977" w:type="dxa"/>
          </w:tcPr>
          <w:p w14:paraId="1B93EF6D" w14:textId="77777777" w:rsidR="007A0436" w:rsidRPr="00785543" w:rsidRDefault="007A0436" w:rsidP="007933F1">
            <w:pPr>
              <w:tabs>
                <w:tab w:val="left" w:pos="400"/>
              </w:tabs>
              <w:rPr>
                <w:rFonts w:ascii="Times New Roman" w:hAnsi="Times New Roman" w:cs="Times New Roman"/>
                <w:sz w:val="18"/>
                <w:szCs w:val="18"/>
              </w:rPr>
            </w:pPr>
          </w:p>
        </w:tc>
      </w:tr>
    </w:tbl>
    <w:p w14:paraId="743DCE8E" w14:textId="77777777" w:rsidR="007028EE" w:rsidRPr="00785543" w:rsidRDefault="007028EE" w:rsidP="007933F1">
      <w:pPr>
        <w:tabs>
          <w:tab w:val="left" w:pos="400"/>
        </w:tabs>
        <w:spacing w:after="0" w:line="240" w:lineRule="auto"/>
        <w:rPr>
          <w:rFonts w:ascii="Times New Roman" w:hAnsi="Times New Roman" w:cs="Times New Roman"/>
        </w:rPr>
      </w:pPr>
    </w:p>
    <w:p w14:paraId="022A0404" w14:textId="77777777" w:rsidR="00F9504A"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70" w:name="_Toc446079490"/>
      <w:r w:rsidRPr="00785543">
        <w:rPr>
          <w:rFonts w:ascii="Times New Roman" w:hAnsi="Times New Roman" w:cs="Times New Roman"/>
          <w:color w:val="auto"/>
          <w:sz w:val="22"/>
          <w:szCs w:val="22"/>
        </w:rPr>
        <w:t>32</w:t>
      </w:r>
      <w:r w:rsidR="008D6AFD" w:rsidRPr="00785543">
        <w:rPr>
          <w:rFonts w:ascii="Times New Roman" w:hAnsi="Times New Roman" w:cs="Times New Roman"/>
          <w:color w:val="auto"/>
          <w:sz w:val="22"/>
          <w:szCs w:val="22"/>
        </w:rPr>
        <w:t>.</w:t>
      </w:r>
      <w:r w:rsidR="00F9504A" w:rsidRPr="00785543">
        <w:rPr>
          <w:rFonts w:ascii="Times New Roman" w:hAnsi="Times New Roman" w:cs="Times New Roman"/>
          <w:color w:val="auto"/>
          <w:sz w:val="22"/>
          <w:szCs w:val="22"/>
        </w:rPr>
        <w:t xml:space="preserve"> Buget – Mecanism </w:t>
      </w:r>
      <w:r w:rsidR="007139EC" w:rsidRPr="00785543">
        <w:rPr>
          <w:rFonts w:ascii="Times New Roman" w:hAnsi="Times New Roman" w:cs="Times New Roman"/>
          <w:color w:val="auto"/>
          <w:sz w:val="22"/>
          <w:szCs w:val="22"/>
        </w:rPr>
        <w:t>aplic. terit</w:t>
      </w:r>
      <w:bookmarkEnd w:id="770"/>
    </w:p>
    <w:p w14:paraId="20E8CC9F" w14:textId="77777777" w:rsidR="00F9504A" w:rsidRPr="00785543" w:rsidRDefault="00F9504A"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139EC" w:rsidRPr="00785543" w14:paraId="651E4CFE" w14:textId="77777777" w:rsidTr="00010F76">
        <w:tc>
          <w:tcPr>
            <w:tcW w:w="534" w:type="dxa"/>
            <w:shd w:val="clear" w:color="auto" w:fill="EEECE1" w:themeFill="background2"/>
          </w:tcPr>
          <w:p w14:paraId="1DFEA7F6" w14:textId="77777777" w:rsidR="007139EC" w:rsidRPr="00785543" w:rsidRDefault="007139EC"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Cod</w:t>
            </w:r>
          </w:p>
        </w:tc>
        <w:tc>
          <w:tcPr>
            <w:tcW w:w="2835" w:type="dxa"/>
            <w:shd w:val="clear" w:color="auto" w:fill="EEECE1" w:themeFill="background2"/>
          </w:tcPr>
          <w:p w14:paraId="4D7E5BB0" w14:textId="77777777" w:rsidR="007139EC" w:rsidRPr="00785543" w:rsidRDefault="007139EC"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Tip mecanism de aplicare teritorială</w:t>
            </w:r>
          </w:p>
        </w:tc>
        <w:tc>
          <w:tcPr>
            <w:tcW w:w="3118" w:type="dxa"/>
            <w:shd w:val="clear" w:color="auto" w:fill="EEECE1" w:themeFill="background2"/>
          </w:tcPr>
          <w:p w14:paraId="0390482E" w14:textId="77777777" w:rsidR="007139EC" w:rsidRPr="00785543" w:rsidRDefault="007139EC"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Buget eligibil</w:t>
            </w:r>
          </w:p>
        </w:tc>
        <w:tc>
          <w:tcPr>
            <w:tcW w:w="2977" w:type="dxa"/>
            <w:shd w:val="clear" w:color="auto" w:fill="EEECE1" w:themeFill="background2"/>
          </w:tcPr>
          <w:p w14:paraId="512DCD00" w14:textId="77777777" w:rsidR="007139EC" w:rsidRPr="00785543" w:rsidRDefault="007139EC"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 din totalul bugetului  eligibil</w:t>
            </w:r>
          </w:p>
        </w:tc>
      </w:tr>
      <w:tr w:rsidR="007139EC" w:rsidRPr="00785543" w14:paraId="0C784333" w14:textId="77777777" w:rsidTr="00010F76">
        <w:tc>
          <w:tcPr>
            <w:tcW w:w="534" w:type="dxa"/>
          </w:tcPr>
          <w:p w14:paraId="567C9DDD" w14:textId="77777777" w:rsidR="007139EC" w:rsidRPr="00785543" w:rsidRDefault="007139EC" w:rsidP="007933F1">
            <w:pPr>
              <w:tabs>
                <w:tab w:val="left" w:pos="400"/>
              </w:tabs>
              <w:rPr>
                <w:rFonts w:ascii="Times New Roman" w:hAnsi="Times New Roman" w:cs="Times New Roman"/>
                <w:i/>
                <w:color w:val="FF0000"/>
                <w:sz w:val="18"/>
                <w:szCs w:val="18"/>
              </w:rPr>
            </w:pPr>
          </w:p>
        </w:tc>
        <w:tc>
          <w:tcPr>
            <w:tcW w:w="2835" w:type="dxa"/>
          </w:tcPr>
          <w:p w14:paraId="05C10F37" w14:textId="77777777" w:rsidR="007139EC" w:rsidRPr="00785543" w:rsidRDefault="007139EC" w:rsidP="007933F1">
            <w:pPr>
              <w:rPr>
                <w:rFonts w:ascii="Times New Roman" w:hAnsi="Times New Roman" w:cs="Times New Roman"/>
                <w:i/>
                <w:color w:val="FF0000"/>
                <w:sz w:val="18"/>
                <w:szCs w:val="18"/>
                <w:lang w:val="gsw-FR"/>
              </w:rPr>
            </w:pPr>
            <w:r w:rsidRPr="00785543">
              <w:rPr>
                <w:rFonts w:ascii="Times New Roman" w:hAnsi="Times New Roman" w:cs="Times New Roman"/>
                <w:i/>
                <w:color w:val="FF0000"/>
                <w:sz w:val="18"/>
                <w:szCs w:val="18"/>
              </w:rPr>
              <w:t xml:space="preserve">Se selectează din nomenclator </w:t>
            </w:r>
            <w:r w:rsidRPr="00785543">
              <w:rPr>
                <w:rFonts w:ascii="Times New Roman" w:hAnsi="Times New Roman" w:cs="Times New Roman"/>
                <w:i/>
                <w:color w:val="FF0000"/>
                <w:sz w:val="18"/>
                <w:szCs w:val="18"/>
                <w:lang w:val="gsw-FR"/>
              </w:rPr>
              <w:t>03 Investiții  teritoriale  integrate  -  altele (De completat pentru proiectele de tip ITI - valoarea eligibilă a UE)</w:t>
            </w:r>
          </w:p>
          <w:p w14:paraId="5A7161FB" w14:textId="77777777" w:rsidR="007139EC" w:rsidRPr="00785543" w:rsidRDefault="007139EC" w:rsidP="007933F1">
            <w:pPr>
              <w:tabs>
                <w:tab w:val="left" w:pos="400"/>
              </w:tabs>
              <w:rPr>
                <w:rFonts w:ascii="Times New Roman" w:hAnsi="Times New Roman" w:cs="Times New Roman"/>
                <w:sz w:val="18"/>
                <w:szCs w:val="18"/>
              </w:rPr>
            </w:pPr>
            <w:r w:rsidRPr="00785543">
              <w:rPr>
                <w:rFonts w:ascii="Times New Roman" w:hAnsi="Times New Roman" w:cs="Times New Roman"/>
                <w:i/>
                <w:color w:val="FF0000"/>
                <w:sz w:val="18"/>
                <w:szCs w:val="18"/>
                <w:lang w:val="gsw-FR"/>
              </w:rPr>
              <w:t>07 Nu  se  aplică (De completat pentru proiectele care nu sunt situate în ITI - valoarea eligibilă a UE)</w:t>
            </w:r>
          </w:p>
        </w:tc>
        <w:tc>
          <w:tcPr>
            <w:tcW w:w="3118" w:type="dxa"/>
          </w:tcPr>
          <w:p w14:paraId="4AC8D271" w14:textId="77777777" w:rsidR="007139EC" w:rsidRPr="00785543" w:rsidRDefault="007139EC" w:rsidP="007933F1">
            <w:pPr>
              <w:tabs>
                <w:tab w:val="left" w:pos="400"/>
              </w:tabs>
              <w:rPr>
                <w:rFonts w:ascii="Times New Roman" w:hAnsi="Times New Roman" w:cs="Times New Roman"/>
                <w:sz w:val="18"/>
                <w:szCs w:val="18"/>
              </w:rPr>
            </w:pPr>
          </w:p>
        </w:tc>
        <w:tc>
          <w:tcPr>
            <w:tcW w:w="2977" w:type="dxa"/>
          </w:tcPr>
          <w:p w14:paraId="153E2759" w14:textId="77777777" w:rsidR="007139EC" w:rsidRPr="00785543" w:rsidRDefault="007139EC" w:rsidP="007933F1">
            <w:pPr>
              <w:tabs>
                <w:tab w:val="left" w:pos="400"/>
              </w:tabs>
              <w:rPr>
                <w:rFonts w:ascii="Times New Roman" w:hAnsi="Times New Roman" w:cs="Times New Roman"/>
                <w:sz w:val="18"/>
                <w:szCs w:val="18"/>
              </w:rPr>
            </w:pPr>
          </w:p>
        </w:tc>
      </w:tr>
    </w:tbl>
    <w:p w14:paraId="7CB6A20A" w14:textId="77777777" w:rsidR="007139EC" w:rsidRPr="00785543" w:rsidRDefault="007139EC" w:rsidP="007933F1">
      <w:pPr>
        <w:tabs>
          <w:tab w:val="left" w:pos="400"/>
        </w:tabs>
        <w:spacing w:after="0" w:line="240" w:lineRule="auto"/>
        <w:rPr>
          <w:rFonts w:ascii="Times New Roman" w:hAnsi="Times New Roman" w:cs="Times New Roman"/>
        </w:rPr>
      </w:pPr>
    </w:p>
    <w:p w14:paraId="0573416A" w14:textId="77777777" w:rsidR="007139EC" w:rsidRPr="00785543" w:rsidRDefault="007139EC" w:rsidP="007933F1">
      <w:pPr>
        <w:tabs>
          <w:tab w:val="left" w:pos="400"/>
        </w:tabs>
        <w:spacing w:after="0" w:line="240" w:lineRule="auto"/>
        <w:rPr>
          <w:rFonts w:ascii="Times New Roman" w:hAnsi="Times New Roman" w:cs="Times New Roman"/>
        </w:rPr>
      </w:pPr>
    </w:p>
    <w:p w14:paraId="31A122A6" w14:textId="77777777" w:rsidR="00ED31C2" w:rsidRPr="00785543" w:rsidRDefault="00AB254C" w:rsidP="007933F1">
      <w:pPr>
        <w:spacing w:line="240" w:lineRule="auto"/>
        <w:rPr>
          <w:rFonts w:ascii="Times New Roman" w:hAnsi="Times New Roman" w:cs="Times New Roman"/>
          <w:i/>
          <w:color w:val="FF0000"/>
          <w:u w:val="single"/>
          <w:lang w:val="gsw-FR"/>
        </w:rPr>
      </w:pPr>
      <w:r w:rsidRPr="00785543">
        <w:rPr>
          <w:rFonts w:ascii="Times New Roman" w:hAnsi="Times New Roman" w:cs="Times New Roman"/>
          <w:i/>
          <w:color w:val="FF0000"/>
          <w:u w:val="single"/>
          <w:lang w:val="gsw-FR"/>
        </w:rPr>
        <w:t xml:space="preserve">Bugetul va fi completat în lei. Valoarea maximă acceptată pentru asistența tehnică </w:t>
      </w:r>
      <w:r w:rsidR="00E50C79" w:rsidRPr="00785543">
        <w:rPr>
          <w:rFonts w:ascii="Times New Roman" w:hAnsi="Times New Roman" w:cs="Times New Roman"/>
          <w:i/>
          <w:color w:val="FF0000"/>
          <w:u w:val="single"/>
          <w:lang w:val="gsw-FR"/>
        </w:rPr>
        <w:t xml:space="preserve">(inclusiv activitatea legea 10/1995) </w:t>
      </w:r>
      <w:r w:rsidRPr="00785543">
        <w:rPr>
          <w:rFonts w:ascii="Times New Roman" w:hAnsi="Times New Roman" w:cs="Times New Roman"/>
          <w:i/>
          <w:color w:val="FF0000"/>
          <w:u w:val="single"/>
          <w:lang w:val="gsw-FR"/>
        </w:rPr>
        <w:t>va fi echivalentul în lei a 5% din costul investițiilor directe. Aceasta va fi calculată la cursul mediu BNR din luna anterioară depunerii CF.</w:t>
      </w:r>
    </w:p>
    <w:p w14:paraId="0DBB1B6A" w14:textId="77777777" w:rsidR="004D4832" w:rsidRPr="00785543" w:rsidRDefault="004D4832" w:rsidP="007933F1">
      <w:pPr>
        <w:spacing w:line="240" w:lineRule="auto"/>
        <w:rPr>
          <w:rFonts w:ascii="Times New Roman" w:hAnsi="Times New Roman" w:cs="Times New Roman"/>
          <w:i/>
          <w:color w:val="FF0000"/>
          <w:u w:val="single"/>
          <w:lang w:val="gsw-FR"/>
        </w:rPr>
      </w:pPr>
    </w:p>
    <w:p w14:paraId="5E177491" w14:textId="77777777" w:rsidR="004D4832" w:rsidRPr="00785543" w:rsidRDefault="004D4832" w:rsidP="004D4832"/>
    <w:p w14:paraId="44DFCE52" w14:textId="77777777" w:rsidR="004D4832" w:rsidRPr="00785543" w:rsidRDefault="004D4832" w:rsidP="004D4832"/>
    <w:p w14:paraId="58FAEBFD" w14:textId="77777777" w:rsidR="004D4832" w:rsidRPr="00785543" w:rsidRDefault="004D4832" w:rsidP="004D4832"/>
    <w:p w14:paraId="2D3C3EB3" w14:textId="77777777" w:rsidR="004D4832" w:rsidRPr="00785543" w:rsidRDefault="004D4832" w:rsidP="004D4832">
      <w:pPr>
        <w:rPr>
          <w:rFonts w:ascii="Times New Roman" w:hAnsi="Times New Roman" w:cs="Times New Roman"/>
          <w:b/>
          <w:sz w:val="24"/>
          <w:szCs w:val="24"/>
        </w:rPr>
      </w:pPr>
      <w:r w:rsidRPr="00785543">
        <w:rPr>
          <w:rFonts w:ascii="Times New Roman" w:hAnsi="Times New Roman" w:cs="Times New Roman"/>
          <w:b/>
          <w:sz w:val="24"/>
          <w:szCs w:val="24"/>
        </w:rPr>
        <w:t>Anexe la Cererea de Finanțare</w:t>
      </w:r>
    </w:p>
    <w:p w14:paraId="7B3E212E" w14:textId="0AE9D3C1" w:rsidR="004D4832" w:rsidRPr="00785543" w:rsidRDefault="00656181" w:rsidP="004111A3">
      <w:pPr>
        <w:spacing w:before="120" w:after="0" w:line="240" w:lineRule="auto"/>
        <w:jc w:val="both"/>
        <w:rPr>
          <w:rFonts w:ascii="Times New Roman" w:hAnsi="Times New Roman" w:cs="Times New Roman"/>
          <w:sz w:val="24"/>
          <w:szCs w:val="24"/>
        </w:rPr>
      </w:pPr>
      <w:r w:rsidRPr="00785543">
        <w:rPr>
          <w:rFonts w:ascii="Times New Roman" w:hAnsi="Times New Roman" w:cs="Times New Roman"/>
          <w:sz w:val="24"/>
          <w:szCs w:val="24"/>
        </w:rPr>
        <w:t>Lista de investiț</w:t>
      </w:r>
      <w:r w:rsidR="004D4832" w:rsidRPr="00785543">
        <w:rPr>
          <w:rFonts w:ascii="Times New Roman" w:hAnsi="Times New Roman" w:cs="Times New Roman"/>
          <w:sz w:val="24"/>
          <w:szCs w:val="24"/>
        </w:rPr>
        <w:t xml:space="preserve">ii semnată de toate autoritățile locale beneficiare ale investițiilor propuse, CJ, ADI </w:t>
      </w:r>
      <w:del w:id="771" w:author="Valentin Simion" w:date="2018-12-21T12:56:00Z">
        <w:r w:rsidR="004D4832" w:rsidRPr="00785543" w:rsidDel="00220017">
          <w:rPr>
            <w:rFonts w:ascii="Times New Roman" w:hAnsi="Times New Roman" w:cs="Times New Roman"/>
            <w:sz w:val="24"/>
            <w:szCs w:val="24"/>
          </w:rPr>
          <w:delText xml:space="preserve">și OR </w:delText>
        </w:r>
      </w:del>
    </w:p>
    <w:p w14:paraId="198BDED8" w14:textId="77777777" w:rsidR="0058345C" w:rsidRPr="00785543" w:rsidRDefault="0058345C" w:rsidP="004111A3">
      <w:pPr>
        <w:spacing w:before="120" w:after="0" w:line="240" w:lineRule="auto"/>
        <w:jc w:val="both"/>
        <w:rPr>
          <w:rFonts w:ascii="Times New Roman" w:hAnsi="Times New Roman" w:cs="Times New Roman"/>
          <w:i/>
          <w:color w:val="FF0000"/>
          <w:sz w:val="24"/>
          <w:szCs w:val="24"/>
        </w:rPr>
      </w:pPr>
      <w:r w:rsidRPr="00785543">
        <w:rPr>
          <w:rFonts w:ascii="Times New Roman" w:hAnsi="Times New Roman" w:cs="Times New Roman"/>
          <w:sz w:val="24"/>
          <w:szCs w:val="24"/>
        </w:rPr>
        <w:t xml:space="preserve">HCJ/HCL-uri privind cofinantarea proiectului de asistenta tehnica– </w:t>
      </w:r>
      <w:r w:rsidRPr="00785543">
        <w:rPr>
          <w:rFonts w:ascii="Times New Roman" w:hAnsi="Times New Roman" w:cs="Times New Roman"/>
          <w:i/>
          <w:color w:val="FF0000"/>
          <w:sz w:val="24"/>
          <w:szCs w:val="24"/>
        </w:rPr>
        <w:t xml:space="preserve">se va atașa în format pdf la secțiunea </w:t>
      </w:r>
      <w:r w:rsidR="00676FF3" w:rsidRPr="00785543">
        <w:rPr>
          <w:rFonts w:ascii="Times New Roman" w:hAnsi="Times New Roman" w:cs="Times New Roman"/>
          <w:i/>
          <w:color w:val="FF0000"/>
          <w:sz w:val="24"/>
          <w:szCs w:val="24"/>
        </w:rPr>
        <w:t>Buget</w:t>
      </w:r>
    </w:p>
    <w:p w14:paraId="25F0C522" w14:textId="5BFC61DD" w:rsidR="0058345C" w:rsidRPr="00785543" w:rsidRDefault="0058345C" w:rsidP="004111A3">
      <w:pPr>
        <w:spacing w:before="120" w:after="0" w:line="240" w:lineRule="auto"/>
        <w:jc w:val="both"/>
        <w:rPr>
          <w:rFonts w:ascii="Times New Roman" w:hAnsi="Times New Roman" w:cs="Times New Roman"/>
          <w:i/>
          <w:color w:val="FF0000"/>
          <w:sz w:val="24"/>
          <w:szCs w:val="24"/>
        </w:rPr>
      </w:pPr>
      <w:r w:rsidRPr="00785543">
        <w:rPr>
          <w:rFonts w:ascii="Times New Roman" w:hAnsi="Times New Roman" w:cs="Times New Roman"/>
          <w:sz w:val="24"/>
          <w:szCs w:val="24"/>
        </w:rPr>
        <w:t xml:space="preserve">Decizia privind înfiinţarea/extinderea UIP în cadrul </w:t>
      </w:r>
      <w:del w:id="772" w:author="Valentin Simion" w:date="2018-12-21T12:57:00Z">
        <w:r w:rsidRPr="00785543" w:rsidDel="00220017">
          <w:rPr>
            <w:rFonts w:ascii="Times New Roman" w:hAnsi="Times New Roman" w:cs="Times New Roman"/>
            <w:sz w:val="24"/>
            <w:szCs w:val="24"/>
          </w:rPr>
          <w:delText xml:space="preserve">OR </w:delText>
        </w:r>
      </w:del>
      <w:ins w:id="773" w:author="Valentin Simion" w:date="2018-12-21T12:57:00Z">
        <w:r w:rsidR="00220017">
          <w:rPr>
            <w:rFonts w:ascii="Times New Roman" w:hAnsi="Times New Roman" w:cs="Times New Roman"/>
            <w:sz w:val="24"/>
            <w:szCs w:val="24"/>
          </w:rPr>
          <w:t>beneficiarului</w:t>
        </w:r>
        <w:r w:rsidR="00220017" w:rsidRPr="00785543">
          <w:rPr>
            <w:rFonts w:ascii="Times New Roman" w:hAnsi="Times New Roman" w:cs="Times New Roman"/>
            <w:sz w:val="24"/>
            <w:szCs w:val="24"/>
          </w:rPr>
          <w:t xml:space="preserve"> </w:t>
        </w:r>
      </w:ins>
      <w:bookmarkStart w:id="774" w:name="_GoBack"/>
      <w:bookmarkEnd w:id="774"/>
      <w:del w:id="775" w:author="Valentin Simion" w:date="2018-12-21T12:57:00Z">
        <w:r w:rsidRPr="00785543" w:rsidDel="00220017">
          <w:rPr>
            <w:rFonts w:ascii="Times New Roman" w:hAnsi="Times New Roman" w:cs="Times New Roman"/>
            <w:sz w:val="24"/>
            <w:szCs w:val="24"/>
          </w:rPr>
          <w:delText xml:space="preserve">(se vor retransmite documentele transmise la CF aprobată prin POS Mediu sau modificările, după caz) </w:delText>
        </w:r>
      </w:del>
      <w:r w:rsidRPr="00785543">
        <w:rPr>
          <w:rFonts w:ascii="Times New Roman" w:hAnsi="Times New Roman" w:cs="Times New Roman"/>
          <w:sz w:val="24"/>
          <w:szCs w:val="24"/>
        </w:rPr>
        <w:t xml:space="preserve">- </w:t>
      </w:r>
      <w:r w:rsidRPr="00785543">
        <w:rPr>
          <w:rFonts w:ascii="Times New Roman" w:hAnsi="Times New Roman" w:cs="Times New Roman"/>
          <w:i/>
          <w:color w:val="FF0000"/>
          <w:sz w:val="24"/>
          <w:szCs w:val="24"/>
        </w:rPr>
        <w:t xml:space="preserve">se va atașa în format pdf la secțiunea </w:t>
      </w:r>
      <w:r w:rsidR="00676FF3" w:rsidRPr="00785543">
        <w:rPr>
          <w:rFonts w:ascii="Times New Roman" w:hAnsi="Times New Roman" w:cs="Times New Roman"/>
          <w:i/>
          <w:color w:val="FF0000"/>
          <w:sz w:val="24"/>
          <w:szCs w:val="24"/>
        </w:rPr>
        <w:t>Capacitate administrativă a solicitantului</w:t>
      </w:r>
    </w:p>
    <w:p w14:paraId="20C779D4" w14:textId="77777777" w:rsidR="0058345C" w:rsidRPr="00785543" w:rsidRDefault="0058345C" w:rsidP="004111A3">
      <w:pPr>
        <w:spacing w:before="120" w:after="0" w:line="240" w:lineRule="auto"/>
        <w:jc w:val="both"/>
        <w:rPr>
          <w:rFonts w:ascii="Times New Roman" w:hAnsi="Times New Roman" w:cs="Times New Roman"/>
          <w:i/>
          <w:color w:val="FF0000"/>
          <w:sz w:val="24"/>
          <w:szCs w:val="24"/>
        </w:rPr>
      </w:pPr>
      <w:r w:rsidRPr="00785543">
        <w:rPr>
          <w:rFonts w:ascii="Times New Roman" w:hAnsi="Times New Roman" w:cs="Times New Roman"/>
          <w:sz w:val="24"/>
          <w:szCs w:val="24"/>
        </w:rPr>
        <w:t>Organigrama</w:t>
      </w:r>
      <w:r w:rsidRPr="00785543">
        <w:rPr>
          <w:rFonts w:ascii="Times New Roman" w:hAnsi="Times New Roman" w:cs="Times New Roman"/>
          <w:i/>
          <w:color w:val="FF0000"/>
          <w:sz w:val="24"/>
          <w:szCs w:val="24"/>
        </w:rPr>
        <w:t xml:space="preserve"> - se va atașa în format pdf la secțiunea </w:t>
      </w:r>
      <w:r w:rsidR="00676FF3" w:rsidRPr="00785543">
        <w:rPr>
          <w:rFonts w:ascii="Times New Roman" w:hAnsi="Times New Roman" w:cs="Times New Roman"/>
          <w:i/>
          <w:color w:val="FF0000"/>
          <w:sz w:val="24"/>
          <w:szCs w:val="24"/>
        </w:rPr>
        <w:t>Capacitate administrativă a solicitantului</w:t>
      </w:r>
    </w:p>
    <w:p w14:paraId="1F9970A4" w14:textId="77777777" w:rsidR="004D4832" w:rsidRPr="00785543" w:rsidRDefault="004D4832" w:rsidP="004111A3">
      <w:pPr>
        <w:spacing w:before="120" w:after="0" w:line="240" w:lineRule="auto"/>
        <w:jc w:val="both"/>
        <w:rPr>
          <w:rFonts w:ascii="Times New Roman" w:hAnsi="Times New Roman" w:cs="Times New Roman"/>
          <w:sz w:val="24"/>
          <w:szCs w:val="24"/>
        </w:rPr>
      </w:pPr>
      <w:r w:rsidRPr="00785543">
        <w:rPr>
          <w:rFonts w:ascii="Times New Roman" w:hAnsi="Times New Roman" w:cs="Times New Roman"/>
          <w:sz w:val="24"/>
          <w:szCs w:val="24"/>
        </w:rPr>
        <w:t>Declarația de Eligibilitate (model)</w:t>
      </w:r>
      <w:r w:rsidR="006D6DE7" w:rsidRPr="00785543">
        <w:rPr>
          <w:rFonts w:ascii="Times New Roman" w:hAnsi="Times New Roman" w:cs="Times New Roman"/>
          <w:sz w:val="24"/>
          <w:szCs w:val="24"/>
        </w:rPr>
        <w:t xml:space="preserve"> – </w:t>
      </w:r>
      <w:r w:rsidR="006D6DE7" w:rsidRPr="00785543">
        <w:rPr>
          <w:rFonts w:ascii="Times New Roman" w:hAnsi="Times New Roman" w:cs="Times New Roman"/>
          <w:i/>
          <w:color w:val="FF0000"/>
          <w:sz w:val="24"/>
          <w:szCs w:val="24"/>
        </w:rPr>
        <w:t xml:space="preserve">se va atașa în format pdf la secțiunea </w:t>
      </w:r>
      <w:r w:rsidR="00676FF3" w:rsidRPr="00785543">
        <w:rPr>
          <w:rFonts w:ascii="Times New Roman" w:hAnsi="Times New Roman" w:cs="Times New Roman"/>
          <w:i/>
          <w:color w:val="FF0000"/>
          <w:sz w:val="24"/>
          <w:szCs w:val="24"/>
        </w:rPr>
        <w:t>Solicitant</w:t>
      </w:r>
    </w:p>
    <w:p w14:paraId="5C830703" w14:textId="77777777" w:rsidR="004D4832" w:rsidRPr="00785543" w:rsidRDefault="004D4832" w:rsidP="004111A3">
      <w:pPr>
        <w:spacing w:before="120" w:after="0" w:line="240" w:lineRule="auto"/>
        <w:jc w:val="both"/>
        <w:rPr>
          <w:rFonts w:ascii="Times New Roman" w:hAnsi="Times New Roman" w:cs="Times New Roman"/>
          <w:sz w:val="24"/>
          <w:szCs w:val="24"/>
        </w:rPr>
      </w:pPr>
      <w:r w:rsidRPr="00785543">
        <w:rPr>
          <w:rFonts w:ascii="Times New Roman" w:hAnsi="Times New Roman" w:cs="Times New Roman"/>
          <w:sz w:val="24"/>
          <w:szCs w:val="24"/>
        </w:rPr>
        <w:t>Declarația de Angajament (model)</w:t>
      </w:r>
      <w:r w:rsidR="006D6DE7" w:rsidRPr="00785543">
        <w:rPr>
          <w:rFonts w:ascii="Times New Roman" w:hAnsi="Times New Roman" w:cs="Times New Roman"/>
          <w:sz w:val="24"/>
          <w:szCs w:val="24"/>
        </w:rPr>
        <w:t xml:space="preserve"> – </w:t>
      </w:r>
      <w:r w:rsidR="006D6DE7" w:rsidRPr="00785543">
        <w:rPr>
          <w:rFonts w:ascii="Times New Roman" w:hAnsi="Times New Roman" w:cs="Times New Roman"/>
          <w:i/>
          <w:color w:val="FF0000"/>
          <w:sz w:val="24"/>
          <w:szCs w:val="24"/>
        </w:rPr>
        <w:t xml:space="preserve">se va atașa în format pdf la secțiunea </w:t>
      </w:r>
      <w:r w:rsidR="00676FF3" w:rsidRPr="00785543">
        <w:rPr>
          <w:rFonts w:ascii="Times New Roman" w:hAnsi="Times New Roman" w:cs="Times New Roman"/>
          <w:i/>
          <w:color w:val="FF0000"/>
          <w:sz w:val="24"/>
          <w:szCs w:val="24"/>
        </w:rPr>
        <w:t>Solicitant</w:t>
      </w:r>
    </w:p>
    <w:p w14:paraId="29B0EA37" w14:textId="77777777" w:rsidR="006D6DE7" w:rsidRPr="00785543" w:rsidRDefault="004D4832" w:rsidP="004111A3">
      <w:pPr>
        <w:spacing w:before="120" w:after="0" w:line="240" w:lineRule="auto"/>
        <w:jc w:val="both"/>
        <w:rPr>
          <w:rFonts w:ascii="Times New Roman" w:hAnsi="Times New Roman" w:cs="Times New Roman"/>
          <w:sz w:val="24"/>
          <w:szCs w:val="24"/>
        </w:rPr>
      </w:pPr>
      <w:r w:rsidRPr="00785543">
        <w:rPr>
          <w:rFonts w:ascii="Times New Roman" w:hAnsi="Times New Roman" w:cs="Times New Roman"/>
          <w:sz w:val="24"/>
          <w:szCs w:val="24"/>
        </w:rPr>
        <w:t>Declarație pivind TVA</w:t>
      </w:r>
      <w:r w:rsidR="006D6DE7" w:rsidRPr="00785543">
        <w:rPr>
          <w:rFonts w:ascii="Times New Roman" w:hAnsi="Times New Roman" w:cs="Times New Roman"/>
          <w:sz w:val="24"/>
          <w:szCs w:val="24"/>
        </w:rPr>
        <w:t xml:space="preserve">– </w:t>
      </w:r>
      <w:r w:rsidR="006D6DE7" w:rsidRPr="00785543">
        <w:rPr>
          <w:rFonts w:ascii="Times New Roman" w:hAnsi="Times New Roman" w:cs="Times New Roman"/>
          <w:i/>
          <w:color w:val="FF0000"/>
          <w:sz w:val="24"/>
          <w:szCs w:val="24"/>
        </w:rPr>
        <w:t xml:space="preserve">se va atașa în format pdf la secțiunea </w:t>
      </w:r>
      <w:r w:rsidR="00676FF3" w:rsidRPr="00785543">
        <w:rPr>
          <w:rFonts w:ascii="Times New Roman" w:hAnsi="Times New Roman" w:cs="Times New Roman"/>
          <w:i/>
          <w:color w:val="FF0000"/>
          <w:sz w:val="24"/>
          <w:szCs w:val="24"/>
        </w:rPr>
        <w:t>Solicitant</w:t>
      </w:r>
      <w:r w:rsidR="00676FF3" w:rsidRPr="00785543">
        <w:rPr>
          <w:rFonts w:ascii="Times New Roman" w:hAnsi="Times New Roman" w:cs="Times New Roman"/>
          <w:sz w:val="24"/>
          <w:szCs w:val="24"/>
        </w:rPr>
        <w:t xml:space="preserve"> </w:t>
      </w:r>
    </w:p>
    <w:p w14:paraId="0315F795" w14:textId="77777777" w:rsidR="004D4832" w:rsidRPr="00785543" w:rsidRDefault="004D4832" w:rsidP="004111A3">
      <w:pPr>
        <w:spacing w:before="120" w:after="0" w:line="240" w:lineRule="auto"/>
        <w:jc w:val="both"/>
        <w:rPr>
          <w:rFonts w:ascii="Times New Roman" w:hAnsi="Times New Roman" w:cs="Times New Roman"/>
          <w:sz w:val="24"/>
          <w:szCs w:val="24"/>
        </w:rPr>
      </w:pPr>
      <w:r w:rsidRPr="00785543">
        <w:rPr>
          <w:rFonts w:ascii="Times New Roman" w:hAnsi="Times New Roman" w:cs="Times New Roman"/>
          <w:sz w:val="24"/>
          <w:szCs w:val="24"/>
        </w:rPr>
        <w:t>Declarație privind conflictul de interese (model)</w:t>
      </w:r>
      <w:r w:rsidR="006D6DE7" w:rsidRPr="00785543">
        <w:rPr>
          <w:rFonts w:ascii="Times New Roman" w:hAnsi="Times New Roman" w:cs="Times New Roman"/>
          <w:sz w:val="24"/>
          <w:szCs w:val="24"/>
        </w:rPr>
        <w:t xml:space="preserve"> – </w:t>
      </w:r>
      <w:r w:rsidR="006D6DE7" w:rsidRPr="00785543">
        <w:rPr>
          <w:rFonts w:ascii="Times New Roman" w:hAnsi="Times New Roman" w:cs="Times New Roman"/>
          <w:i/>
          <w:color w:val="FF0000"/>
          <w:sz w:val="24"/>
          <w:szCs w:val="24"/>
        </w:rPr>
        <w:t xml:space="preserve">se va atașa în format pdf la secțiunea </w:t>
      </w:r>
      <w:r w:rsidR="00676FF3" w:rsidRPr="00785543">
        <w:rPr>
          <w:rFonts w:ascii="Times New Roman" w:hAnsi="Times New Roman" w:cs="Times New Roman"/>
          <w:i/>
          <w:color w:val="FF0000"/>
          <w:sz w:val="24"/>
          <w:szCs w:val="24"/>
        </w:rPr>
        <w:t>Solicitant</w:t>
      </w:r>
    </w:p>
    <w:p w14:paraId="7CC7BA0F" w14:textId="77777777" w:rsidR="006D6DE7" w:rsidRPr="00785543" w:rsidRDefault="006D6DE7" w:rsidP="004111A3">
      <w:pPr>
        <w:spacing w:before="120" w:after="0" w:line="240" w:lineRule="auto"/>
        <w:jc w:val="both"/>
        <w:rPr>
          <w:rFonts w:ascii="Times New Roman" w:hAnsi="Times New Roman" w:cs="Times New Roman"/>
          <w:sz w:val="24"/>
          <w:szCs w:val="24"/>
        </w:rPr>
      </w:pPr>
      <w:r w:rsidRPr="00785543">
        <w:rPr>
          <w:rFonts w:ascii="Times New Roman" w:hAnsi="Times New Roman" w:cs="Times New Roman"/>
          <w:sz w:val="24"/>
          <w:szCs w:val="24"/>
        </w:rPr>
        <w:t xml:space="preserve">Contractul de servicii de asistență tehnică, după caz - </w:t>
      </w:r>
      <w:r w:rsidRPr="00785543">
        <w:rPr>
          <w:rFonts w:ascii="Times New Roman" w:hAnsi="Times New Roman" w:cs="Times New Roman"/>
          <w:i/>
          <w:color w:val="FF0000"/>
          <w:sz w:val="24"/>
          <w:szCs w:val="24"/>
        </w:rPr>
        <w:t xml:space="preserve">se va atașa în format pdf la secțiunea </w:t>
      </w:r>
      <w:r w:rsidR="00676FF3" w:rsidRPr="00785543">
        <w:rPr>
          <w:rFonts w:ascii="Times New Roman" w:hAnsi="Times New Roman" w:cs="Times New Roman"/>
          <w:i/>
          <w:color w:val="FF0000"/>
          <w:sz w:val="24"/>
          <w:szCs w:val="24"/>
        </w:rPr>
        <w:t>Achiziții</w:t>
      </w:r>
    </w:p>
    <w:p w14:paraId="1539D4BB" w14:textId="77777777" w:rsidR="00656181" w:rsidRPr="00D86257" w:rsidRDefault="00656181" w:rsidP="00656181">
      <w:pPr>
        <w:spacing w:before="120" w:after="0" w:line="240" w:lineRule="auto"/>
        <w:jc w:val="both"/>
        <w:rPr>
          <w:rFonts w:ascii="Times New Roman" w:hAnsi="Times New Roman" w:cs="Times New Roman"/>
          <w:sz w:val="24"/>
          <w:szCs w:val="24"/>
        </w:rPr>
      </w:pPr>
      <w:r w:rsidRPr="00785543">
        <w:rPr>
          <w:rFonts w:ascii="Times New Roman" w:hAnsi="Times New Roman" w:cs="Times New Roman"/>
          <w:sz w:val="24"/>
          <w:szCs w:val="24"/>
        </w:rPr>
        <w:t>Alte anexe solicitate prin Ghidul Solicitantului, corelat cu Fișa de control</w:t>
      </w:r>
    </w:p>
    <w:p w14:paraId="66A2B71D" w14:textId="77777777" w:rsidR="004D4832" w:rsidRPr="00FE37CB" w:rsidRDefault="004D4832" w:rsidP="004D4832">
      <w:pPr>
        <w:spacing w:before="120" w:after="0" w:line="240" w:lineRule="auto"/>
        <w:rPr>
          <w:rFonts w:ascii="Times New Roman" w:hAnsi="Times New Roman" w:cs="Times New Roman"/>
          <w:i/>
          <w:color w:val="FF0000"/>
          <w:u w:val="single"/>
          <w:lang w:val="gsw-FR"/>
        </w:rPr>
      </w:pPr>
    </w:p>
    <w:sectPr w:rsidR="004D4832" w:rsidRPr="00FE37CB" w:rsidSect="00D95DF1">
      <w:headerReference w:type="default" r:id="rId10"/>
      <w:headerReference w:type="first" r:id="rId11"/>
      <w:pgSz w:w="11906" w:h="16838"/>
      <w:pgMar w:top="966" w:right="1133" w:bottom="709" w:left="1417"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710CB" w14:textId="77777777" w:rsidR="00CD4560" w:rsidRDefault="00CD4560" w:rsidP="00503A87">
      <w:pPr>
        <w:spacing w:after="0" w:line="240" w:lineRule="auto"/>
      </w:pPr>
      <w:r>
        <w:separator/>
      </w:r>
    </w:p>
  </w:endnote>
  <w:endnote w:type="continuationSeparator" w:id="0">
    <w:p w14:paraId="480621FC" w14:textId="77777777" w:rsidR="00CD4560" w:rsidRDefault="00CD4560"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4E666" w14:textId="77777777" w:rsidR="00CD4560" w:rsidRDefault="00CD4560" w:rsidP="00503A87">
      <w:pPr>
        <w:spacing w:after="0" w:line="240" w:lineRule="auto"/>
      </w:pPr>
      <w:r>
        <w:separator/>
      </w:r>
    </w:p>
  </w:footnote>
  <w:footnote w:type="continuationSeparator" w:id="0">
    <w:p w14:paraId="7D65AD4C" w14:textId="77777777" w:rsidR="00CD4560" w:rsidRDefault="00CD4560"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A6E96" w14:textId="77777777" w:rsidR="00CC06D4" w:rsidRPr="00D95DF1" w:rsidRDefault="00CC06D4"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Anexa 1.3 Ghidul Solicitantului O.S. 3.2</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8C66C" w14:textId="77777777" w:rsidR="00CC06D4" w:rsidRPr="00890CE6" w:rsidRDefault="00CC06D4"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Anexa 1.3 </w:t>
    </w:r>
    <w:r>
      <w:rPr>
        <w:rFonts w:ascii="Times New Roman" w:hAnsi="Times New Roman" w:cs="Times New Roman"/>
        <w:b/>
        <w:sz w:val="16"/>
        <w:szCs w:val="16"/>
      </w:rPr>
      <w:t>Ghidul Solicitantului O.S. 3.1</w:t>
    </w:r>
  </w:p>
  <w:p w14:paraId="71710336" w14:textId="77777777" w:rsidR="00CC06D4" w:rsidRDefault="00CC06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F57A9"/>
    <w:multiLevelType w:val="hybridMultilevel"/>
    <w:tmpl w:val="643A8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E7C68"/>
    <w:multiLevelType w:val="hybridMultilevel"/>
    <w:tmpl w:val="CA7A5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3AE2D2C"/>
    <w:multiLevelType w:val="hybridMultilevel"/>
    <w:tmpl w:val="76B8E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36EAA"/>
    <w:multiLevelType w:val="hybridMultilevel"/>
    <w:tmpl w:val="851AA15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743CE"/>
    <w:multiLevelType w:val="hybridMultilevel"/>
    <w:tmpl w:val="0B40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352A03"/>
    <w:multiLevelType w:val="hybridMultilevel"/>
    <w:tmpl w:val="CEE6E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741477B"/>
    <w:multiLevelType w:val="hybridMultilevel"/>
    <w:tmpl w:val="F1305BFA"/>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A236CD"/>
    <w:multiLevelType w:val="hybridMultilevel"/>
    <w:tmpl w:val="1FFEA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5C031C"/>
    <w:multiLevelType w:val="hybridMultilevel"/>
    <w:tmpl w:val="12828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9B6600"/>
    <w:multiLevelType w:val="hybridMultilevel"/>
    <w:tmpl w:val="A860F3E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0A21EF8"/>
    <w:multiLevelType w:val="hybridMultilevel"/>
    <w:tmpl w:val="B2AE54D4"/>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82C6A40"/>
    <w:multiLevelType w:val="hybridMultilevel"/>
    <w:tmpl w:val="E7C6176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6E0941"/>
    <w:multiLevelType w:val="hybridMultilevel"/>
    <w:tmpl w:val="7B4E0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F201F10"/>
    <w:multiLevelType w:val="hybridMultilevel"/>
    <w:tmpl w:val="9E6AE2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5846DE"/>
    <w:multiLevelType w:val="hybridMultilevel"/>
    <w:tmpl w:val="0A302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6B3EC7"/>
    <w:multiLevelType w:val="hybridMultilevel"/>
    <w:tmpl w:val="10528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63767E3"/>
    <w:multiLevelType w:val="hybridMultilevel"/>
    <w:tmpl w:val="78B6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4"/>
  </w:num>
  <w:num w:numId="4">
    <w:abstractNumId w:val="15"/>
  </w:num>
  <w:num w:numId="5">
    <w:abstractNumId w:val="31"/>
  </w:num>
  <w:num w:numId="6">
    <w:abstractNumId w:val="8"/>
  </w:num>
  <w:num w:numId="7">
    <w:abstractNumId w:val="29"/>
  </w:num>
  <w:num w:numId="8">
    <w:abstractNumId w:val="27"/>
  </w:num>
  <w:num w:numId="9">
    <w:abstractNumId w:val="11"/>
  </w:num>
  <w:num w:numId="10">
    <w:abstractNumId w:val="22"/>
  </w:num>
  <w:num w:numId="11">
    <w:abstractNumId w:val="32"/>
  </w:num>
  <w:num w:numId="12">
    <w:abstractNumId w:val="20"/>
  </w:num>
  <w:num w:numId="13">
    <w:abstractNumId w:val="2"/>
  </w:num>
  <w:num w:numId="14">
    <w:abstractNumId w:val="12"/>
  </w:num>
  <w:num w:numId="15">
    <w:abstractNumId w:val="0"/>
  </w:num>
  <w:num w:numId="16">
    <w:abstractNumId w:val="3"/>
  </w:num>
  <w:num w:numId="17">
    <w:abstractNumId w:val="25"/>
  </w:num>
  <w:num w:numId="18">
    <w:abstractNumId w:val="5"/>
  </w:num>
  <w:num w:numId="19">
    <w:abstractNumId w:val="30"/>
  </w:num>
  <w:num w:numId="20">
    <w:abstractNumId w:val="18"/>
  </w:num>
  <w:num w:numId="21">
    <w:abstractNumId w:val="17"/>
  </w:num>
  <w:num w:numId="22">
    <w:abstractNumId w:val="26"/>
  </w:num>
  <w:num w:numId="23">
    <w:abstractNumId w:val="19"/>
  </w:num>
  <w:num w:numId="24">
    <w:abstractNumId w:val="16"/>
  </w:num>
  <w:num w:numId="25">
    <w:abstractNumId w:val="23"/>
  </w:num>
  <w:num w:numId="26">
    <w:abstractNumId w:val="1"/>
  </w:num>
  <w:num w:numId="27">
    <w:abstractNumId w:val="6"/>
  </w:num>
  <w:num w:numId="28">
    <w:abstractNumId w:val="21"/>
  </w:num>
  <w:num w:numId="29">
    <w:abstractNumId w:val="13"/>
  </w:num>
  <w:num w:numId="30">
    <w:abstractNumId w:val="28"/>
  </w:num>
  <w:num w:numId="31">
    <w:abstractNumId w:val="7"/>
  </w:num>
  <w:num w:numId="32">
    <w:abstractNumId w:val="24"/>
  </w:num>
  <w:num w:numId="33">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lentin Simion">
    <w15:presenceInfo w15:providerId="AD" w15:userId="S-1-5-21-895803295-2093625191-1635367069-20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0347B"/>
    <w:rsid w:val="00010F76"/>
    <w:rsid w:val="00042B81"/>
    <w:rsid w:val="0004620F"/>
    <w:rsid w:val="000467D8"/>
    <w:rsid w:val="0005356B"/>
    <w:rsid w:val="000637F5"/>
    <w:rsid w:val="0007109F"/>
    <w:rsid w:val="00093405"/>
    <w:rsid w:val="000954A7"/>
    <w:rsid w:val="000A19B9"/>
    <w:rsid w:val="000B7877"/>
    <w:rsid w:val="000C4756"/>
    <w:rsid w:val="000D4428"/>
    <w:rsid w:val="000F5D8C"/>
    <w:rsid w:val="001029A6"/>
    <w:rsid w:val="00103318"/>
    <w:rsid w:val="00121EFA"/>
    <w:rsid w:val="0013684A"/>
    <w:rsid w:val="00140D01"/>
    <w:rsid w:val="00141D50"/>
    <w:rsid w:val="00156280"/>
    <w:rsid w:val="001602D7"/>
    <w:rsid w:val="00183757"/>
    <w:rsid w:val="0019234F"/>
    <w:rsid w:val="001B2298"/>
    <w:rsid w:val="001C63A8"/>
    <w:rsid w:val="001D4C0B"/>
    <w:rsid w:val="001E6579"/>
    <w:rsid w:val="0020491C"/>
    <w:rsid w:val="0021503D"/>
    <w:rsid w:val="00220017"/>
    <w:rsid w:val="00242A96"/>
    <w:rsid w:val="00243A9F"/>
    <w:rsid w:val="0028091E"/>
    <w:rsid w:val="00284765"/>
    <w:rsid w:val="00285145"/>
    <w:rsid w:val="002B11A2"/>
    <w:rsid w:val="002B24E6"/>
    <w:rsid w:val="002E2B94"/>
    <w:rsid w:val="002E5DDB"/>
    <w:rsid w:val="002F080D"/>
    <w:rsid w:val="002F1B43"/>
    <w:rsid w:val="00331E4B"/>
    <w:rsid w:val="003377E3"/>
    <w:rsid w:val="00337B38"/>
    <w:rsid w:val="00355605"/>
    <w:rsid w:val="00355CA4"/>
    <w:rsid w:val="003632F6"/>
    <w:rsid w:val="00385E36"/>
    <w:rsid w:val="003F1A1E"/>
    <w:rsid w:val="00405011"/>
    <w:rsid w:val="004111A3"/>
    <w:rsid w:val="00411278"/>
    <w:rsid w:val="004153C5"/>
    <w:rsid w:val="00416B05"/>
    <w:rsid w:val="00430516"/>
    <w:rsid w:val="00444FE0"/>
    <w:rsid w:val="00450F71"/>
    <w:rsid w:val="004514FA"/>
    <w:rsid w:val="0046560A"/>
    <w:rsid w:val="00465FE3"/>
    <w:rsid w:val="00472EB0"/>
    <w:rsid w:val="0048162D"/>
    <w:rsid w:val="004A072D"/>
    <w:rsid w:val="004D4832"/>
    <w:rsid w:val="004E6BD1"/>
    <w:rsid w:val="00501696"/>
    <w:rsid w:val="00503A87"/>
    <w:rsid w:val="00503B93"/>
    <w:rsid w:val="00534AB6"/>
    <w:rsid w:val="00541AB6"/>
    <w:rsid w:val="0055225B"/>
    <w:rsid w:val="0055254C"/>
    <w:rsid w:val="00564991"/>
    <w:rsid w:val="00565AE4"/>
    <w:rsid w:val="005718F9"/>
    <w:rsid w:val="0058345C"/>
    <w:rsid w:val="00594599"/>
    <w:rsid w:val="005A79F0"/>
    <w:rsid w:val="005C2D0A"/>
    <w:rsid w:val="005C60BF"/>
    <w:rsid w:val="005D51AE"/>
    <w:rsid w:val="005E4583"/>
    <w:rsid w:val="0063015E"/>
    <w:rsid w:val="006364EE"/>
    <w:rsid w:val="00656181"/>
    <w:rsid w:val="00676FF3"/>
    <w:rsid w:val="0068494B"/>
    <w:rsid w:val="006D0AA5"/>
    <w:rsid w:val="006D338E"/>
    <w:rsid w:val="006D6DE7"/>
    <w:rsid w:val="006D7A58"/>
    <w:rsid w:val="006E285D"/>
    <w:rsid w:val="006E2FEE"/>
    <w:rsid w:val="006E49CF"/>
    <w:rsid w:val="007028EE"/>
    <w:rsid w:val="007139EC"/>
    <w:rsid w:val="0072771A"/>
    <w:rsid w:val="00741278"/>
    <w:rsid w:val="007643A6"/>
    <w:rsid w:val="0078134B"/>
    <w:rsid w:val="007813DF"/>
    <w:rsid w:val="00785543"/>
    <w:rsid w:val="007933F1"/>
    <w:rsid w:val="007A0436"/>
    <w:rsid w:val="007B6EAB"/>
    <w:rsid w:val="007E338C"/>
    <w:rsid w:val="00817C7C"/>
    <w:rsid w:val="0083317A"/>
    <w:rsid w:val="00834B6E"/>
    <w:rsid w:val="00835E15"/>
    <w:rsid w:val="008758AD"/>
    <w:rsid w:val="00880B0B"/>
    <w:rsid w:val="0088314F"/>
    <w:rsid w:val="00884166"/>
    <w:rsid w:val="00890CE6"/>
    <w:rsid w:val="00892D2F"/>
    <w:rsid w:val="008A113F"/>
    <w:rsid w:val="008A464A"/>
    <w:rsid w:val="008A643D"/>
    <w:rsid w:val="008D6AFD"/>
    <w:rsid w:val="008E729F"/>
    <w:rsid w:val="008F78F4"/>
    <w:rsid w:val="00913DC6"/>
    <w:rsid w:val="009327CA"/>
    <w:rsid w:val="00935E92"/>
    <w:rsid w:val="009423F7"/>
    <w:rsid w:val="00962789"/>
    <w:rsid w:val="00967E7F"/>
    <w:rsid w:val="00980D4A"/>
    <w:rsid w:val="00992C2F"/>
    <w:rsid w:val="00997AF7"/>
    <w:rsid w:val="009A45C3"/>
    <w:rsid w:val="009A4FA9"/>
    <w:rsid w:val="009B54DF"/>
    <w:rsid w:val="009B7F02"/>
    <w:rsid w:val="009D460F"/>
    <w:rsid w:val="009D6626"/>
    <w:rsid w:val="009F73F2"/>
    <w:rsid w:val="00A10665"/>
    <w:rsid w:val="00A35BC5"/>
    <w:rsid w:val="00A43DE6"/>
    <w:rsid w:val="00A44AA2"/>
    <w:rsid w:val="00A52C6D"/>
    <w:rsid w:val="00A54711"/>
    <w:rsid w:val="00A55123"/>
    <w:rsid w:val="00A56C6F"/>
    <w:rsid w:val="00A65058"/>
    <w:rsid w:val="00A74D9F"/>
    <w:rsid w:val="00A75431"/>
    <w:rsid w:val="00A93C89"/>
    <w:rsid w:val="00AA0946"/>
    <w:rsid w:val="00AB254C"/>
    <w:rsid w:val="00AC0FCB"/>
    <w:rsid w:val="00AC4CC4"/>
    <w:rsid w:val="00AE23F3"/>
    <w:rsid w:val="00AE5279"/>
    <w:rsid w:val="00B027BF"/>
    <w:rsid w:val="00B032BF"/>
    <w:rsid w:val="00B1146C"/>
    <w:rsid w:val="00B36484"/>
    <w:rsid w:val="00B763C1"/>
    <w:rsid w:val="00B77A90"/>
    <w:rsid w:val="00BC071D"/>
    <w:rsid w:val="00BE54F4"/>
    <w:rsid w:val="00C00C95"/>
    <w:rsid w:val="00C042CF"/>
    <w:rsid w:val="00C650FD"/>
    <w:rsid w:val="00C670B3"/>
    <w:rsid w:val="00C67CF6"/>
    <w:rsid w:val="00C74E57"/>
    <w:rsid w:val="00C81A92"/>
    <w:rsid w:val="00CA5B00"/>
    <w:rsid w:val="00CC06D4"/>
    <w:rsid w:val="00CC4DB3"/>
    <w:rsid w:val="00CC65F0"/>
    <w:rsid w:val="00CD4560"/>
    <w:rsid w:val="00CE1BF0"/>
    <w:rsid w:val="00D03D49"/>
    <w:rsid w:val="00D1723D"/>
    <w:rsid w:val="00D176F4"/>
    <w:rsid w:val="00D27147"/>
    <w:rsid w:val="00D52973"/>
    <w:rsid w:val="00D71D9E"/>
    <w:rsid w:val="00D84C17"/>
    <w:rsid w:val="00D91F98"/>
    <w:rsid w:val="00D95DF1"/>
    <w:rsid w:val="00DD1739"/>
    <w:rsid w:val="00DD692B"/>
    <w:rsid w:val="00DE1CD9"/>
    <w:rsid w:val="00DE3316"/>
    <w:rsid w:val="00DF3F0C"/>
    <w:rsid w:val="00E10591"/>
    <w:rsid w:val="00E22189"/>
    <w:rsid w:val="00E241DF"/>
    <w:rsid w:val="00E30EE1"/>
    <w:rsid w:val="00E37CAA"/>
    <w:rsid w:val="00E50C79"/>
    <w:rsid w:val="00E517B0"/>
    <w:rsid w:val="00E843CB"/>
    <w:rsid w:val="00E97676"/>
    <w:rsid w:val="00EB2532"/>
    <w:rsid w:val="00EB5460"/>
    <w:rsid w:val="00ED31C2"/>
    <w:rsid w:val="00ED430C"/>
    <w:rsid w:val="00ED67E5"/>
    <w:rsid w:val="00EE3DB6"/>
    <w:rsid w:val="00EE5C73"/>
    <w:rsid w:val="00EF0880"/>
    <w:rsid w:val="00F05639"/>
    <w:rsid w:val="00F071DA"/>
    <w:rsid w:val="00F259DB"/>
    <w:rsid w:val="00F37D8A"/>
    <w:rsid w:val="00F42B6D"/>
    <w:rsid w:val="00F434EA"/>
    <w:rsid w:val="00F52EA0"/>
    <w:rsid w:val="00F53267"/>
    <w:rsid w:val="00F61B9A"/>
    <w:rsid w:val="00F73313"/>
    <w:rsid w:val="00F84C56"/>
    <w:rsid w:val="00F864D5"/>
    <w:rsid w:val="00F9504A"/>
    <w:rsid w:val="00FB099F"/>
    <w:rsid w:val="00FB7ADF"/>
    <w:rsid w:val="00FC3285"/>
    <w:rsid w:val="00FD5A2E"/>
    <w:rsid w:val="00FE37CB"/>
    <w:rsid w:val="00FF09EA"/>
    <w:rsid w:val="00FF6E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EF3FD"/>
  <w15:docId w15:val="{E68E7AEA-73CE-49DA-9FEE-5905C76E7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68494B"/>
  </w:style>
  <w:style w:type="character" w:styleId="CommentReference">
    <w:name w:val="annotation reference"/>
    <w:basedOn w:val="DefaultParagraphFont"/>
    <w:uiPriority w:val="99"/>
    <w:semiHidden/>
    <w:unhideWhenUsed/>
    <w:rsid w:val="00331E4B"/>
    <w:rPr>
      <w:sz w:val="16"/>
      <w:szCs w:val="16"/>
    </w:rPr>
  </w:style>
  <w:style w:type="paragraph" w:styleId="CommentText">
    <w:name w:val="annotation text"/>
    <w:basedOn w:val="Normal"/>
    <w:link w:val="CommentTextChar"/>
    <w:uiPriority w:val="99"/>
    <w:semiHidden/>
    <w:unhideWhenUsed/>
    <w:rsid w:val="00331E4B"/>
    <w:pPr>
      <w:spacing w:line="240" w:lineRule="auto"/>
    </w:pPr>
    <w:rPr>
      <w:sz w:val="20"/>
      <w:szCs w:val="20"/>
    </w:rPr>
  </w:style>
  <w:style w:type="character" w:customStyle="1" w:styleId="CommentTextChar">
    <w:name w:val="Comment Text Char"/>
    <w:basedOn w:val="DefaultParagraphFont"/>
    <w:link w:val="CommentText"/>
    <w:uiPriority w:val="99"/>
    <w:semiHidden/>
    <w:rsid w:val="00331E4B"/>
    <w:rPr>
      <w:sz w:val="20"/>
      <w:szCs w:val="20"/>
    </w:rPr>
  </w:style>
  <w:style w:type="paragraph" w:styleId="CommentSubject">
    <w:name w:val="annotation subject"/>
    <w:basedOn w:val="CommentText"/>
    <w:next w:val="CommentText"/>
    <w:link w:val="CommentSubjectChar"/>
    <w:uiPriority w:val="99"/>
    <w:semiHidden/>
    <w:unhideWhenUsed/>
    <w:rsid w:val="00331E4B"/>
    <w:rPr>
      <w:b/>
      <w:bCs/>
    </w:rPr>
  </w:style>
  <w:style w:type="character" w:customStyle="1" w:styleId="CommentSubjectChar">
    <w:name w:val="Comment Subject Char"/>
    <w:basedOn w:val="CommentTextChar"/>
    <w:link w:val="CommentSubject"/>
    <w:uiPriority w:val="99"/>
    <w:semiHidden/>
    <w:rsid w:val="00331E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BA3E9-596A-4D76-9371-A1B3A09E8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18</Pages>
  <Words>7936</Words>
  <Characters>45241</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Valentin Simion</cp:lastModifiedBy>
  <cp:revision>19</cp:revision>
  <cp:lastPrinted>2018-07-27T10:40:00Z</cp:lastPrinted>
  <dcterms:created xsi:type="dcterms:W3CDTF">2018-12-17T15:35:00Z</dcterms:created>
  <dcterms:modified xsi:type="dcterms:W3CDTF">2018-12-21T10:57:00Z</dcterms:modified>
</cp:coreProperties>
</file>